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E3E" w:rsidRPr="00696E3E" w:rsidRDefault="00696E3E" w:rsidP="00696E3E">
      <w:pPr>
        <w:jc w:val="center"/>
        <w:rPr>
          <w:b/>
        </w:rPr>
      </w:pPr>
      <w:r w:rsidRPr="00696E3E">
        <w:rPr>
          <w:b/>
        </w:rPr>
        <w:t>MICHIGAN SWIMMING</w:t>
      </w:r>
    </w:p>
    <w:p w:rsidR="00696E3E" w:rsidRPr="00696E3E" w:rsidRDefault="00696E3E" w:rsidP="00696E3E">
      <w:pPr>
        <w:jc w:val="center"/>
        <w:rPr>
          <w:b/>
        </w:rPr>
      </w:pPr>
      <w:r w:rsidRPr="00696E3E">
        <w:rPr>
          <w:b/>
        </w:rPr>
        <w:t xml:space="preserve">PROPOSED </w:t>
      </w:r>
    </w:p>
    <w:p w:rsidR="00696E3E" w:rsidRPr="00696E3E" w:rsidRDefault="00696E3E" w:rsidP="00696E3E">
      <w:pPr>
        <w:jc w:val="center"/>
        <w:rPr>
          <w:b/>
        </w:rPr>
      </w:pPr>
      <w:r w:rsidRPr="00696E3E">
        <w:rPr>
          <w:b/>
        </w:rPr>
        <w:t>AMENDMENTS TO 2014 RULES AND PROCEDURES</w:t>
      </w:r>
    </w:p>
    <w:tbl>
      <w:tblPr>
        <w:tblStyle w:val="TableGrid"/>
        <w:tblW w:w="0" w:type="auto"/>
        <w:tblLook w:val="04A0" w:firstRow="1" w:lastRow="0" w:firstColumn="1" w:lastColumn="0" w:noHBand="0" w:noVBand="1"/>
      </w:tblPr>
      <w:tblGrid>
        <w:gridCol w:w="1119"/>
        <w:gridCol w:w="5319"/>
        <w:gridCol w:w="2504"/>
        <w:gridCol w:w="2650"/>
      </w:tblGrid>
      <w:tr w:rsidR="00696E3E" w:rsidRPr="00696E3E" w:rsidTr="00316737">
        <w:tc>
          <w:tcPr>
            <w:tcW w:w="1119" w:type="dxa"/>
          </w:tcPr>
          <w:p w:rsidR="00696E3E" w:rsidRPr="00696E3E" w:rsidRDefault="00696E3E" w:rsidP="00696E3E">
            <w:pPr>
              <w:jc w:val="center"/>
              <w:rPr>
                <w:b/>
              </w:rPr>
            </w:pPr>
            <w:r w:rsidRPr="00696E3E">
              <w:rPr>
                <w:b/>
              </w:rPr>
              <w:t>No.</w:t>
            </w:r>
          </w:p>
        </w:tc>
        <w:tc>
          <w:tcPr>
            <w:tcW w:w="5319" w:type="dxa"/>
          </w:tcPr>
          <w:p w:rsidR="00696E3E" w:rsidRPr="00696E3E" w:rsidRDefault="00696E3E" w:rsidP="00696E3E">
            <w:pPr>
              <w:jc w:val="center"/>
              <w:rPr>
                <w:b/>
              </w:rPr>
            </w:pPr>
            <w:r w:rsidRPr="00696E3E">
              <w:rPr>
                <w:b/>
              </w:rPr>
              <w:t>Description</w:t>
            </w:r>
          </w:p>
        </w:tc>
        <w:tc>
          <w:tcPr>
            <w:tcW w:w="2504" w:type="dxa"/>
          </w:tcPr>
          <w:p w:rsidR="00696E3E" w:rsidRPr="00696E3E" w:rsidRDefault="000771B6" w:rsidP="00696E3E">
            <w:pPr>
              <w:jc w:val="center"/>
              <w:rPr>
                <w:b/>
              </w:rPr>
            </w:pPr>
            <w:r>
              <w:rPr>
                <w:b/>
              </w:rPr>
              <w:t>Page l</w:t>
            </w:r>
            <w:r w:rsidR="00696E3E" w:rsidRPr="00696E3E">
              <w:rPr>
                <w:b/>
              </w:rPr>
              <w:t>ocation</w:t>
            </w:r>
            <w:r>
              <w:rPr>
                <w:b/>
              </w:rPr>
              <w:t xml:space="preserve"> in current R&amp;P</w:t>
            </w:r>
          </w:p>
        </w:tc>
        <w:tc>
          <w:tcPr>
            <w:tcW w:w="2650" w:type="dxa"/>
          </w:tcPr>
          <w:p w:rsidR="00696E3E" w:rsidRPr="00696E3E" w:rsidRDefault="00696E3E" w:rsidP="00696E3E">
            <w:pPr>
              <w:jc w:val="center"/>
              <w:rPr>
                <w:b/>
              </w:rPr>
            </w:pPr>
            <w:r w:rsidRPr="00696E3E">
              <w:rPr>
                <w:b/>
              </w:rPr>
              <w:t>Recommendation</w:t>
            </w:r>
            <w:r w:rsidR="000771B6">
              <w:rPr>
                <w:b/>
              </w:rPr>
              <w:t xml:space="preserve"> of Board </w:t>
            </w:r>
          </w:p>
        </w:tc>
      </w:tr>
      <w:tr w:rsidR="00316737" w:rsidTr="00316737">
        <w:tc>
          <w:tcPr>
            <w:tcW w:w="1119" w:type="dxa"/>
          </w:tcPr>
          <w:p w:rsidR="00316737" w:rsidRDefault="00316737" w:rsidP="00316737">
            <w:pPr>
              <w:jc w:val="center"/>
            </w:pPr>
            <w:r>
              <w:t>R-1</w:t>
            </w:r>
          </w:p>
        </w:tc>
        <w:tc>
          <w:tcPr>
            <w:tcW w:w="5319" w:type="dxa"/>
          </w:tcPr>
          <w:p w:rsidR="00316737" w:rsidRDefault="00316737" w:rsidP="008A5B82">
            <w:r>
              <w:t>Types of Meets (McBratnie)</w:t>
            </w:r>
            <w:r w:rsidR="00C46E39">
              <w:t xml:space="preserve">—Adds some changes to the </w:t>
            </w:r>
            <w:r w:rsidR="000771B6">
              <w:t>types of meets</w:t>
            </w:r>
          </w:p>
          <w:p w:rsidR="007118CF" w:rsidRDefault="007118CF" w:rsidP="008A5B82"/>
        </w:tc>
        <w:tc>
          <w:tcPr>
            <w:tcW w:w="2504" w:type="dxa"/>
          </w:tcPr>
          <w:p w:rsidR="00316737" w:rsidRDefault="00316737" w:rsidP="00696E3E">
            <w:pPr>
              <w:jc w:val="center"/>
            </w:pPr>
            <w:r>
              <w:t>13-16</w:t>
            </w:r>
          </w:p>
        </w:tc>
        <w:tc>
          <w:tcPr>
            <w:tcW w:w="2650" w:type="dxa"/>
          </w:tcPr>
          <w:p w:rsidR="00316737" w:rsidRDefault="00316737" w:rsidP="00696E3E">
            <w:pPr>
              <w:jc w:val="center"/>
            </w:pPr>
          </w:p>
        </w:tc>
      </w:tr>
      <w:tr w:rsidR="00316737" w:rsidTr="00316737">
        <w:tc>
          <w:tcPr>
            <w:tcW w:w="1119" w:type="dxa"/>
          </w:tcPr>
          <w:p w:rsidR="00316737" w:rsidRDefault="00316737" w:rsidP="00316737">
            <w:pPr>
              <w:jc w:val="center"/>
            </w:pPr>
            <w:r>
              <w:t>R-2</w:t>
            </w:r>
          </w:p>
        </w:tc>
        <w:tc>
          <w:tcPr>
            <w:tcW w:w="5319" w:type="dxa"/>
          </w:tcPr>
          <w:p w:rsidR="00316737" w:rsidRDefault="00316737" w:rsidP="008A5B82">
            <w:r>
              <w:t>Time Standards (McBratnie)</w:t>
            </w:r>
          </w:p>
          <w:p w:rsidR="007118CF" w:rsidRDefault="007118CF" w:rsidP="008A5B82"/>
        </w:tc>
        <w:tc>
          <w:tcPr>
            <w:tcW w:w="2504" w:type="dxa"/>
          </w:tcPr>
          <w:p w:rsidR="00316737" w:rsidRDefault="00316737" w:rsidP="00696E3E">
            <w:pPr>
              <w:jc w:val="center"/>
            </w:pPr>
            <w:r>
              <w:t>16-17</w:t>
            </w:r>
          </w:p>
        </w:tc>
        <w:tc>
          <w:tcPr>
            <w:tcW w:w="2650" w:type="dxa"/>
          </w:tcPr>
          <w:p w:rsidR="00316737" w:rsidRDefault="00316737" w:rsidP="00696E3E">
            <w:pPr>
              <w:jc w:val="center"/>
            </w:pPr>
          </w:p>
        </w:tc>
      </w:tr>
      <w:tr w:rsidR="00316737" w:rsidTr="00316737">
        <w:tc>
          <w:tcPr>
            <w:tcW w:w="1119" w:type="dxa"/>
          </w:tcPr>
          <w:p w:rsidR="00316737" w:rsidRDefault="00316737" w:rsidP="00316737">
            <w:pPr>
              <w:jc w:val="center"/>
            </w:pPr>
            <w:r>
              <w:t>R-3</w:t>
            </w:r>
          </w:p>
        </w:tc>
        <w:tc>
          <w:tcPr>
            <w:tcW w:w="5319" w:type="dxa"/>
          </w:tcPr>
          <w:p w:rsidR="00316737" w:rsidRDefault="00316737" w:rsidP="008A5B82">
            <w:r>
              <w:t>Meet Announcements (McBratnie)</w:t>
            </w:r>
          </w:p>
          <w:p w:rsidR="007118CF" w:rsidRDefault="007118CF" w:rsidP="008A5B82"/>
        </w:tc>
        <w:tc>
          <w:tcPr>
            <w:tcW w:w="2504" w:type="dxa"/>
          </w:tcPr>
          <w:p w:rsidR="00316737" w:rsidRDefault="00ED325E" w:rsidP="00696E3E">
            <w:pPr>
              <w:jc w:val="center"/>
            </w:pPr>
            <w:r>
              <w:t xml:space="preserve"> 17</w:t>
            </w:r>
          </w:p>
        </w:tc>
        <w:tc>
          <w:tcPr>
            <w:tcW w:w="2650" w:type="dxa"/>
          </w:tcPr>
          <w:p w:rsidR="00316737" w:rsidRDefault="00316737" w:rsidP="00696E3E">
            <w:pPr>
              <w:jc w:val="center"/>
            </w:pPr>
          </w:p>
        </w:tc>
      </w:tr>
      <w:tr w:rsidR="00316737" w:rsidTr="00316737">
        <w:tc>
          <w:tcPr>
            <w:tcW w:w="1119" w:type="dxa"/>
          </w:tcPr>
          <w:p w:rsidR="00316737" w:rsidRDefault="00316737" w:rsidP="00316737">
            <w:pPr>
              <w:jc w:val="center"/>
            </w:pPr>
            <w:r>
              <w:t>R-4</w:t>
            </w:r>
          </w:p>
        </w:tc>
        <w:tc>
          <w:tcPr>
            <w:tcW w:w="5319" w:type="dxa"/>
          </w:tcPr>
          <w:p w:rsidR="00316737" w:rsidRDefault="00ED325E" w:rsidP="008A5B82">
            <w:r>
              <w:t>4-Hour Rule (McBratnie)</w:t>
            </w:r>
          </w:p>
          <w:p w:rsidR="007118CF" w:rsidRDefault="007118CF" w:rsidP="008A5B82"/>
        </w:tc>
        <w:tc>
          <w:tcPr>
            <w:tcW w:w="2504" w:type="dxa"/>
          </w:tcPr>
          <w:p w:rsidR="00316737" w:rsidRDefault="00ED325E" w:rsidP="00696E3E">
            <w:pPr>
              <w:jc w:val="center"/>
            </w:pPr>
            <w:r>
              <w:t>20-21</w:t>
            </w:r>
          </w:p>
        </w:tc>
        <w:tc>
          <w:tcPr>
            <w:tcW w:w="2650" w:type="dxa"/>
          </w:tcPr>
          <w:p w:rsidR="00316737" w:rsidRDefault="00316737" w:rsidP="00696E3E">
            <w:pPr>
              <w:jc w:val="center"/>
            </w:pPr>
          </w:p>
        </w:tc>
      </w:tr>
      <w:tr w:rsidR="00316737" w:rsidTr="00316737">
        <w:tc>
          <w:tcPr>
            <w:tcW w:w="1119" w:type="dxa"/>
          </w:tcPr>
          <w:p w:rsidR="00316737" w:rsidRDefault="00ED325E" w:rsidP="00316737">
            <w:pPr>
              <w:jc w:val="center"/>
            </w:pPr>
            <w:r>
              <w:t>R-5</w:t>
            </w:r>
          </w:p>
        </w:tc>
        <w:tc>
          <w:tcPr>
            <w:tcW w:w="5319" w:type="dxa"/>
          </w:tcPr>
          <w:p w:rsidR="00316737" w:rsidRDefault="000771B6" w:rsidP="008A5B82">
            <w:r>
              <w:t xml:space="preserve">Host club to determine check-in procedures </w:t>
            </w:r>
            <w:r w:rsidR="00ED325E">
              <w:t>(Zuercher)</w:t>
            </w:r>
          </w:p>
          <w:p w:rsidR="007118CF" w:rsidRDefault="007118CF" w:rsidP="008A5B82"/>
        </w:tc>
        <w:tc>
          <w:tcPr>
            <w:tcW w:w="2504" w:type="dxa"/>
          </w:tcPr>
          <w:p w:rsidR="00316737" w:rsidRDefault="00C46E39" w:rsidP="00696E3E">
            <w:pPr>
              <w:jc w:val="center"/>
            </w:pPr>
            <w:r>
              <w:t>22</w:t>
            </w:r>
          </w:p>
        </w:tc>
        <w:tc>
          <w:tcPr>
            <w:tcW w:w="2650" w:type="dxa"/>
          </w:tcPr>
          <w:p w:rsidR="00316737" w:rsidRDefault="00316737" w:rsidP="00696E3E">
            <w:pPr>
              <w:jc w:val="center"/>
            </w:pPr>
          </w:p>
        </w:tc>
      </w:tr>
      <w:tr w:rsidR="00316737" w:rsidTr="00316737">
        <w:tc>
          <w:tcPr>
            <w:tcW w:w="1119" w:type="dxa"/>
          </w:tcPr>
          <w:p w:rsidR="00316737" w:rsidRDefault="00ED325E" w:rsidP="00316737">
            <w:pPr>
              <w:jc w:val="center"/>
            </w:pPr>
            <w:r>
              <w:t>R-6</w:t>
            </w:r>
          </w:p>
        </w:tc>
        <w:tc>
          <w:tcPr>
            <w:tcW w:w="5319" w:type="dxa"/>
          </w:tcPr>
          <w:p w:rsidR="00316737" w:rsidRDefault="000771B6" w:rsidP="008A5B82">
            <w:r>
              <w:t>Adds verbiage regarding “controlled warm-ups”</w:t>
            </w:r>
            <w:r w:rsidR="00ED325E">
              <w:t xml:space="preserve"> (McBratnie)</w:t>
            </w:r>
          </w:p>
          <w:p w:rsidR="007118CF" w:rsidRDefault="007118CF" w:rsidP="008A5B82"/>
        </w:tc>
        <w:tc>
          <w:tcPr>
            <w:tcW w:w="2504" w:type="dxa"/>
          </w:tcPr>
          <w:p w:rsidR="00316737" w:rsidRDefault="00ED325E" w:rsidP="00696E3E">
            <w:pPr>
              <w:jc w:val="center"/>
            </w:pPr>
            <w:r>
              <w:t>23-24</w:t>
            </w:r>
          </w:p>
        </w:tc>
        <w:tc>
          <w:tcPr>
            <w:tcW w:w="2650" w:type="dxa"/>
          </w:tcPr>
          <w:p w:rsidR="00316737" w:rsidRDefault="00316737" w:rsidP="00696E3E">
            <w:pPr>
              <w:jc w:val="center"/>
            </w:pPr>
          </w:p>
        </w:tc>
      </w:tr>
      <w:tr w:rsidR="00316737" w:rsidTr="00316737">
        <w:tc>
          <w:tcPr>
            <w:tcW w:w="1119" w:type="dxa"/>
          </w:tcPr>
          <w:p w:rsidR="00316737" w:rsidRDefault="00ED325E" w:rsidP="00316737">
            <w:pPr>
              <w:jc w:val="center"/>
            </w:pPr>
            <w:r>
              <w:t>R-7</w:t>
            </w:r>
          </w:p>
        </w:tc>
        <w:tc>
          <w:tcPr>
            <w:tcW w:w="5319" w:type="dxa"/>
          </w:tcPr>
          <w:p w:rsidR="00316737" w:rsidRDefault="000771B6" w:rsidP="008A5B82">
            <w:r>
              <w:t>Puts swimmer entry fees in a table</w:t>
            </w:r>
            <w:r w:rsidR="00ED325E">
              <w:t xml:space="preserve"> (McBratnie)</w:t>
            </w:r>
          </w:p>
          <w:p w:rsidR="007118CF" w:rsidRDefault="007118CF" w:rsidP="008A5B82"/>
        </w:tc>
        <w:tc>
          <w:tcPr>
            <w:tcW w:w="2504" w:type="dxa"/>
          </w:tcPr>
          <w:p w:rsidR="00316737" w:rsidRDefault="00ED325E" w:rsidP="00696E3E">
            <w:pPr>
              <w:jc w:val="center"/>
            </w:pPr>
            <w:r>
              <w:t>23-24</w:t>
            </w:r>
          </w:p>
        </w:tc>
        <w:tc>
          <w:tcPr>
            <w:tcW w:w="2650" w:type="dxa"/>
          </w:tcPr>
          <w:p w:rsidR="00316737" w:rsidRDefault="00316737" w:rsidP="00696E3E">
            <w:pPr>
              <w:jc w:val="center"/>
            </w:pPr>
          </w:p>
        </w:tc>
      </w:tr>
      <w:tr w:rsidR="00316737" w:rsidTr="00316737">
        <w:tc>
          <w:tcPr>
            <w:tcW w:w="1119" w:type="dxa"/>
          </w:tcPr>
          <w:p w:rsidR="00316737" w:rsidRDefault="00ED325E" w:rsidP="00316737">
            <w:pPr>
              <w:jc w:val="center"/>
            </w:pPr>
            <w:r>
              <w:t>R-8</w:t>
            </w:r>
          </w:p>
        </w:tc>
        <w:tc>
          <w:tcPr>
            <w:tcW w:w="5319" w:type="dxa"/>
          </w:tcPr>
          <w:p w:rsidR="00316737" w:rsidRDefault="00ED325E" w:rsidP="008A5B82">
            <w:r>
              <w:t>Marshaling Procedures</w:t>
            </w:r>
            <w:r w:rsidR="000771B6">
              <w:t>—changes verbiage to match current practice</w:t>
            </w:r>
            <w:r>
              <w:t xml:space="preserve"> (Zuercher)</w:t>
            </w:r>
          </w:p>
          <w:p w:rsidR="007118CF" w:rsidRDefault="007118CF" w:rsidP="008A5B82"/>
        </w:tc>
        <w:tc>
          <w:tcPr>
            <w:tcW w:w="2504" w:type="dxa"/>
          </w:tcPr>
          <w:p w:rsidR="00316737" w:rsidRDefault="00ED325E" w:rsidP="00696E3E">
            <w:pPr>
              <w:jc w:val="center"/>
            </w:pPr>
            <w:r>
              <w:t>25</w:t>
            </w:r>
          </w:p>
        </w:tc>
        <w:tc>
          <w:tcPr>
            <w:tcW w:w="2650" w:type="dxa"/>
          </w:tcPr>
          <w:p w:rsidR="00316737" w:rsidRDefault="00316737" w:rsidP="00696E3E">
            <w:pPr>
              <w:jc w:val="center"/>
            </w:pPr>
          </w:p>
        </w:tc>
      </w:tr>
      <w:tr w:rsidR="00316737" w:rsidTr="00316737">
        <w:tc>
          <w:tcPr>
            <w:tcW w:w="1119" w:type="dxa"/>
          </w:tcPr>
          <w:p w:rsidR="00316737" w:rsidRDefault="00ED325E" w:rsidP="00316737">
            <w:pPr>
              <w:jc w:val="center"/>
            </w:pPr>
            <w:r>
              <w:t>R-9</w:t>
            </w:r>
          </w:p>
        </w:tc>
        <w:tc>
          <w:tcPr>
            <w:tcW w:w="5319" w:type="dxa"/>
          </w:tcPr>
          <w:p w:rsidR="00316737" w:rsidRDefault="00ED325E" w:rsidP="008A5B82">
            <w:r>
              <w:t>NEW SECTION Common</w:t>
            </w:r>
            <w:r w:rsidR="000771B6">
              <w:t xml:space="preserve"> Championship</w:t>
            </w:r>
            <w:r>
              <w:t xml:space="preserve"> Rules </w:t>
            </w:r>
            <w:r w:rsidR="000771B6">
              <w:t xml:space="preserve">– moves sections from State Meet Rules and other sections </w:t>
            </w:r>
            <w:r>
              <w:t>(McBratnie)</w:t>
            </w:r>
          </w:p>
        </w:tc>
        <w:tc>
          <w:tcPr>
            <w:tcW w:w="2504" w:type="dxa"/>
          </w:tcPr>
          <w:p w:rsidR="00316737" w:rsidRDefault="00ED325E" w:rsidP="00696E3E">
            <w:pPr>
              <w:jc w:val="center"/>
            </w:pPr>
            <w:r>
              <w:t>Suggest</w:t>
            </w:r>
            <w:r w:rsidR="000927C9">
              <w:t xml:space="preserve"> placing before item currently on</w:t>
            </w:r>
            <w:r>
              <w:t xml:space="preserve"> page 30</w:t>
            </w:r>
          </w:p>
        </w:tc>
        <w:tc>
          <w:tcPr>
            <w:tcW w:w="2650" w:type="dxa"/>
          </w:tcPr>
          <w:p w:rsidR="00316737" w:rsidRDefault="00316737" w:rsidP="00696E3E">
            <w:pPr>
              <w:jc w:val="center"/>
            </w:pPr>
          </w:p>
        </w:tc>
      </w:tr>
      <w:tr w:rsidR="00ED325E" w:rsidTr="00316737">
        <w:tc>
          <w:tcPr>
            <w:tcW w:w="1119" w:type="dxa"/>
          </w:tcPr>
          <w:p w:rsidR="00ED325E" w:rsidRDefault="00ED325E" w:rsidP="00316737">
            <w:pPr>
              <w:jc w:val="center"/>
            </w:pPr>
            <w:r>
              <w:t>R-10</w:t>
            </w:r>
          </w:p>
        </w:tc>
        <w:tc>
          <w:tcPr>
            <w:tcW w:w="5319" w:type="dxa"/>
          </w:tcPr>
          <w:p w:rsidR="00ED325E" w:rsidRDefault="00ED325E" w:rsidP="008A5B82">
            <w:r>
              <w:t>Proof of Times</w:t>
            </w:r>
            <w:r w:rsidR="000771B6">
              <w:t>—would require times used for all State Championships to be in SWIMS</w:t>
            </w:r>
            <w:r>
              <w:t xml:space="preserve"> (Meconis)</w:t>
            </w:r>
          </w:p>
          <w:p w:rsidR="007118CF" w:rsidRDefault="007118CF" w:rsidP="008A5B82"/>
        </w:tc>
        <w:tc>
          <w:tcPr>
            <w:tcW w:w="2504" w:type="dxa"/>
          </w:tcPr>
          <w:p w:rsidR="00ED325E" w:rsidRDefault="00ED325E" w:rsidP="00696E3E">
            <w:pPr>
              <w:jc w:val="center"/>
            </w:pPr>
            <w:r>
              <w:t>31-32</w:t>
            </w:r>
          </w:p>
        </w:tc>
        <w:tc>
          <w:tcPr>
            <w:tcW w:w="2650" w:type="dxa"/>
          </w:tcPr>
          <w:p w:rsidR="00ED325E" w:rsidRDefault="00ED325E" w:rsidP="00696E3E">
            <w:pPr>
              <w:jc w:val="center"/>
            </w:pPr>
          </w:p>
        </w:tc>
      </w:tr>
      <w:tr w:rsidR="00ED325E" w:rsidTr="00316737">
        <w:tc>
          <w:tcPr>
            <w:tcW w:w="1119" w:type="dxa"/>
          </w:tcPr>
          <w:p w:rsidR="00ED325E" w:rsidRDefault="00ED325E" w:rsidP="00316737">
            <w:pPr>
              <w:jc w:val="center"/>
            </w:pPr>
            <w:r>
              <w:t>R-11</w:t>
            </w:r>
          </w:p>
        </w:tc>
        <w:tc>
          <w:tcPr>
            <w:tcW w:w="5319" w:type="dxa"/>
          </w:tcPr>
          <w:p w:rsidR="00ED325E" w:rsidRDefault="000771B6" w:rsidP="008A5B82">
            <w:r>
              <w:t xml:space="preserve">State Championship Meet Rules- moves some things around; changes age groups in the LCM State Championship Meets </w:t>
            </w:r>
            <w:r w:rsidR="00ED325E">
              <w:t>(McBratnie)</w:t>
            </w:r>
          </w:p>
          <w:p w:rsidR="007118CF" w:rsidRDefault="007118CF" w:rsidP="008A5B82"/>
        </w:tc>
        <w:tc>
          <w:tcPr>
            <w:tcW w:w="2504" w:type="dxa"/>
          </w:tcPr>
          <w:p w:rsidR="00ED325E" w:rsidRDefault="00ED325E" w:rsidP="00696E3E">
            <w:pPr>
              <w:jc w:val="center"/>
            </w:pPr>
            <w:r>
              <w:t>30-36</w:t>
            </w:r>
          </w:p>
        </w:tc>
        <w:tc>
          <w:tcPr>
            <w:tcW w:w="2650" w:type="dxa"/>
          </w:tcPr>
          <w:p w:rsidR="00ED325E" w:rsidRDefault="00ED325E" w:rsidP="00696E3E">
            <w:pPr>
              <w:jc w:val="center"/>
            </w:pPr>
          </w:p>
        </w:tc>
      </w:tr>
      <w:tr w:rsidR="00ED325E" w:rsidTr="00316737">
        <w:tc>
          <w:tcPr>
            <w:tcW w:w="1119" w:type="dxa"/>
          </w:tcPr>
          <w:p w:rsidR="00ED325E" w:rsidRDefault="000927C9" w:rsidP="00316737">
            <w:pPr>
              <w:jc w:val="center"/>
            </w:pPr>
            <w:r>
              <w:t>R-12</w:t>
            </w:r>
          </w:p>
        </w:tc>
        <w:tc>
          <w:tcPr>
            <w:tcW w:w="5319" w:type="dxa"/>
          </w:tcPr>
          <w:p w:rsidR="00ED325E" w:rsidRDefault="000927C9" w:rsidP="008A5B82">
            <w:r>
              <w:t>District Championship Rules</w:t>
            </w:r>
            <w:r w:rsidR="000771B6">
              <w:t xml:space="preserve">—would no longer allow NT entries; adds time trials </w:t>
            </w:r>
            <w:r w:rsidR="000771B6">
              <w:lastRenderedPageBreak/>
              <w:t>to meet (McBratnie)</w:t>
            </w:r>
          </w:p>
          <w:p w:rsidR="007118CF" w:rsidRDefault="007118CF" w:rsidP="008A5B82"/>
        </w:tc>
        <w:tc>
          <w:tcPr>
            <w:tcW w:w="2504" w:type="dxa"/>
          </w:tcPr>
          <w:p w:rsidR="00ED325E" w:rsidRDefault="000927C9" w:rsidP="00696E3E">
            <w:pPr>
              <w:jc w:val="center"/>
            </w:pPr>
            <w:r>
              <w:lastRenderedPageBreak/>
              <w:t>36-38</w:t>
            </w:r>
          </w:p>
        </w:tc>
        <w:tc>
          <w:tcPr>
            <w:tcW w:w="2650" w:type="dxa"/>
          </w:tcPr>
          <w:p w:rsidR="00ED325E" w:rsidRDefault="00ED325E" w:rsidP="00696E3E">
            <w:pPr>
              <w:jc w:val="center"/>
            </w:pPr>
          </w:p>
        </w:tc>
      </w:tr>
      <w:tr w:rsidR="00ED325E" w:rsidTr="00316737">
        <w:tc>
          <w:tcPr>
            <w:tcW w:w="1119" w:type="dxa"/>
          </w:tcPr>
          <w:p w:rsidR="00ED325E" w:rsidRDefault="000927C9" w:rsidP="00316737">
            <w:pPr>
              <w:jc w:val="center"/>
            </w:pPr>
            <w:r>
              <w:lastRenderedPageBreak/>
              <w:t>R-13</w:t>
            </w:r>
          </w:p>
        </w:tc>
        <w:tc>
          <w:tcPr>
            <w:tcW w:w="5319" w:type="dxa"/>
          </w:tcPr>
          <w:p w:rsidR="00ED325E" w:rsidRDefault="000927C9" w:rsidP="008A5B82">
            <w:r>
              <w:t>Athlete Travel Reimbursements</w:t>
            </w:r>
            <w:r w:rsidR="000771B6">
              <w:t xml:space="preserve">; </w:t>
            </w:r>
            <w:r w:rsidR="00D22EDA">
              <w:t xml:space="preserve">increases reimbursement for summer meets and </w:t>
            </w:r>
            <w:r w:rsidR="000771B6">
              <w:t>other changes</w:t>
            </w:r>
            <w:r>
              <w:t xml:space="preserve"> (Meconis)</w:t>
            </w:r>
          </w:p>
          <w:p w:rsidR="009C0015" w:rsidRDefault="009C0015" w:rsidP="008A5B82"/>
        </w:tc>
        <w:tc>
          <w:tcPr>
            <w:tcW w:w="2504" w:type="dxa"/>
          </w:tcPr>
          <w:p w:rsidR="00ED325E" w:rsidRDefault="000927C9" w:rsidP="00696E3E">
            <w:pPr>
              <w:jc w:val="center"/>
            </w:pPr>
            <w:r>
              <w:t>58-59</w:t>
            </w:r>
          </w:p>
          <w:p w:rsidR="000927C9" w:rsidRDefault="000927C9" w:rsidP="000927C9"/>
        </w:tc>
        <w:tc>
          <w:tcPr>
            <w:tcW w:w="2650" w:type="dxa"/>
          </w:tcPr>
          <w:p w:rsidR="00ED325E" w:rsidRDefault="00ED325E" w:rsidP="00696E3E">
            <w:pPr>
              <w:jc w:val="center"/>
            </w:pPr>
          </w:p>
        </w:tc>
      </w:tr>
      <w:tr w:rsidR="00ED325E" w:rsidTr="00316737">
        <w:tc>
          <w:tcPr>
            <w:tcW w:w="1119" w:type="dxa"/>
          </w:tcPr>
          <w:p w:rsidR="00ED325E" w:rsidRDefault="000927C9" w:rsidP="00316737">
            <w:pPr>
              <w:jc w:val="center"/>
            </w:pPr>
            <w:r>
              <w:t>R-14</w:t>
            </w:r>
          </w:p>
        </w:tc>
        <w:tc>
          <w:tcPr>
            <w:tcW w:w="5319" w:type="dxa"/>
          </w:tcPr>
          <w:p w:rsidR="00ED325E" w:rsidRDefault="000927C9" w:rsidP="008A5B82">
            <w:r>
              <w:t>Official’s Travel Re</w:t>
            </w:r>
            <w:r w:rsidR="000771B6">
              <w:t xml:space="preserve">imbursements – changes to 1 reimbursement per fiscal year </w:t>
            </w:r>
            <w:bookmarkStart w:id="0" w:name="_GoBack"/>
            <w:bookmarkEnd w:id="0"/>
            <w:r w:rsidR="00D22EDA">
              <w:t xml:space="preserve">and eliminates reimbursement for Olympic Trials </w:t>
            </w:r>
            <w:r>
              <w:t>(Meconis)</w:t>
            </w:r>
          </w:p>
          <w:p w:rsidR="007118CF" w:rsidRDefault="007118CF" w:rsidP="008A5B82"/>
        </w:tc>
        <w:tc>
          <w:tcPr>
            <w:tcW w:w="2504" w:type="dxa"/>
          </w:tcPr>
          <w:p w:rsidR="00ED325E" w:rsidRDefault="000927C9" w:rsidP="00696E3E">
            <w:pPr>
              <w:jc w:val="center"/>
            </w:pPr>
            <w:r>
              <w:t>59</w:t>
            </w:r>
          </w:p>
        </w:tc>
        <w:tc>
          <w:tcPr>
            <w:tcW w:w="2650" w:type="dxa"/>
          </w:tcPr>
          <w:p w:rsidR="00ED325E" w:rsidRDefault="00ED325E" w:rsidP="00696E3E">
            <w:pPr>
              <w:jc w:val="center"/>
            </w:pPr>
          </w:p>
        </w:tc>
      </w:tr>
      <w:tr w:rsidR="00ED325E" w:rsidTr="00316737">
        <w:tc>
          <w:tcPr>
            <w:tcW w:w="1119" w:type="dxa"/>
          </w:tcPr>
          <w:p w:rsidR="00ED325E" w:rsidRDefault="000927C9" w:rsidP="00316737">
            <w:pPr>
              <w:jc w:val="center"/>
            </w:pPr>
            <w:r>
              <w:t>R-15</w:t>
            </w:r>
          </w:p>
        </w:tc>
        <w:tc>
          <w:tcPr>
            <w:tcW w:w="5319" w:type="dxa"/>
          </w:tcPr>
          <w:p w:rsidR="007118CF" w:rsidRDefault="000771B6" w:rsidP="008A5B82">
            <w:r>
              <w:t>Outreach—deletes Fund Request Form and moves it to MS website</w:t>
            </w:r>
            <w:r w:rsidR="000927C9">
              <w:t xml:space="preserve"> (McBratnie)</w:t>
            </w:r>
          </w:p>
          <w:p w:rsidR="007118CF" w:rsidRDefault="007118CF" w:rsidP="008A5B82"/>
        </w:tc>
        <w:tc>
          <w:tcPr>
            <w:tcW w:w="2504" w:type="dxa"/>
          </w:tcPr>
          <w:p w:rsidR="00ED325E" w:rsidRDefault="000771B6" w:rsidP="00696E3E">
            <w:pPr>
              <w:jc w:val="center"/>
            </w:pPr>
            <w:r>
              <w:t>61</w:t>
            </w:r>
          </w:p>
        </w:tc>
        <w:tc>
          <w:tcPr>
            <w:tcW w:w="2650" w:type="dxa"/>
          </w:tcPr>
          <w:p w:rsidR="00ED325E" w:rsidRDefault="00ED325E" w:rsidP="00696E3E">
            <w:pPr>
              <w:jc w:val="center"/>
            </w:pPr>
          </w:p>
        </w:tc>
      </w:tr>
      <w:tr w:rsidR="00ED325E" w:rsidTr="00316737">
        <w:tc>
          <w:tcPr>
            <w:tcW w:w="1119" w:type="dxa"/>
          </w:tcPr>
          <w:p w:rsidR="00ED325E" w:rsidRDefault="000927C9" w:rsidP="00316737">
            <w:pPr>
              <w:jc w:val="center"/>
            </w:pPr>
            <w:r>
              <w:t>R-16</w:t>
            </w:r>
          </w:p>
        </w:tc>
        <w:tc>
          <w:tcPr>
            <w:tcW w:w="5319" w:type="dxa"/>
          </w:tcPr>
          <w:p w:rsidR="00ED325E" w:rsidRDefault="000927C9" w:rsidP="008A5B82">
            <w:r>
              <w:t xml:space="preserve">Camps &amp; Clinics </w:t>
            </w:r>
            <w:r w:rsidR="000771B6">
              <w:t xml:space="preserve">– removes verbiage regarding camps at Colorado Springs </w:t>
            </w:r>
            <w:r>
              <w:t>(McBratnie)</w:t>
            </w:r>
          </w:p>
          <w:p w:rsidR="007118CF" w:rsidRDefault="007118CF" w:rsidP="008A5B82"/>
        </w:tc>
        <w:tc>
          <w:tcPr>
            <w:tcW w:w="2504" w:type="dxa"/>
          </w:tcPr>
          <w:p w:rsidR="00ED325E" w:rsidRDefault="000927C9" w:rsidP="00696E3E">
            <w:pPr>
              <w:jc w:val="center"/>
            </w:pPr>
            <w:r>
              <w:t>63</w:t>
            </w:r>
          </w:p>
        </w:tc>
        <w:tc>
          <w:tcPr>
            <w:tcW w:w="2650" w:type="dxa"/>
          </w:tcPr>
          <w:p w:rsidR="00ED325E" w:rsidRDefault="00ED325E" w:rsidP="00696E3E">
            <w:pPr>
              <w:jc w:val="center"/>
            </w:pPr>
          </w:p>
        </w:tc>
      </w:tr>
      <w:tr w:rsidR="00ED325E" w:rsidTr="00316737">
        <w:tc>
          <w:tcPr>
            <w:tcW w:w="1119" w:type="dxa"/>
          </w:tcPr>
          <w:p w:rsidR="00ED325E" w:rsidRDefault="000927C9" w:rsidP="00316737">
            <w:pPr>
              <w:jc w:val="center"/>
            </w:pPr>
            <w:r>
              <w:t>R-17</w:t>
            </w:r>
          </w:p>
        </w:tc>
        <w:tc>
          <w:tcPr>
            <w:tcW w:w="5319" w:type="dxa"/>
          </w:tcPr>
          <w:p w:rsidR="00ED325E" w:rsidRDefault="000927C9" w:rsidP="008A5B82">
            <w:r>
              <w:t>Safety At Meets (McBratnie)</w:t>
            </w:r>
          </w:p>
          <w:p w:rsidR="007118CF" w:rsidRDefault="007118CF" w:rsidP="008A5B82"/>
        </w:tc>
        <w:tc>
          <w:tcPr>
            <w:tcW w:w="2504" w:type="dxa"/>
          </w:tcPr>
          <w:p w:rsidR="00ED325E" w:rsidRDefault="000927C9" w:rsidP="00696E3E">
            <w:pPr>
              <w:jc w:val="center"/>
            </w:pPr>
            <w:r>
              <w:t>65</w:t>
            </w:r>
          </w:p>
        </w:tc>
        <w:tc>
          <w:tcPr>
            <w:tcW w:w="2650" w:type="dxa"/>
          </w:tcPr>
          <w:p w:rsidR="00ED325E" w:rsidRDefault="00ED325E" w:rsidP="00696E3E">
            <w:pPr>
              <w:jc w:val="center"/>
            </w:pPr>
          </w:p>
        </w:tc>
      </w:tr>
      <w:tr w:rsidR="00ED325E" w:rsidTr="00316737">
        <w:tc>
          <w:tcPr>
            <w:tcW w:w="1119" w:type="dxa"/>
          </w:tcPr>
          <w:p w:rsidR="00ED325E" w:rsidRDefault="000927C9" w:rsidP="00316737">
            <w:pPr>
              <w:jc w:val="center"/>
            </w:pPr>
            <w:r>
              <w:t>R-18</w:t>
            </w:r>
          </w:p>
        </w:tc>
        <w:tc>
          <w:tcPr>
            <w:tcW w:w="5319" w:type="dxa"/>
          </w:tcPr>
          <w:p w:rsidR="00ED325E" w:rsidRDefault="000771B6" w:rsidP="008A5B82">
            <w:r>
              <w:t>Safety Training for Swim Coaches</w:t>
            </w:r>
            <w:r w:rsidR="000927C9">
              <w:t xml:space="preserve"> (McBratnie)</w:t>
            </w:r>
          </w:p>
          <w:p w:rsidR="007118CF" w:rsidRDefault="007118CF" w:rsidP="008A5B82"/>
        </w:tc>
        <w:tc>
          <w:tcPr>
            <w:tcW w:w="2504" w:type="dxa"/>
          </w:tcPr>
          <w:p w:rsidR="00ED325E" w:rsidRDefault="000927C9" w:rsidP="00696E3E">
            <w:pPr>
              <w:jc w:val="center"/>
            </w:pPr>
            <w:r>
              <w:t>65</w:t>
            </w:r>
          </w:p>
        </w:tc>
        <w:tc>
          <w:tcPr>
            <w:tcW w:w="2650" w:type="dxa"/>
          </w:tcPr>
          <w:p w:rsidR="00ED325E" w:rsidRDefault="00ED325E" w:rsidP="00696E3E">
            <w:pPr>
              <w:jc w:val="center"/>
            </w:pPr>
          </w:p>
        </w:tc>
      </w:tr>
      <w:tr w:rsidR="00ED325E" w:rsidTr="00316737">
        <w:tc>
          <w:tcPr>
            <w:tcW w:w="1119" w:type="dxa"/>
          </w:tcPr>
          <w:p w:rsidR="00ED325E" w:rsidRDefault="000927C9" w:rsidP="00316737">
            <w:pPr>
              <w:jc w:val="center"/>
            </w:pPr>
            <w:r>
              <w:t>R-19</w:t>
            </w:r>
          </w:p>
        </w:tc>
        <w:tc>
          <w:tcPr>
            <w:tcW w:w="5319" w:type="dxa"/>
          </w:tcPr>
          <w:p w:rsidR="00ED325E" w:rsidRDefault="000927C9" w:rsidP="008A5B82">
            <w:r>
              <w:t>MS Zone / Quad Teams</w:t>
            </w:r>
            <w:r w:rsidR="009C0015">
              <w:t>—adds Quad Team and application process for coaches</w:t>
            </w:r>
            <w:r>
              <w:t xml:space="preserve"> (McBratnie)</w:t>
            </w:r>
          </w:p>
          <w:p w:rsidR="007118CF" w:rsidRDefault="007118CF" w:rsidP="008A5B82"/>
        </w:tc>
        <w:tc>
          <w:tcPr>
            <w:tcW w:w="2504" w:type="dxa"/>
          </w:tcPr>
          <w:p w:rsidR="00ED325E" w:rsidRDefault="000927C9" w:rsidP="00696E3E">
            <w:pPr>
              <w:jc w:val="center"/>
            </w:pPr>
            <w:r>
              <w:t>68</w:t>
            </w:r>
          </w:p>
        </w:tc>
        <w:tc>
          <w:tcPr>
            <w:tcW w:w="2650" w:type="dxa"/>
          </w:tcPr>
          <w:p w:rsidR="00ED325E" w:rsidRDefault="00ED325E" w:rsidP="00696E3E">
            <w:pPr>
              <w:jc w:val="center"/>
            </w:pPr>
          </w:p>
        </w:tc>
      </w:tr>
      <w:tr w:rsidR="000927C9" w:rsidTr="00316737">
        <w:tc>
          <w:tcPr>
            <w:tcW w:w="1119" w:type="dxa"/>
          </w:tcPr>
          <w:p w:rsidR="000927C9" w:rsidRDefault="000927C9" w:rsidP="00316737">
            <w:pPr>
              <w:jc w:val="center"/>
            </w:pPr>
            <w:r>
              <w:t>R-20</w:t>
            </w:r>
          </w:p>
        </w:tc>
        <w:tc>
          <w:tcPr>
            <w:tcW w:w="5319" w:type="dxa"/>
          </w:tcPr>
          <w:p w:rsidR="000927C9" w:rsidRDefault="000927C9" w:rsidP="008A5B82">
            <w:r>
              <w:t>Skeleton Meet Schedule (McBratnie)</w:t>
            </w:r>
          </w:p>
          <w:p w:rsidR="007118CF" w:rsidRDefault="007118CF" w:rsidP="008A5B82"/>
        </w:tc>
        <w:tc>
          <w:tcPr>
            <w:tcW w:w="2504" w:type="dxa"/>
          </w:tcPr>
          <w:p w:rsidR="000927C9" w:rsidRDefault="000927C9" w:rsidP="00696E3E">
            <w:pPr>
              <w:jc w:val="center"/>
            </w:pPr>
            <w:r>
              <w:t>70</w:t>
            </w:r>
          </w:p>
        </w:tc>
        <w:tc>
          <w:tcPr>
            <w:tcW w:w="2650" w:type="dxa"/>
          </w:tcPr>
          <w:p w:rsidR="000927C9" w:rsidRDefault="000927C9" w:rsidP="00696E3E">
            <w:pPr>
              <w:jc w:val="center"/>
            </w:pPr>
          </w:p>
        </w:tc>
      </w:tr>
      <w:tr w:rsidR="000927C9" w:rsidTr="00316737">
        <w:tc>
          <w:tcPr>
            <w:tcW w:w="1119" w:type="dxa"/>
          </w:tcPr>
          <w:p w:rsidR="000927C9" w:rsidRDefault="000927C9" w:rsidP="00316737">
            <w:pPr>
              <w:jc w:val="center"/>
            </w:pPr>
            <w:r>
              <w:t>R-21</w:t>
            </w:r>
          </w:p>
        </w:tc>
        <w:tc>
          <w:tcPr>
            <w:tcW w:w="5319" w:type="dxa"/>
          </w:tcPr>
          <w:p w:rsidR="000927C9" w:rsidRDefault="000927C9" w:rsidP="008A5B82">
            <w:r>
              <w:t>Sanction / Approval Process</w:t>
            </w:r>
            <w:r w:rsidR="009C0015">
              <w:t>; proposes to have all entries for every meet go through Sanctioning Chair</w:t>
            </w:r>
            <w:r>
              <w:t xml:space="preserve"> (McBratnie)</w:t>
            </w:r>
          </w:p>
          <w:p w:rsidR="007118CF" w:rsidRDefault="007118CF" w:rsidP="008A5B82"/>
        </w:tc>
        <w:tc>
          <w:tcPr>
            <w:tcW w:w="2504" w:type="dxa"/>
          </w:tcPr>
          <w:p w:rsidR="000927C9" w:rsidRDefault="000927C9" w:rsidP="00696E3E">
            <w:pPr>
              <w:jc w:val="center"/>
            </w:pPr>
            <w:r>
              <w:t>71-72</w:t>
            </w:r>
          </w:p>
        </w:tc>
        <w:tc>
          <w:tcPr>
            <w:tcW w:w="2650" w:type="dxa"/>
          </w:tcPr>
          <w:p w:rsidR="000927C9" w:rsidRDefault="000927C9" w:rsidP="00696E3E">
            <w:pPr>
              <w:jc w:val="center"/>
            </w:pPr>
          </w:p>
        </w:tc>
      </w:tr>
      <w:tr w:rsidR="000927C9" w:rsidTr="00316737">
        <w:tc>
          <w:tcPr>
            <w:tcW w:w="1119" w:type="dxa"/>
          </w:tcPr>
          <w:p w:rsidR="000927C9" w:rsidRDefault="000927C9" w:rsidP="00316737">
            <w:pPr>
              <w:jc w:val="center"/>
            </w:pPr>
            <w:r>
              <w:t>R-22</w:t>
            </w:r>
          </w:p>
        </w:tc>
        <w:tc>
          <w:tcPr>
            <w:tcW w:w="5319" w:type="dxa"/>
          </w:tcPr>
          <w:p w:rsidR="000927C9" w:rsidRDefault="000927C9" w:rsidP="008A5B82">
            <w:r>
              <w:t>Sanction / Approval Process</w:t>
            </w:r>
            <w:r w:rsidR="009C0015">
              <w:t>; proposes fines for late sanction request and / or use of incorrect meet template</w:t>
            </w:r>
            <w:r>
              <w:t xml:space="preserve"> (Meconis)</w:t>
            </w:r>
          </w:p>
          <w:p w:rsidR="007118CF" w:rsidRDefault="007118CF" w:rsidP="008A5B82"/>
        </w:tc>
        <w:tc>
          <w:tcPr>
            <w:tcW w:w="2504" w:type="dxa"/>
          </w:tcPr>
          <w:p w:rsidR="000927C9" w:rsidRDefault="000927C9" w:rsidP="00696E3E">
            <w:pPr>
              <w:jc w:val="center"/>
            </w:pPr>
            <w:r>
              <w:t>71-72</w:t>
            </w:r>
          </w:p>
        </w:tc>
        <w:tc>
          <w:tcPr>
            <w:tcW w:w="2650" w:type="dxa"/>
          </w:tcPr>
          <w:p w:rsidR="000927C9" w:rsidRDefault="000927C9" w:rsidP="00696E3E">
            <w:pPr>
              <w:jc w:val="center"/>
            </w:pPr>
          </w:p>
        </w:tc>
      </w:tr>
      <w:tr w:rsidR="000927C9" w:rsidTr="00316737">
        <w:tc>
          <w:tcPr>
            <w:tcW w:w="1119" w:type="dxa"/>
          </w:tcPr>
          <w:p w:rsidR="000927C9" w:rsidRDefault="000927C9" w:rsidP="00316737">
            <w:pPr>
              <w:jc w:val="center"/>
            </w:pPr>
            <w:r>
              <w:t>R-23</w:t>
            </w:r>
          </w:p>
        </w:tc>
        <w:tc>
          <w:tcPr>
            <w:tcW w:w="5319" w:type="dxa"/>
          </w:tcPr>
          <w:p w:rsidR="000927C9" w:rsidRDefault="000927C9" w:rsidP="008A5B82">
            <w:r>
              <w:t>Meet Evaluations</w:t>
            </w:r>
            <w:r w:rsidR="009C0015">
              <w:t>; proposes that all meet evaluations be sent to 4 places</w:t>
            </w:r>
            <w:r>
              <w:t xml:space="preserve"> (McBratnie)</w:t>
            </w:r>
          </w:p>
          <w:p w:rsidR="007118CF" w:rsidRDefault="007118CF" w:rsidP="008A5B82"/>
        </w:tc>
        <w:tc>
          <w:tcPr>
            <w:tcW w:w="2504" w:type="dxa"/>
          </w:tcPr>
          <w:p w:rsidR="000927C9" w:rsidRDefault="000927C9" w:rsidP="00696E3E">
            <w:pPr>
              <w:jc w:val="center"/>
            </w:pPr>
            <w:r>
              <w:t>74</w:t>
            </w:r>
          </w:p>
        </w:tc>
        <w:tc>
          <w:tcPr>
            <w:tcW w:w="2650" w:type="dxa"/>
          </w:tcPr>
          <w:p w:rsidR="000927C9" w:rsidRDefault="000927C9" w:rsidP="00696E3E">
            <w:pPr>
              <w:jc w:val="center"/>
            </w:pPr>
          </w:p>
        </w:tc>
      </w:tr>
      <w:tr w:rsidR="000927C9" w:rsidTr="00316737">
        <w:tc>
          <w:tcPr>
            <w:tcW w:w="1119" w:type="dxa"/>
          </w:tcPr>
          <w:p w:rsidR="000927C9" w:rsidRDefault="000927C9" w:rsidP="00316737">
            <w:pPr>
              <w:jc w:val="center"/>
            </w:pPr>
            <w:r>
              <w:t>R-24</w:t>
            </w:r>
          </w:p>
        </w:tc>
        <w:tc>
          <w:tcPr>
            <w:tcW w:w="5319" w:type="dxa"/>
          </w:tcPr>
          <w:p w:rsidR="000927C9" w:rsidRDefault="000927C9" w:rsidP="008A5B82">
            <w:r>
              <w:t>Sanction Fees (McBratnie)</w:t>
            </w:r>
          </w:p>
          <w:p w:rsidR="007118CF" w:rsidRDefault="007118CF" w:rsidP="008A5B82"/>
        </w:tc>
        <w:tc>
          <w:tcPr>
            <w:tcW w:w="2504" w:type="dxa"/>
          </w:tcPr>
          <w:p w:rsidR="000927C9" w:rsidRDefault="000927C9" w:rsidP="00696E3E">
            <w:pPr>
              <w:jc w:val="center"/>
            </w:pPr>
            <w:r>
              <w:t>74-75</w:t>
            </w:r>
          </w:p>
        </w:tc>
        <w:tc>
          <w:tcPr>
            <w:tcW w:w="2650" w:type="dxa"/>
          </w:tcPr>
          <w:p w:rsidR="000927C9" w:rsidRDefault="000927C9" w:rsidP="00696E3E">
            <w:pPr>
              <w:jc w:val="center"/>
            </w:pPr>
          </w:p>
        </w:tc>
      </w:tr>
      <w:tr w:rsidR="000927C9" w:rsidTr="00316737">
        <w:tc>
          <w:tcPr>
            <w:tcW w:w="1119" w:type="dxa"/>
          </w:tcPr>
          <w:p w:rsidR="000927C9" w:rsidRDefault="000927C9" w:rsidP="00316737">
            <w:pPr>
              <w:jc w:val="center"/>
            </w:pPr>
            <w:r>
              <w:t>R-25</w:t>
            </w:r>
          </w:p>
        </w:tc>
        <w:tc>
          <w:tcPr>
            <w:tcW w:w="5319" w:type="dxa"/>
          </w:tcPr>
          <w:p w:rsidR="000927C9" w:rsidRDefault="000927C9" w:rsidP="008A5B82">
            <w:r>
              <w:t>Move Appendices to Website (McBratnie)</w:t>
            </w:r>
          </w:p>
          <w:p w:rsidR="007118CF" w:rsidRDefault="007118CF" w:rsidP="008A5B82"/>
        </w:tc>
        <w:tc>
          <w:tcPr>
            <w:tcW w:w="2504" w:type="dxa"/>
          </w:tcPr>
          <w:p w:rsidR="000927C9" w:rsidRDefault="000927C9" w:rsidP="00696E3E">
            <w:pPr>
              <w:jc w:val="center"/>
            </w:pPr>
            <w:r>
              <w:lastRenderedPageBreak/>
              <w:t>76-108</w:t>
            </w:r>
          </w:p>
        </w:tc>
        <w:tc>
          <w:tcPr>
            <w:tcW w:w="2650" w:type="dxa"/>
          </w:tcPr>
          <w:p w:rsidR="000927C9" w:rsidRDefault="000927C9" w:rsidP="00696E3E">
            <w:pPr>
              <w:jc w:val="center"/>
            </w:pPr>
          </w:p>
        </w:tc>
      </w:tr>
      <w:tr w:rsidR="00316737" w:rsidTr="00316737">
        <w:tc>
          <w:tcPr>
            <w:tcW w:w="1119" w:type="dxa"/>
          </w:tcPr>
          <w:p w:rsidR="00316737" w:rsidRDefault="00316737" w:rsidP="00316737">
            <w:pPr>
              <w:jc w:val="center"/>
            </w:pPr>
            <w:r>
              <w:lastRenderedPageBreak/>
              <w:t>R-26</w:t>
            </w:r>
          </w:p>
        </w:tc>
        <w:tc>
          <w:tcPr>
            <w:tcW w:w="5319" w:type="dxa"/>
          </w:tcPr>
          <w:p w:rsidR="00316737" w:rsidRDefault="009C0015" w:rsidP="008A5B82">
            <w:r>
              <w:t xml:space="preserve">Nominating Process -- </w:t>
            </w:r>
            <w:r w:rsidR="00316737">
              <w:t>Changes dates for seeking &amp; receivi</w:t>
            </w:r>
            <w:r w:rsidR="000927C9">
              <w:t>ng Official’s Chair Nominations (Gurley)</w:t>
            </w:r>
          </w:p>
          <w:p w:rsidR="007118CF" w:rsidRDefault="007118CF" w:rsidP="008A5B82"/>
        </w:tc>
        <w:tc>
          <w:tcPr>
            <w:tcW w:w="2504" w:type="dxa"/>
          </w:tcPr>
          <w:p w:rsidR="00316737" w:rsidRDefault="00316737" w:rsidP="000927C9">
            <w:pPr>
              <w:jc w:val="center"/>
            </w:pPr>
            <w:r>
              <w:t>110</w:t>
            </w:r>
          </w:p>
        </w:tc>
        <w:tc>
          <w:tcPr>
            <w:tcW w:w="2650" w:type="dxa"/>
          </w:tcPr>
          <w:p w:rsidR="00316737" w:rsidRDefault="00316737" w:rsidP="00696E3E">
            <w:pPr>
              <w:jc w:val="center"/>
            </w:pPr>
          </w:p>
        </w:tc>
      </w:tr>
      <w:tr w:rsidR="00316737" w:rsidTr="00316737">
        <w:trPr>
          <w:trHeight w:val="152"/>
        </w:trPr>
        <w:tc>
          <w:tcPr>
            <w:tcW w:w="1119" w:type="dxa"/>
          </w:tcPr>
          <w:p w:rsidR="00316737" w:rsidRDefault="00316737" w:rsidP="00696E3E">
            <w:pPr>
              <w:jc w:val="center"/>
            </w:pPr>
            <w:r>
              <w:t>R-27</w:t>
            </w:r>
          </w:p>
        </w:tc>
        <w:tc>
          <w:tcPr>
            <w:tcW w:w="5319" w:type="dxa"/>
          </w:tcPr>
          <w:p w:rsidR="00316737" w:rsidRDefault="009C0015" w:rsidP="00CD1680">
            <w:r>
              <w:t xml:space="preserve">Official’s voting procedures -- </w:t>
            </w:r>
            <w:r w:rsidR="00316737">
              <w:t>Clarifies which members are eligible to receive a ball</w:t>
            </w:r>
            <w:r w:rsidR="000927C9">
              <w:t>ot to elect the Officials Chair (Gurley)</w:t>
            </w:r>
          </w:p>
          <w:p w:rsidR="007118CF" w:rsidRDefault="007118CF" w:rsidP="00CD1680"/>
        </w:tc>
        <w:tc>
          <w:tcPr>
            <w:tcW w:w="2504" w:type="dxa"/>
          </w:tcPr>
          <w:p w:rsidR="00316737" w:rsidRDefault="00316737" w:rsidP="00696E3E">
            <w:pPr>
              <w:jc w:val="center"/>
            </w:pPr>
            <w:r>
              <w:t>110</w:t>
            </w:r>
          </w:p>
        </w:tc>
        <w:tc>
          <w:tcPr>
            <w:tcW w:w="2650" w:type="dxa"/>
          </w:tcPr>
          <w:p w:rsidR="00316737" w:rsidRDefault="00316737" w:rsidP="00696E3E">
            <w:pPr>
              <w:jc w:val="center"/>
            </w:pPr>
          </w:p>
        </w:tc>
      </w:tr>
      <w:tr w:rsidR="00316737" w:rsidTr="00316737">
        <w:tc>
          <w:tcPr>
            <w:tcW w:w="1119" w:type="dxa"/>
          </w:tcPr>
          <w:p w:rsidR="00316737" w:rsidRDefault="00316737" w:rsidP="00696E3E">
            <w:pPr>
              <w:jc w:val="center"/>
            </w:pPr>
            <w:r>
              <w:t>R-28</w:t>
            </w:r>
          </w:p>
        </w:tc>
        <w:tc>
          <w:tcPr>
            <w:tcW w:w="5319" w:type="dxa"/>
          </w:tcPr>
          <w:p w:rsidR="00316737" w:rsidRDefault="009C0015" w:rsidP="00CD1680">
            <w:r>
              <w:t xml:space="preserve">Official’s Coordinators -- </w:t>
            </w:r>
            <w:r w:rsidR="00316737">
              <w:t>Deletes MS Certification Exam Coordinator position &amp; re-letters succe</w:t>
            </w:r>
            <w:r w:rsidR="000927C9">
              <w:t>eding paragraphs in the section (Gurley)</w:t>
            </w:r>
          </w:p>
          <w:p w:rsidR="007118CF" w:rsidRDefault="007118CF" w:rsidP="00CD1680"/>
        </w:tc>
        <w:tc>
          <w:tcPr>
            <w:tcW w:w="2504" w:type="dxa"/>
          </w:tcPr>
          <w:p w:rsidR="00316737" w:rsidRDefault="000927C9" w:rsidP="00696E3E">
            <w:pPr>
              <w:jc w:val="center"/>
            </w:pPr>
            <w:r>
              <w:t>111</w:t>
            </w:r>
          </w:p>
        </w:tc>
        <w:tc>
          <w:tcPr>
            <w:tcW w:w="2650" w:type="dxa"/>
          </w:tcPr>
          <w:p w:rsidR="00316737" w:rsidRDefault="00316737" w:rsidP="00696E3E">
            <w:pPr>
              <w:jc w:val="center"/>
            </w:pPr>
          </w:p>
        </w:tc>
      </w:tr>
      <w:tr w:rsidR="00316737" w:rsidTr="00316737">
        <w:tc>
          <w:tcPr>
            <w:tcW w:w="1119" w:type="dxa"/>
          </w:tcPr>
          <w:p w:rsidR="00316737" w:rsidRDefault="00316737" w:rsidP="00696E3E">
            <w:pPr>
              <w:jc w:val="center"/>
            </w:pPr>
            <w:r>
              <w:t>R-29</w:t>
            </w:r>
          </w:p>
        </w:tc>
        <w:tc>
          <w:tcPr>
            <w:tcW w:w="5319" w:type="dxa"/>
          </w:tcPr>
          <w:p w:rsidR="00316737" w:rsidRDefault="009C0015" w:rsidP="00CD1680">
            <w:r>
              <w:t xml:space="preserve">USA-S Clinics &amp; Workshops -- </w:t>
            </w:r>
            <w:r w:rsidR="00316737">
              <w:t>Removes active involvement on Officials Committee as a criterion for selection to attend a USA-S workshop</w:t>
            </w:r>
            <w:r w:rsidR="000927C9">
              <w:t xml:space="preserve"> (Gurley)</w:t>
            </w:r>
          </w:p>
          <w:p w:rsidR="007118CF" w:rsidRDefault="007118CF" w:rsidP="00CD1680"/>
        </w:tc>
        <w:tc>
          <w:tcPr>
            <w:tcW w:w="2504" w:type="dxa"/>
          </w:tcPr>
          <w:p w:rsidR="00316737" w:rsidRDefault="00316737" w:rsidP="000927C9">
            <w:pPr>
              <w:jc w:val="center"/>
            </w:pPr>
            <w:r>
              <w:t>112</w:t>
            </w:r>
          </w:p>
        </w:tc>
        <w:tc>
          <w:tcPr>
            <w:tcW w:w="2650" w:type="dxa"/>
          </w:tcPr>
          <w:p w:rsidR="00316737" w:rsidRDefault="00316737" w:rsidP="00696E3E">
            <w:pPr>
              <w:jc w:val="center"/>
            </w:pPr>
          </w:p>
        </w:tc>
      </w:tr>
      <w:tr w:rsidR="00316737" w:rsidTr="00316737">
        <w:tc>
          <w:tcPr>
            <w:tcW w:w="1119" w:type="dxa"/>
          </w:tcPr>
          <w:p w:rsidR="00316737" w:rsidRDefault="00316737" w:rsidP="00696E3E">
            <w:pPr>
              <w:jc w:val="center"/>
            </w:pPr>
            <w:r>
              <w:t>R-30</w:t>
            </w:r>
          </w:p>
        </w:tc>
        <w:tc>
          <w:tcPr>
            <w:tcW w:w="5319" w:type="dxa"/>
          </w:tcPr>
          <w:p w:rsidR="007118CF" w:rsidRDefault="009C0015" w:rsidP="00CD1680">
            <w:r>
              <w:t xml:space="preserve">How to Become An Official -- </w:t>
            </w:r>
            <w:r w:rsidR="00316737">
              <w:t>Cleans up R&amp;P, adds USA-S Requirements &amp; clarifies who is responsible for pay</w:t>
            </w:r>
            <w:r w:rsidR="000927C9">
              <w:t>ing for membership requirements (Gurley)</w:t>
            </w:r>
          </w:p>
          <w:p w:rsidR="007118CF" w:rsidRDefault="007118CF" w:rsidP="00CD1680"/>
        </w:tc>
        <w:tc>
          <w:tcPr>
            <w:tcW w:w="2504" w:type="dxa"/>
          </w:tcPr>
          <w:p w:rsidR="00316737" w:rsidRDefault="00316737" w:rsidP="000927C9">
            <w:pPr>
              <w:jc w:val="center"/>
            </w:pPr>
            <w:r>
              <w:t>113-114</w:t>
            </w:r>
          </w:p>
        </w:tc>
        <w:tc>
          <w:tcPr>
            <w:tcW w:w="2650" w:type="dxa"/>
          </w:tcPr>
          <w:p w:rsidR="00316737" w:rsidRDefault="00316737" w:rsidP="00696E3E">
            <w:pPr>
              <w:jc w:val="center"/>
            </w:pPr>
          </w:p>
        </w:tc>
      </w:tr>
      <w:tr w:rsidR="00316737" w:rsidTr="00316737">
        <w:tc>
          <w:tcPr>
            <w:tcW w:w="1119" w:type="dxa"/>
          </w:tcPr>
          <w:p w:rsidR="00316737" w:rsidRDefault="00316737" w:rsidP="00FB6187">
            <w:pPr>
              <w:jc w:val="center"/>
            </w:pPr>
            <w:r>
              <w:t>R-31</w:t>
            </w:r>
          </w:p>
        </w:tc>
        <w:tc>
          <w:tcPr>
            <w:tcW w:w="5319" w:type="dxa"/>
          </w:tcPr>
          <w:p w:rsidR="00316737" w:rsidRDefault="009C0015" w:rsidP="00CD1680">
            <w:r>
              <w:t xml:space="preserve">Minimum Number of Officials At Meets -- </w:t>
            </w:r>
            <w:r w:rsidR="00316737">
              <w:t>Adds AO to list of officials; moves S/T Judges to ends of pool rather than sides; defines separate configurations for Short- and Long-Course Championship Meets</w:t>
            </w:r>
            <w:r w:rsidR="000927C9">
              <w:t xml:space="preserve"> (Gurley)</w:t>
            </w:r>
          </w:p>
          <w:p w:rsidR="007118CF" w:rsidRDefault="007118CF" w:rsidP="00CD1680"/>
        </w:tc>
        <w:tc>
          <w:tcPr>
            <w:tcW w:w="2504" w:type="dxa"/>
          </w:tcPr>
          <w:p w:rsidR="00316737" w:rsidRDefault="00316737" w:rsidP="000927C9">
            <w:pPr>
              <w:jc w:val="center"/>
            </w:pPr>
            <w:r>
              <w:t>115-117</w:t>
            </w:r>
          </w:p>
        </w:tc>
        <w:tc>
          <w:tcPr>
            <w:tcW w:w="2650" w:type="dxa"/>
          </w:tcPr>
          <w:p w:rsidR="00316737" w:rsidRDefault="00316737" w:rsidP="00696E3E">
            <w:pPr>
              <w:jc w:val="center"/>
            </w:pPr>
          </w:p>
        </w:tc>
      </w:tr>
      <w:tr w:rsidR="00316737" w:rsidTr="00316737">
        <w:tc>
          <w:tcPr>
            <w:tcW w:w="1119" w:type="dxa"/>
          </w:tcPr>
          <w:p w:rsidR="00316737" w:rsidRDefault="00316737" w:rsidP="00316737">
            <w:pPr>
              <w:jc w:val="center"/>
            </w:pPr>
            <w:r>
              <w:t>R-32</w:t>
            </w:r>
          </w:p>
        </w:tc>
        <w:tc>
          <w:tcPr>
            <w:tcW w:w="5319" w:type="dxa"/>
          </w:tcPr>
          <w:p w:rsidR="00316737" w:rsidRDefault="009C0015" w:rsidP="006C32A6">
            <w:r>
              <w:t>Compensation of Officials--</w:t>
            </w:r>
            <w:r w:rsidR="00316737">
              <w:t>Defines pay for AO, increases pay for officials and defines who pays for officials at District &amp; JO Meets</w:t>
            </w:r>
            <w:r w:rsidR="000927C9">
              <w:t xml:space="preserve"> (Gurley)</w:t>
            </w:r>
          </w:p>
          <w:p w:rsidR="007118CF" w:rsidRDefault="007118CF" w:rsidP="006C32A6"/>
        </w:tc>
        <w:tc>
          <w:tcPr>
            <w:tcW w:w="2504" w:type="dxa"/>
          </w:tcPr>
          <w:p w:rsidR="00316737" w:rsidRDefault="00316737" w:rsidP="000927C9">
            <w:pPr>
              <w:jc w:val="center"/>
            </w:pPr>
            <w:r>
              <w:t>117</w:t>
            </w:r>
          </w:p>
        </w:tc>
        <w:tc>
          <w:tcPr>
            <w:tcW w:w="2650" w:type="dxa"/>
          </w:tcPr>
          <w:p w:rsidR="00316737" w:rsidRDefault="00316737" w:rsidP="00696E3E">
            <w:pPr>
              <w:jc w:val="center"/>
            </w:pPr>
          </w:p>
        </w:tc>
      </w:tr>
      <w:tr w:rsidR="009C0015" w:rsidTr="00316737">
        <w:tc>
          <w:tcPr>
            <w:tcW w:w="1119" w:type="dxa"/>
          </w:tcPr>
          <w:p w:rsidR="009C0015" w:rsidRDefault="009C0015" w:rsidP="00316737">
            <w:pPr>
              <w:jc w:val="center"/>
            </w:pPr>
            <w:r>
              <w:t>R-33</w:t>
            </w:r>
          </w:p>
        </w:tc>
        <w:tc>
          <w:tcPr>
            <w:tcW w:w="5319" w:type="dxa"/>
          </w:tcPr>
          <w:p w:rsidR="009C0015" w:rsidRDefault="009C0015" w:rsidP="00CD1680">
            <w:r>
              <w:t>Compensation of Officials – Adds Michigan Mile &amp; Open Water Meets to those where cost of Officials will be paid by MS (McBratnie)</w:t>
            </w:r>
          </w:p>
          <w:p w:rsidR="009C0015" w:rsidRDefault="009C0015" w:rsidP="00CD1680"/>
        </w:tc>
        <w:tc>
          <w:tcPr>
            <w:tcW w:w="2504" w:type="dxa"/>
          </w:tcPr>
          <w:p w:rsidR="009C0015" w:rsidRDefault="009C0015" w:rsidP="000927C9">
            <w:pPr>
              <w:jc w:val="center"/>
            </w:pPr>
            <w:r>
              <w:t>117</w:t>
            </w:r>
          </w:p>
        </w:tc>
        <w:tc>
          <w:tcPr>
            <w:tcW w:w="2650" w:type="dxa"/>
          </w:tcPr>
          <w:p w:rsidR="009C0015" w:rsidRDefault="009C0015" w:rsidP="00696E3E">
            <w:pPr>
              <w:jc w:val="center"/>
            </w:pPr>
          </w:p>
        </w:tc>
      </w:tr>
      <w:tr w:rsidR="00316737" w:rsidTr="00316737">
        <w:tc>
          <w:tcPr>
            <w:tcW w:w="1119" w:type="dxa"/>
          </w:tcPr>
          <w:p w:rsidR="00316737" w:rsidRDefault="00316737" w:rsidP="00316737">
            <w:pPr>
              <w:jc w:val="center"/>
            </w:pPr>
            <w:r>
              <w:t>R-34</w:t>
            </w:r>
          </w:p>
        </w:tc>
        <w:tc>
          <w:tcPr>
            <w:tcW w:w="5319" w:type="dxa"/>
          </w:tcPr>
          <w:p w:rsidR="00316737" w:rsidRDefault="00316737" w:rsidP="00CD1680">
            <w:r>
              <w:t>Defines who is responsible for selecting s</w:t>
            </w:r>
            <w:r w:rsidR="000927C9">
              <w:t>tate meet referee and officials (Gurley)</w:t>
            </w:r>
          </w:p>
          <w:p w:rsidR="007118CF" w:rsidRDefault="007118CF" w:rsidP="00CD1680"/>
        </w:tc>
        <w:tc>
          <w:tcPr>
            <w:tcW w:w="2504" w:type="dxa"/>
          </w:tcPr>
          <w:p w:rsidR="00316737" w:rsidRDefault="00316737" w:rsidP="000927C9">
            <w:pPr>
              <w:jc w:val="center"/>
            </w:pPr>
            <w:r>
              <w:t>118-119</w:t>
            </w:r>
          </w:p>
        </w:tc>
        <w:tc>
          <w:tcPr>
            <w:tcW w:w="2650" w:type="dxa"/>
          </w:tcPr>
          <w:p w:rsidR="00316737" w:rsidRDefault="00316737" w:rsidP="00696E3E">
            <w:pPr>
              <w:jc w:val="center"/>
            </w:pPr>
          </w:p>
        </w:tc>
      </w:tr>
      <w:tr w:rsidR="00316737" w:rsidTr="00316737">
        <w:tc>
          <w:tcPr>
            <w:tcW w:w="1119" w:type="dxa"/>
          </w:tcPr>
          <w:p w:rsidR="00316737" w:rsidRDefault="00316737" w:rsidP="00C46E39">
            <w:pPr>
              <w:jc w:val="center"/>
            </w:pPr>
            <w:r>
              <w:lastRenderedPageBreak/>
              <w:t>R-</w:t>
            </w:r>
            <w:r w:rsidR="00C46E39">
              <w:t>35</w:t>
            </w:r>
          </w:p>
        </w:tc>
        <w:tc>
          <w:tcPr>
            <w:tcW w:w="5319" w:type="dxa"/>
          </w:tcPr>
          <w:p w:rsidR="00316737" w:rsidRDefault="00C46E39" w:rsidP="008A5B82">
            <w:r>
              <w:t>Athlete Elections</w:t>
            </w:r>
            <w:r w:rsidR="009C0015">
              <w:t>—sweeping changes proposed</w:t>
            </w:r>
            <w:r>
              <w:t xml:space="preserve"> (Proctor)</w:t>
            </w:r>
          </w:p>
          <w:p w:rsidR="007118CF" w:rsidRDefault="007118CF" w:rsidP="008A5B82"/>
          <w:p w:rsidR="007118CF" w:rsidRDefault="007118CF" w:rsidP="008A5B82"/>
        </w:tc>
        <w:tc>
          <w:tcPr>
            <w:tcW w:w="2504" w:type="dxa"/>
          </w:tcPr>
          <w:p w:rsidR="00316737" w:rsidRDefault="00C46E39" w:rsidP="00696E3E">
            <w:pPr>
              <w:jc w:val="center"/>
            </w:pPr>
            <w:r>
              <w:t>120</w:t>
            </w:r>
          </w:p>
        </w:tc>
        <w:tc>
          <w:tcPr>
            <w:tcW w:w="2650" w:type="dxa"/>
          </w:tcPr>
          <w:p w:rsidR="00316737" w:rsidRDefault="00316737" w:rsidP="00696E3E">
            <w:pPr>
              <w:jc w:val="center"/>
            </w:pPr>
          </w:p>
        </w:tc>
      </w:tr>
      <w:tr w:rsidR="003956C3" w:rsidTr="00316737">
        <w:tc>
          <w:tcPr>
            <w:tcW w:w="1119" w:type="dxa"/>
          </w:tcPr>
          <w:p w:rsidR="003956C3" w:rsidRDefault="003956C3" w:rsidP="00C46E39">
            <w:pPr>
              <w:jc w:val="center"/>
            </w:pPr>
            <w:r>
              <w:t>R-36</w:t>
            </w:r>
          </w:p>
        </w:tc>
        <w:tc>
          <w:tcPr>
            <w:tcW w:w="5319" w:type="dxa"/>
          </w:tcPr>
          <w:p w:rsidR="003956C3" w:rsidRDefault="003956C3" w:rsidP="008A5B82">
            <w:r>
              <w:t>Eliminate sanctions for competing meets on same weekends as championship meets (McBratnie)</w:t>
            </w:r>
          </w:p>
        </w:tc>
        <w:tc>
          <w:tcPr>
            <w:tcW w:w="2504" w:type="dxa"/>
          </w:tcPr>
          <w:p w:rsidR="003956C3" w:rsidRDefault="003956C3" w:rsidP="00696E3E">
            <w:pPr>
              <w:jc w:val="center"/>
            </w:pPr>
            <w:r>
              <w:t>NEW</w:t>
            </w:r>
          </w:p>
        </w:tc>
        <w:tc>
          <w:tcPr>
            <w:tcW w:w="2650" w:type="dxa"/>
          </w:tcPr>
          <w:p w:rsidR="003956C3" w:rsidRDefault="003956C3" w:rsidP="00696E3E">
            <w:pPr>
              <w:jc w:val="center"/>
            </w:pPr>
          </w:p>
        </w:tc>
      </w:tr>
      <w:tr w:rsidR="003956C3" w:rsidTr="00316737">
        <w:tc>
          <w:tcPr>
            <w:tcW w:w="1119" w:type="dxa"/>
          </w:tcPr>
          <w:p w:rsidR="003956C3" w:rsidRDefault="003956C3" w:rsidP="00C46E39">
            <w:pPr>
              <w:jc w:val="center"/>
            </w:pPr>
            <w:r>
              <w:t>R-37</w:t>
            </w:r>
          </w:p>
        </w:tc>
        <w:tc>
          <w:tcPr>
            <w:tcW w:w="5319" w:type="dxa"/>
          </w:tcPr>
          <w:p w:rsidR="003956C3" w:rsidRDefault="003956C3" w:rsidP="008A5B82">
            <w:r>
              <w:t>Conduct annual employee reviews (McBratnie)</w:t>
            </w:r>
          </w:p>
          <w:p w:rsidR="003956C3" w:rsidRDefault="003956C3" w:rsidP="008A5B82"/>
        </w:tc>
        <w:tc>
          <w:tcPr>
            <w:tcW w:w="2504" w:type="dxa"/>
          </w:tcPr>
          <w:p w:rsidR="003956C3" w:rsidRDefault="003956C3" w:rsidP="00696E3E">
            <w:pPr>
              <w:jc w:val="center"/>
            </w:pPr>
            <w:r>
              <w:t>NEW</w:t>
            </w:r>
          </w:p>
        </w:tc>
        <w:tc>
          <w:tcPr>
            <w:tcW w:w="2650" w:type="dxa"/>
          </w:tcPr>
          <w:p w:rsidR="003956C3" w:rsidRDefault="003956C3" w:rsidP="00696E3E">
            <w:pPr>
              <w:jc w:val="center"/>
            </w:pPr>
          </w:p>
        </w:tc>
      </w:tr>
    </w:tbl>
    <w:p w:rsidR="00696E3E" w:rsidRDefault="00696E3E" w:rsidP="00696E3E">
      <w:pPr>
        <w:jc w:val="center"/>
      </w:pPr>
    </w:p>
    <w:p w:rsidR="008A5B82" w:rsidRDefault="008A5B82" w:rsidP="00696E3E">
      <w:pPr>
        <w:jc w:val="center"/>
      </w:pPr>
    </w:p>
    <w:p w:rsidR="008A5B82" w:rsidRDefault="008A5B82" w:rsidP="00696E3E">
      <w:pPr>
        <w:jc w:val="center"/>
      </w:pPr>
    </w:p>
    <w:p w:rsidR="008A5B82" w:rsidRDefault="008A5B82" w:rsidP="00696E3E">
      <w:pPr>
        <w:jc w:val="center"/>
      </w:pPr>
    </w:p>
    <w:p w:rsidR="008A5B82" w:rsidRDefault="008A5B82" w:rsidP="00696E3E">
      <w:pPr>
        <w:jc w:val="center"/>
        <w:sectPr w:rsidR="008A5B82" w:rsidSect="00696E3E">
          <w:headerReference w:type="default" r:id="rId9"/>
          <w:footerReference w:type="default" r:id="rId10"/>
          <w:pgSz w:w="12240" w:h="15840"/>
          <w:pgMar w:top="720" w:right="432" w:bottom="720" w:left="432" w:header="720" w:footer="720" w:gutter="0"/>
          <w:cols w:space="720"/>
          <w:docGrid w:linePitch="360"/>
        </w:sectPr>
      </w:pPr>
    </w:p>
    <w:p w:rsidR="00D90A77" w:rsidRDefault="001E4FA4" w:rsidP="001E4FA4">
      <w:pPr>
        <w:suppressLineNumbers/>
        <w:pBdr>
          <w:top w:val="single" w:sz="4" w:space="1" w:color="auto"/>
          <w:left w:val="single" w:sz="4" w:space="4" w:color="auto"/>
          <w:bottom w:val="single" w:sz="4" w:space="1" w:color="auto"/>
          <w:right w:val="single" w:sz="4" w:space="4" w:color="auto"/>
        </w:pBdr>
        <w:spacing w:line="480" w:lineRule="auto"/>
        <w:jc w:val="both"/>
      </w:pPr>
      <w:r>
        <w:lastRenderedPageBreak/>
        <w:t>R-1</w:t>
      </w:r>
      <w:r w:rsidR="00D90A77">
        <w:t xml:space="preserve"> ACTION:  Adopted     Defeated     Adopted/Amended    Tabled    Postponed    Pulled</w:t>
      </w:r>
    </w:p>
    <w:p w:rsidR="00D90A77" w:rsidRPr="001E4FA4" w:rsidRDefault="00D90A77" w:rsidP="00D90A77">
      <w:pPr>
        <w:pStyle w:val="ListParagraph"/>
        <w:spacing w:line="240" w:lineRule="auto"/>
        <w:ind w:left="0"/>
        <w:contextualSpacing w:val="0"/>
        <w:jc w:val="both"/>
        <w:rPr>
          <w:b/>
        </w:rPr>
      </w:pPr>
      <w:r w:rsidRPr="00D90A77">
        <w:rPr>
          <w:b/>
        </w:rPr>
        <w:t>Location:</w:t>
      </w:r>
      <w:r>
        <w:rPr>
          <w:b/>
        </w:rPr>
        <w:t xml:space="preserve"> </w:t>
      </w:r>
      <w:r>
        <w:t>Pages 13-16</w:t>
      </w:r>
      <w:r w:rsidR="001E4FA4">
        <w:t xml:space="preserve"> </w:t>
      </w:r>
      <w:r w:rsidR="001E4FA4" w:rsidRPr="001E4FA4">
        <w:rPr>
          <w:b/>
        </w:rPr>
        <w:t>Types of Meets</w:t>
      </w:r>
    </w:p>
    <w:p w:rsidR="00D90A77" w:rsidRPr="00D90A77" w:rsidRDefault="00D90A77" w:rsidP="00D90A77">
      <w:pPr>
        <w:pStyle w:val="ListParagraph"/>
        <w:spacing w:line="240" w:lineRule="auto"/>
        <w:ind w:left="0"/>
        <w:contextualSpacing w:val="0"/>
        <w:jc w:val="both"/>
      </w:pPr>
      <w:r w:rsidRPr="00D90A77">
        <w:rPr>
          <w:b/>
        </w:rPr>
        <w:t>Proposed by:</w:t>
      </w:r>
      <w:r>
        <w:rPr>
          <w:b/>
        </w:rPr>
        <w:t xml:space="preserve"> </w:t>
      </w:r>
      <w:r>
        <w:t>Joe McBratnie</w:t>
      </w:r>
    </w:p>
    <w:p w:rsidR="00D90A77" w:rsidRDefault="00D90A77" w:rsidP="00D90A77">
      <w:pPr>
        <w:pStyle w:val="ListParagraph"/>
        <w:spacing w:line="240" w:lineRule="auto"/>
        <w:ind w:left="0"/>
        <w:contextualSpacing w:val="0"/>
        <w:jc w:val="both"/>
      </w:pPr>
      <w:r w:rsidRPr="00D90A77">
        <w:rPr>
          <w:b/>
        </w:rPr>
        <w:t>Purpose / Rationale:</w:t>
      </w:r>
      <w:r>
        <w:rPr>
          <w:b/>
        </w:rPr>
        <w:t xml:space="preserve"> </w:t>
      </w:r>
      <w:r>
        <w:t>To clean up the Rules and Procedures document to reduce years of bloat and allow flexibility to allow the LSC to continue to meet the needs of its membership and grow.</w:t>
      </w:r>
    </w:p>
    <w:p w:rsidR="00B451F8" w:rsidRPr="00B451F8" w:rsidRDefault="00B451F8" w:rsidP="00D90A77">
      <w:pPr>
        <w:pStyle w:val="ListParagraph"/>
        <w:spacing w:line="240" w:lineRule="auto"/>
        <w:ind w:left="0"/>
        <w:contextualSpacing w:val="0"/>
        <w:jc w:val="both"/>
      </w:pPr>
      <w:r>
        <w:rPr>
          <w:b/>
        </w:rPr>
        <w:t xml:space="preserve">Effective Date:  </w:t>
      </w:r>
      <w:r>
        <w:t>Immediately.</w:t>
      </w:r>
    </w:p>
    <w:p w:rsidR="00BE0152" w:rsidRDefault="00D90A77" w:rsidP="001E4FA4">
      <w:pPr>
        <w:tabs>
          <w:tab w:val="right" w:pos="10800"/>
        </w:tabs>
        <w:spacing w:after="600" w:line="240" w:lineRule="auto"/>
        <w:jc w:val="both"/>
      </w:pPr>
      <w:r w:rsidRPr="00D90A77">
        <w:rPr>
          <w:b/>
        </w:rPr>
        <w:t>Recommendation:</w:t>
      </w:r>
      <w:r w:rsidR="0047284E">
        <w:rPr>
          <w:b/>
        </w:rPr>
        <w:t xml:space="preserve"> </w:t>
      </w:r>
      <w:r w:rsidR="0047284E">
        <w:rPr>
          <w:i/>
        </w:rPr>
        <w:t xml:space="preserve">The MS Board of Directors </w:t>
      </w:r>
      <w:r w:rsidR="001E4FA4">
        <w:rPr>
          <w:i/>
        </w:rPr>
        <w:t>recommends</w:t>
      </w:r>
      <w:r w:rsidR="001E4FA4" w:rsidRPr="001E4FA4">
        <w:rPr>
          <w:i/>
          <w:u w:val="single"/>
        </w:rPr>
        <w:tab/>
      </w:r>
    </w:p>
    <w:p w:rsidR="0040314B" w:rsidRPr="006170A3" w:rsidRDefault="0040314B" w:rsidP="0040314B">
      <w:pPr>
        <w:pStyle w:val="Heading2"/>
      </w:pPr>
      <w:bookmarkStart w:id="1" w:name="_Toc82313589"/>
      <w:bookmarkStart w:id="2" w:name="_Toc298441239"/>
      <w:r w:rsidRPr="006170A3">
        <w:t>Types of Meets</w:t>
      </w:r>
      <w:bookmarkEnd w:id="1"/>
      <w:bookmarkEnd w:id="2"/>
    </w:p>
    <w:p w:rsidR="0040314B" w:rsidRPr="008868B2" w:rsidRDefault="0040314B" w:rsidP="0040314B">
      <w:pPr>
        <w:spacing w:before="240"/>
        <w:jc w:val="both"/>
        <w:rPr>
          <w:rFonts w:ascii="Arial" w:hAnsi="Arial" w:cs="Arial"/>
          <w:szCs w:val="22"/>
        </w:rPr>
      </w:pPr>
      <w:r w:rsidRPr="008868B2">
        <w:rPr>
          <w:rFonts w:ascii="Arial" w:hAnsi="Arial" w:cs="Arial"/>
          <w:szCs w:val="22"/>
        </w:rPr>
        <w:t>The following types of meets are available for competitive swimming purposes within the State of Michigan through the Michigan Swimming (hereinafter “MS”) sanctioning process of the Program Operations Division: (</w:t>
      </w:r>
      <w:del w:id="3" w:author="Jan" w:date="2014-07-13T13:41:00Z">
        <w:r w:rsidRPr="008868B2" w:rsidDel="0040314B">
          <w:rPr>
            <w:rFonts w:ascii="Arial" w:hAnsi="Arial" w:cs="Arial"/>
            <w:szCs w:val="22"/>
          </w:rPr>
          <w:delText>a</w:delText>
        </w:r>
      </w:del>
      <w:ins w:id="4" w:author="Jan" w:date="2014-07-13T13:41:00Z">
        <w:r>
          <w:rPr>
            <w:rFonts w:ascii="Arial" w:hAnsi="Arial" w:cs="Arial"/>
            <w:szCs w:val="22"/>
          </w:rPr>
          <w:t>A</w:t>
        </w:r>
      </w:ins>
      <w:r w:rsidRPr="008868B2">
        <w:rPr>
          <w:rFonts w:ascii="Arial" w:hAnsi="Arial" w:cs="Arial"/>
          <w:szCs w:val="22"/>
        </w:rPr>
        <w:t>) Age Group (</w:t>
      </w:r>
      <w:ins w:id="5" w:author="Jan" w:date="2014-07-13T13:42:00Z">
        <w:r>
          <w:rPr>
            <w:rFonts w:ascii="Arial" w:hAnsi="Arial" w:cs="Arial"/>
            <w:szCs w:val="22"/>
          </w:rPr>
          <w:t>B</w:t>
        </w:r>
      </w:ins>
      <w:del w:id="6" w:author="Jan" w:date="2014-07-13T13:41:00Z">
        <w:r w:rsidRPr="008868B2" w:rsidDel="0040314B">
          <w:rPr>
            <w:rFonts w:ascii="Arial" w:hAnsi="Arial" w:cs="Arial"/>
            <w:szCs w:val="22"/>
          </w:rPr>
          <w:delText>b</w:delText>
        </w:r>
      </w:del>
      <w:r w:rsidRPr="008868B2">
        <w:rPr>
          <w:rFonts w:ascii="Arial" w:hAnsi="Arial" w:cs="Arial"/>
          <w:szCs w:val="22"/>
        </w:rPr>
        <w:t>) Senior (</w:t>
      </w:r>
      <w:del w:id="7" w:author="Jan" w:date="2014-07-13T13:44:00Z">
        <w:r w:rsidRPr="008868B2" w:rsidDel="0040314B">
          <w:rPr>
            <w:rFonts w:ascii="Arial" w:hAnsi="Arial" w:cs="Arial"/>
            <w:szCs w:val="22"/>
          </w:rPr>
          <w:delText>c</w:delText>
        </w:r>
      </w:del>
      <w:ins w:id="8" w:author="Jan" w:date="2014-07-13T13:44:00Z">
        <w:r>
          <w:rPr>
            <w:rFonts w:ascii="Arial" w:hAnsi="Arial" w:cs="Arial"/>
            <w:szCs w:val="22"/>
          </w:rPr>
          <w:t>C</w:t>
        </w:r>
      </w:ins>
      <w:r w:rsidRPr="008868B2">
        <w:rPr>
          <w:rFonts w:ascii="Arial" w:hAnsi="Arial" w:cs="Arial"/>
          <w:szCs w:val="22"/>
        </w:rPr>
        <w:t xml:space="preserve">) </w:t>
      </w:r>
      <w:del w:id="9" w:author="Jan" w:date="2014-07-13T13:44:00Z">
        <w:r w:rsidRPr="008868B2" w:rsidDel="0040314B">
          <w:rPr>
            <w:rFonts w:ascii="Arial" w:hAnsi="Arial" w:cs="Arial"/>
            <w:szCs w:val="22"/>
          </w:rPr>
          <w:delText>A/B/C Festival (</w:delText>
        </w:r>
        <w:r w:rsidDel="0040314B">
          <w:rPr>
            <w:rFonts w:ascii="Arial" w:hAnsi="Arial" w:cs="Arial"/>
            <w:szCs w:val="22"/>
          </w:rPr>
          <w:delText>d</w:delText>
        </w:r>
        <w:r w:rsidRPr="008868B2" w:rsidDel="0040314B">
          <w:rPr>
            <w:rFonts w:ascii="Arial" w:hAnsi="Arial" w:cs="Arial"/>
            <w:szCs w:val="22"/>
          </w:rPr>
          <w:delText xml:space="preserve">) </w:delText>
        </w:r>
      </w:del>
      <w:del w:id="10" w:author="Jan" w:date="2014-07-13T13:42:00Z">
        <w:r w:rsidRPr="008868B2" w:rsidDel="0040314B">
          <w:rPr>
            <w:rFonts w:ascii="Arial" w:hAnsi="Arial" w:cs="Arial"/>
            <w:szCs w:val="22"/>
          </w:rPr>
          <w:delText>District C</w:delText>
        </w:r>
        <w:r w:rsidDel="0040314B">
          <w:rPr>
            <w:rFonts w:ascii="Arial" w:hAnsi="Arial" w:cs="Arial"/>
            <w:szCs w:val="22"/>
          </w:rPr>
          <w:delText>hampionships (e) Junior Olympic Championships</w:delText>
        </w:r>
        <w:r w:rsidRPr="008868B2" w:rsidDel="0040314B">
          <w:rPr>
            <w:rFonts w:ascii="Arial" w:hAnsi="Arial" w:cs="Arial"/>
            <w:szCs w:val="22"/>
          </w:rPr>
          <w:delText xml:space="preserve"> (f) State </w:delText>
        </w:r>
      </w:del>
      <w:r w:rsidRPr="008868B2">
        <w:rPr>
          <w:rFonts w:ascii="Arial" w:hAnsi="Arial" w:cs="Arial"/>
          <w:szCs w:val="22"/>
        </w:rPr>
        <w:t>Championships (</w:t>
      </w:r>
      <w:del w:id="11" w:author="Jan" w:date="2014-07-13T13:42:00Z">
        <w:r w:rsidRPr="008868B2" w:rsidDel="0040314B">
          <w:rPr>
            <w:rFonts w:ascii="Arial" w:hAnsi="Arial" w:cs="Arial"/>
            <w:szCs w:val="22"/>
          </w:rPr>
          <w:delText>g</w:delText>
        </w:r>
      </w:del>
      <w:ins w:id="12" w:author="Jan" w:date="2014-07-13T13:42:00Z">
        <w:r>
          <w:rPr>
            <w:rFonts w:ascii="Arial" w:hAnsi="Arial" w:cs="Arial"/>
            <w:szCs w:val="22"/>
          </w:rPr>
          <w:t>D</w:t>
        </w:r>
      </w:ins>
      <w:r w:rsidRPr="008868B2">
        <w:rPr>
          <w:rFonts w:ascii="Arial" w:hAnsi="Arial" w:cs="Arial"/>
          <w:szCs w:val="22"/>
        </w:rPr>
        <w:t xml:space="preserve">) </w:t>
      </w:r>
      <w:r>
        <w:rPr>
          <w:rFonts w:ascii="Arial" w:hAnsi="Arial" w:cs="Arial"/>
          <w:szCs w:val="22"/>
        </w:rPr>
        <w:t>Internet Distance Challenge</w:t>
      </w:r>
      <w:r w:rsidRPr="008868B2">
        <w:rPr>
          <w:rFonts w:ascii="Arial" w:hAnsi="Arial" w:cs="Arial"/>
          <w:szCs w:val="22"/>
        </w:rPr>
        <w:t xml:space="preserve"> (</w:t>
      </w:r>
      <w:del w:id="13" w:author="Jan" w:date="2014-07-13T13:43:00Z">
        <w:r w:rsidRPr="008868B2" w:rsidDel="0040314B">
          <w:rPr>
            <w:rFonts w:ascii="Arial" w:hAnsi="Arial" w:cs="Arial"/>
            <w:szCs w:val="22"/>
          </w:rPr>
          <w:delText>h</w:delText>
        </w:r>
      </w:del>
      <w:ins w:id="14" w:author="Jan" w:date="2014-07-13T13:43:00Z">
        <w:r>
          <w:rPr>
            <w:rFonts w:ascii="Arial" w:hAnsi="Arial" w:cs="Arial"/>
            <w:szCs w:val="22"/>
          </w:rPr>
          <w:t>E</w:t>
        </w:r>
      </w:ins>
      <w:r w:rsidRPr="008868B2">
        <w:rPr>
          <w:rFonts w:ascii="Arial" w:hAnsi="Arial" w:cs="Arial"/>
          <w:szCs w:val="22"/>
        </w:rPr>
        <w:t>) The Michigan Mile (</w:t>
      </w:r>
      <w:del w:id="15" w:author="Jan" w:date="2014-07-13T13:43:00Z">
        <w:r w:rsidRPr="008868B2" w:rsidDel="0040314B">
          <w:rPr>
            <w:rFonts w:ascii="Arial" w:hAnsi="Arial" w:cs="Arial"/>
            <w:szCs w:val="22"/>
          </w:rPr>
          <w:delText>i</w:delText>
        </w:r>
      </w:del>
      <w:ins w:id="16" w:author="Jan" w:date="2014-07-13T13:43:00Z">
        <w:r>
          <w:rPr>
            <w:rFonts w:ascii="Arial" w:hAnsi="Arial" w:cs="Arial"/>
            <w:szCs w:val="22"/>
          </w:rPr>
          <w:t>F</w:t>
        </w:r>
      </w:ins>
      <w:r w:rsidRPr="008868B2">
        <w:rPr>
          <w:rFonts w:ascii="Arial" w:hAnsi="Arial" w:cs="Arial"/>
          <w:szCs w:val="22"/>
        </w:rPr>
        <w:t>) Open Water/Long Distance/ Marathon and (</w:t>
      </w:r>
      <w:ins w:id="17" w:author="Jan" w:date="2014-07-13T13:43:00Z">
        <w:r>
          <w:rPr>
            <w:rFonts w:ascii="Arial" w:hAnsi="Arial" w:cs="Arial"/>
            <w:szCs w:val="22"/>
          </w:rPr>
          <w:t>G</w:t>
        </w:r>
      </w:ins>
      <w:del w:id="18" w:author="Jan" w:date="2014-07-13T13:43:00Z">
        <w:r w:rsidRPr="008868B2" w:rsidDel="0040314B">
          <w:rPr>
            <w:rFonts w:ascii="Arial" w:hAnsi="Arial" w:cs="Arial"/>
            <w:szCs w:val="22"/>
          </w:rPr>
          <w:delText>j</w:delText>
        </w:r>
      </w:del>
      <w:r w:rsidRPr="008868B2">
        <w:rPr>
          <w:rFonts w:ascii="Arial" w:hAnsi="Arial" w:cs="Arial"/>
          <w:szCs w:val="22"/>
        </w:rPr>
        <w:t>) Specialty/Non-Typical.</w:t>
      </w:r>
    </w:p>
    <w:p w:rsidR="0040314B" w:rsidRPr="00866CA1" w:rsidRDefault="0040314B" w:rsidP="0040314B">
      <w:pPr>
        <w:pStyle w:val="Heading6"/>
        <w:jc w:val="center"/>
        <w:rPr>
          <w:rFonts w:asciiTheme="minorHAnsi" w:hAnsiTheme="minorHAnsi" w:cstheme="minorHAnsi"/>
        </w:rPr>
      </w:pPr>
      <w:bookmarkStart w:id="19" w:name="_Toc82313590"/>
      <w:bookmarkStart w:id="20" w:name="_Toc298441240"/>
      <w:r w:rsidRPr="00866CA1">
        <w:rPr>
          <w:rFonts w:asciiTheme="minorHAnsi" w:hAnsiTheme="minorHAnsi" w:cstheme="minorHAnsi"/>
        </w:rPr>
        <w:t>A. Age Group</w:t>
      </w:r>
      <w:bookmarkEnd w:id="19"/>
      <w:bookmarkEnd w:id="20"/>
    </w:p>
    <w:p w:rsidR="0040314B" w:rsidRDefault="0040314B" w:rsidP="0040314B">
      <w:pPr>
        <w:spacing w:before="240" w:after="240"/>
        <w:jc w:val="both"/>
        <w:rPr>
          <w:rFonts w:ascii="Arial" w:hAnsi="Arial" w:cs="Arial"/>
          <w:szCs w:val="22"/>
        </w:rPr>
      </w:pPr>
      <w:r w:rsidRPr="008868B2">
        <w:rPr>
          <w:rFonts w:ascii="Arial" w:hAnsi="Arial" w:cs="Arial"/>
          <w:szCs w:val="22"/>
        </w:rPr>
        <w:t xml:space="preserve">Age group swimming is the program through which USA Swimming provides fair and open competition for its registered swimmers. The swimmers are grouped by age, gender and, sometimes with the use of time standards, swimming ability. Within MS the grouping of swimmers by particular age groups has varied throughout the years. The age groups for the State Championship Meets are designated by specific rule. (See Rule </w:t>
      </w:r>
      <w:r>
        <w:rPr>
          <w:rFonts w:ascii="Arial" w:hAnsi="Arial" w:cs="Arial"/>
          <w:szCs w:val="22"/>
        </w:rPr>
        <w:t>V H</w:t>
      </w:r>
      <w:r w:rsidRPr="008868B2">
        <w:rPr>
          <w:rFonts w:ascii="Arial" w:hAnsi="Arial" w:cs="Arial"/>
          <w:szCs w:val="22"/>
        </w:rPr>
        <w:t xml:space="preserve">.) However, for regular season meets the age groups offered in a meet are determined by the meet host with approval through the sanctioning process of the Program Operations Vice-Chair. These age groupings should be designed by the meet host and the program operations Vice-Chair to promote fair competition within the designated age group(s). Examples of some of the age groups usually used in Michigan include 8 and </w:t>
      </w:r>
      <w:proofErr w:type="gramStart"/>
      <w:r w:rsidRPr="008868B2">
        <w:rPr>
          <w:rFonts w:ascii="Arial" w:hAnsi="Arial" w:cs="Arial"/>
          <w:szCs w:val="22"/>
        </w:rPr>
        <w:t>Under</w:t>
      </w:r>
      <w:proofErr w:type="gramEnd"/>
      <w:r w:rsidRPr="008868B2">
        <w:rPr>
          <w:rFonts w:ascii="Arial" w:hAnsi="Arial" w:cs="Arial"/>
          <w:szCs w:val="22"/>
        </w:rPr>
        <w:t>, 9 &amp; 10, 10 and Under, 11 &amp; 12, 13 &amp; 14, 15-18 and Open, although variations may occur. “Open” events include swimmers of any age who compete in the event so long as the swimmer has achieved a qualifying time standard for the event (if any) unless a minimum age for entry in the event has been established by the meet host. Other possible groupings may include (1) “own age" where swimmers compete in single year age groups</w:t>
      </w:r>
      <w:ins w:id="21" w:author="Jan" w:date="2014-08-07T17:06:00Z">
        <w:r w:rsidR="00B451F8">
          <w:rPr>
            <w:rFonts w:ascii="Arial" w:hAnsi="Arial" w:cs="Arial"/>
            <w:szCs w:val="22"/>
          </w:rPr>
          <w:t>,</w:t>
        </w:r>
      </w:ins>
      <w:del w:id="22" w:author="Jan" w:date="2014-08-07T17:06:00Z">
        <w:r w:rsidRPr="008868B2" w:rsidDel="00B451F8">
          <w:rPr>
            <w:rFonts w:ascii="Arial" w:hAnsi="Arial" w:cs="Arial"/>
            <w:szCs w:val="22"/>
          </w:rPr>
          <w:delText xml:space="preserve"> or</w:delText>
        </w:r>
      </w:del>
      <w:r w:rsidRPr="008868B2">
        <w:rPr>
          <w:rFonts w:ascii="Arial" w:hAnsi="Arial" w:cs="Arial"/>
          <w:szCs w:val="22"/>
        </w:rPr>
        <w:t xml:space="preserve"> (2) “mini meets” wherein the ages of swimmers and types of events are limited (usually designed to accommodate beginning level swimmers)</w:t>
      </w:r>
      <w:del w:id="23" w:author="Jan" w:date="2014-08-07T17:06:00Z">
        <w:r w:rsidRPr="008868B2" w:rsidDel="00B451F8">
          <w:rPr>
            <w:rFonts w:ascii="Arial" w:hAnsi="Arial" w:cs="Arial"/>
            <w:szCs w:val="22"/>
          </w:rPr>
          <w:delText>.</w:delText>
        </w:r>
      </w:del>
      <w:ins w:id="24" w:author="Jan" w:date="2014-08-07T17:06:00Z">
        <w:r w:rsidR="00B451F8">
          <w:rPr>
            <w:rFonts w:ascii="Arial" w:hAnsi="Arial" w:cs="Arial"/>
            <w:szCs w:val="22"/>
          </w:rPr>
          <w:t xml:space="preserve"> or</w:t>
        </w:r>
      </w:ins>
      <w:r w:rsidRPr="008868B2">
        <w:rPr>
          <w:rFonts w:ascii="Arial" w:hAnsi="Arial" w:cs="Arial"/>
          <w:szCs w:val="22"/>
        </w:rPr>
        <w:t xml:space="preserve"> </w:t>
      </w:r>
      <w:ins w:id="25" w:author="Jan" w:date="2014-07-13T13:45:00Z">
        <w:r>
          <w:rPr>
            <w:rFonts w:ascii="Arial" w:hAnsi="Arial" w:cs="Arial"/>
            <w:szCs w:val="22"/>
          </w:rPr>
          <w:t>(3) “</w:t>
        </w:r>
      </w:ins>
      <w:ins w:id="26" w:author="Jan" w:date="2014-07-13T13:46:00Z">
        <w:r>
          <w:rPr>
            <w:rFonts w:ascii="Arial" w:hAnsi="Arial" w:cs="Arial"/>
            <w:szCs w:val="22"/>
          </w:rPr>
          <w:t xml:space="preserve">A/B/C Festival” wherein swimmers with Q1 time standard cuts are not allowed to swim that event.  </w:t>
        </w:r>
      </w:ins>
      <w:r w:rsidRPr="008868B2">
        <w:rPr>
          <w:rFonts w:ascii="Arial" w:hAnsi="Arial" w:cs="Arial"/>
          <w:szCs w:val="22"/>
        </w:rPr>
        <w:t xml:space="preserve">Age Group meets may also be delineated by time standards in addition to the swimmers age. The time standards used in Michigan are </w:t>
      </w:r>
      <w:r>
        <w:rPr>
          <w:rFonts w:ascii="Arial" w:hAnsi="Arial" w:cs="Arial"/>
          <w:szCs w:val="22"/>
        </w:rPr>
        <w:t>Q1, Q2, Q3</w:t>
      </w:r>
      <w:r w:rsidRPr="008868B2">
        <w:rPr>
          <w:rFonts w:ascii="Arial" w:hAnsi="Arial" w:cs="Arial"/>
          <w:szCs w:val="22"/>
        </w:rPr>
        <w:t xml:space="preserve">, A, B, and C (See rule </w:t>
      </w:r>
      <w:r>
        <w:rPr>
          <w:rFonts w:ascii="Arial" w:hAnsi="Arial" w:cs="Arial"/>
          <w:szCs w:val="22"/>
        </w:rPr>
        <w:t>II</w:t>
      </w:r>
      <w:r w:rsidRPr="008868B2">
        <w:rPr>
          <w:rFonts w:ascii="Arial" w:hAnsi="Arial" w:cs="Arial"/>
          <w:szCs w:val="22"/>
        </w:rPr>
        <w:t xml:space="preserve">). MS encourages a variety in age group meet </w:t>
      </w:r>
      <w:r w:rsidRPr="008868B2">
        <w:rPr>
          <w:rFonts w:ascii="Arial" w:hAnsi="Arial" w:cs="Arial"/>
          <w:szCs w:val="22"/>
        </w:rPr>
        <w:lastRenderedPageBreak/>
        <w:t>formats to take place thro</w:t>
      </w:r>
      <w:r>
        <w:rPr>
          <w:rFonts w:ascii="Arial" w:hAnsi="Arial" w:cs="Arial"/>
          <w:szCs w:val="22"/>
        </w:rPr>
        <w:t>ughout the year including multi-</w:t>
      </w:r>
      <w:r w:rsidRPr="008868B2">
        <w:rPr>
          <w:rFonts w:ascii="Arial" w:hAnsi="Arial" w:cs="Arial"/>
          <w:szCs w:val="22"/>
        </w:rPr>
        <w:t xml:space="preserve">level time standard meets and meets with unique time standards. (e.g., a B-C </w:t>
      </w:r>
      <w:proofErr w:type="gramStart"/>
      <w:r w:rsidRPr="008868B2">
        <w:rPr>
          <w:rFonts w:ascii="Arial" w:hAnsi="Arial" w:cs="Arial"/>
          <w:szCs w:val="22"/>
        </w:rPr>
        <w:t>meet</w:t>
      </w:r>
      <w:proofErr w:type="gramEnd"/>
      <w:r w:rsidRPr="008868B2">
        <w:rPr>
          <w:rFonts w:ascii="Arial" w:hAnsi="Arial" w:cs="Arial"/>
          <w:szCs w:val="22"/>
        </w:rPr>
        <w:t xml:space="preserve"> offers both B and C level events accommodating swimmers who have B times in some events and C times in other events. </w:t>
      </w:r>
      <w:ins w:id="27" w:author="Jan" w:date="2014-07-13T13:47:00Z">
        <w:r>
          <w:rPr>
            <w:rFonts w:ascii="Arial" w:hAnsi="Arial" w:cs="Arial"/>
            <w:szCs w:val="22"/>
          </w:rPr>
          <w:t xml:space="preserve">See rule XXXXXX officials payment.  </w:t>
        </w:r>
      </w:ins>
      <w:r w:rsidRPr="008868B2">
        <w:rPr>
          <w:rFonts w:ascii="Arial" w:hAnsi="Arial" w:cs="Arial"/>
          <w:szCs w:val="22"/>
        </w:rPr>
        <w:t>Age Groups meets may also be designated as Group I or Group II Meets which are required to offer, if so designated, the following events:</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502"/>
        <w:gridCol w:w="1502"/>
        <w:gridCol w:w="1502"/>
        <w:gridCol w:w="1502"/>
      </w:tblGrid>
      <w:tr w:rsidR="00C46E39" w:rsidRPr="008868B2" w:rsidTr="00B451F8">
        <w:trPr>
          <w:trHeight w:val="570"/>
          <w:jc w:val="center"/>
        </w:trPr>
        <w:tc>
          <w:tcPr>
            <w:tcW w:w="6008" w:type="dxa"/>
            <w:gridSpan w:val="4"/>
            <w:shd w:val="clear" w:color="000000" w:fill="FFFFFF"/>
          </w:tcPr>
          <w:p w:rsidR="00C46E39" w:rsidRPr="008868B2" w:rsidRDefault="00C46E39" w:rsidP="00B451F8">
            <w:pPr>
              <w:spacing w:before="240"/>
              <w:jc w:val="center"/>
              <w:rPr>
                <w:rFonts w:ascii="Arial" w:hAnsi="Arial" w:cs="Arial"/>
                <w:b/>
                <w:szCs w:val="22"/>
              </w:rPr>
            </w:pPr>
            <w:r w:rsidRPr="008868B2">
              <w:rPr>
                <w:rFonts w:ascii="Arial" w:hAnsi="Arial" w:cs="Arial"/>
                <w:b/>
                <w:szCs w:val="22"/>
              </w:rPr>
              <w:t>Group I Events</w:t>
            </w:r>
          </w:p>
        </w:tc>
      </w:tr>
      <w:tr w:rsidR="00C46E39" w:rsidRPr="008868B2" w:rsidTr="00B451F8">
        <w:trPr>
          <w:trHeight w:val="345"/>
          <w:jc w:val="center"/>
        </w:trPr>
        <w:tc>
          <w:tcPr>
            <w:tcW w:w="1502" w:type="dxa"/>
            <w:tcBorders>
              <w:bottom w:val="double" w:sz="6" w:space="0" w:color="808080"/>
            </w:tcBorders>
          </w:tcPr>
          <w:p w:rsidR="00C46E39" w:rsidRPr="008868B2" w:rsidRDefault="00C46E39" w:rsidP="00B451F8">
            <w:pPr>
              <w:jc w:val="center"/>
              <w:rPr>
                <w:rFonts w:ascii="Arial" w:hAnsi="Arial" w:cs="Arial"/>
                <w:b/>
                <w:szCs w:val="22"/>
              </w:rPr>
            </w:pPr>
            <w:r w:rsidRPr="008868B2">
              <w:rPr>
                <w:rFonts w:ascii="Arial" w:hAnsi="Arial" w:cs="Arial"/>
                <w:b/>
                <w:szCs w:val="22"/>
              </w:rPr>
              <w:t>8 &amp; Under</w:t>
            </w:r>
          </w:p>
        </w:tc>
        <w:tc>
          <w:tcPr>
            <w:tcW w:w="1502" w:type="dxa"/>
            <w:tcBorders>
              <w:bottom w:val="double" w:sz="6" w:space="0" w:color="808080"/>
            </w:tcBorders>
          </w:tcPr>
          <w:p w:rsidR="00C46E39" w:rsidRPr="008868B2" w:rsidRDefault="00C46E39" w:rsidP="00B451F8">
            <w:pPr>
              <w:jc w:val="center"/>
              <w:rPr>
                <w:rFonts w:ascii="Arial" w:hAnsi="Arial" w:cs="Arial"/>
                <w:b/>
                <w:szCs w:val="22"/>
              </w:rPr>
            </w:pPr>
            <w:r w:rsidRPr="008868B2">
              <w:rPr>
                <w:rFonts w:ascii="Arial" w:hAnsi="Arial" w:cs="Arial"/>
                <w:b/>
                <w:szCs w:val="22"/>
              </w:rPr>
              <w:t>10 &amp; Under</w:t>
            </w:r>
          </w:p>
        </w:tc>
        <w:tc>
          <w:tcPr>
            <w:tcW w:w="1502" w:type="dxa"/>
            <w:tcBorders>
              <w:bottom w:val="double" w:sz="6" w:space="0" w:color="808080"/>
            </w:tcBorders>
          </w:tcPr>
          <w:p w:rsidR="00C46E39" w:rsidRPr="008868B2" w:rsidRDefault="00C46E39" w:rsidP="00B451F8">
            <w:pPr>
              <w:jc w:val="center"/>
              <w:rPr>
                <w:rFonts w:ascii="Arial" w:hAnsi="Arial" w:cs="Arial"/>
                <w:b/>
                <w:szCs w:val="22"/>
              </w:rPr>
            </w:pPr>
            <w:r w:rsidRPr="008868B2">
              <w:rPr>
                <w:rFonts w:ascii="Arial" w:hAnsi="Arial" w:cs="Arial"/>
                <w:b/>
                <w:szCs w:val="22"/>
              </w:rPr>
              <w:t>11-12</w:t>
            </w:r>
          </w:p>
        </w:tc>
        <w:tc>
          <w:tcPr>
            <w:tcW w:w="1502" w:type="dxa"/>
            <w:tcBorders>
              <w:bottom w:val="double" w:sz="6" w:space="0" w:color="808080"/>
            </w:tcBorders>
          </w:tcPr>
          <w:p w:rsidR="00C46E39" w:rsidRPr="008868B2" w:rsidRDefault="00C46E39" w:rsidP="00B451F8">
            <w:pPr>
              <w:jc w:val="center"/>
              <w:rPr>
                <w:rFonts w:ascii="Arial" w:hAnsi="Arial" w:cs="Arial"/>
                <w:b/>
                <w:szCs w:val="22"/>
              </w:rPr>
            </w:pPr>
            <w:r w:rsidRPr="008868B2">
              <w:rPr>
                <w:rFonts w:ascii="Arial" w:hAnsi="Arial" w:cs="Arial"/>
                <w:b/>
                <w:szCs w:val="22"/>
              </w:rPr>
              <w:t>13 &amp; Older</w:t>
            </w:r>
          </w:p>
        </w:tc>
      </w:tr>
      <w:tr w:rsidR="00C46E39" w:rsidRPr="008868B2" w:rsidTr="00B451F8">
        <w:trPr>
          <w:trHeight w:val="225"/>
          <w:jc w:val="center"/>
        </w:trPr>
        <w:tc>
          <w:tcPr>
            <w:tcW w:w="1502" w:type="dxa"/>
            <w:tcBorders>
              <w:bottom w:val="double" w:sz="6" w:space="0" w:color="808080"/>
            </w:tcBorders>
          </w:tcPr>
          <w:p w:rsidR="00C46E39" w:rsidRPr="008868B2" w:rsidRDefault="00C46E39" w:rsidP="00B451F8">
            <w:pPr>
              <w:jc w:val="center"/>
              <w:rPr>
                <w:rFonts w:ascii="Arial" w:hAnsi="Arial" w:cs="Arial"/>
                <w:b/>
                <w:szCs w:val="22"/>
              </w:rPr>
            </w:pPr>
          </w:p>
        </w:tc>
        <w:tc>
          <w:tcPr>
            <w:tcW w:w="1502" w:type="dxa"/>
            <w:tcBorders>
              <w:bottom w:val="double" w:sz="6" w:space="0" w:color="808080"/>
            </w:tcBorders>
          </w:tcPr>
          <w:p w:rsidR="00C46E39" w:rsidRPr="008868B2" w:rsidRDefault="00C46E39" w:rsidP="00B451F8">
            <w:pPr>
              <w:jc w:val="center"/>
              <w:rPr>
                <w:rFonts w:ascii="Arial" w:hAnsi="Arial" w:cs="Arial"/>
                <w:b/>
                <w:szCs w:val="22"/>
              </w:rPr>
            </w:pPr>
          </w:p>
        </w:tc>
        <w:tc>
          <w:tcPr>
            <w:tcW w:w="1502" w:type="dxa"/>
            <w:tcBorders>
              <w:bottom w:val="double" w:sz="6" w:space="0" w:color="808080"/>
            </w:tcBorders>
          </w:tcPr>
          <w:p w:rsidR="00C46E39" w:rsidRPr="008868B2" w:rsidRDefault="00C46E39" w:rsidP="00B451F8">
            <w:pPr>
              <w:jc w:val="center"/>
              <w:rPr>
                <w:rFonts w:ascii="Arial" w:hAnsi="Arial" w:cs="Arial"/>
                <w:b/>
                <w:szCs w:val="22"/>
              </w:rPr>
            </w:pPr>
          </w:p>
        </w:tc>
        <w:tc>
          <w:tcPr>
            <w:tcW w:w="1502" w:type="dxa"/>
            <w:tcBorders>
              <w:bottom w:val="double" w:sz="6" w:space="0" w:color="808080"/>
            </w:tcBorders>
          </w:tcPr>
          <w:p w:rsidR="00C46E39" w:rsidRPr="008868B2" w:rsidRDefault="00C46E39" w:rsidP="00B451F8">
            <w:pPr>
              <w:jc w:val="center"/>
              <w:rPr>
                <w:rFonts w:ascii="Arial" w:hAnsi="Arial" w:cs="Arial"/>
                <w:b/>
                <w:szCs w:val="22"/>
              </w:rPr>
            </w:pPr>
            <w:r w:rsidRPr="008868B2">
              <w:rPr>
                <w:rFonts w:ascii="Arial" w:hAnsi="Arial" w:cs="Arial"/>
                <w:b/>
                <w:szCs w:val="22"/>
              </w:rPr>
              <w:t>&amp; Open</w:t>
            </w:r>
          </w:p>
        </w:tc>
      </w:tr>
      <w:tr w:rsidR="00C46E39" w:rsidRPr="008868B2" w:rsidTr="00B451F8">
        <w:trPr>
          <w:trHeight w:val="255"/>
          <w:jc w:val="center"/>
        </w:trPr>
        <w:tc>
          <w:tcPr>
            <w:tcW w:w="1502" w:type="dxa"/>
            <w:tcBorders>
              <w:top w:val="nil"/>
            </w:tcBorders>
          </w:tcPr>
          <w:p w:rsidR="00C46E39" w:rsidRPr="008868B2" w:rsidRDefault="00C46E39" w:rsidP="00B451F8">
            <w:pPr>
              <w:jc w:val="both"/>
              <w:rPr>
                <w:rFonts w:ascii="Arial" w:hAnsi="Arial" w:cs="Arial"/>
                <w:szCs w:val="22"/>
              </w:rPr>
            </w:pPr>
            <w:r w:rsidRPr="008868B2">
              <w:rPr>
                <w:rFonts w:ascii="Arial" w:hAnsi="Arial" w:cs="Arial"/>
                <w:szCs w:val="22"/>
              </w:rPr>
              <w:t>25 free</w:t>
            </w:r>
          </w:p>
        </w:tc>
        <w:tc>
          <w:tcPr>
            <w:tcW w:w="1502" w:type="dxa"/>
            <w:tcBorders>
              <w:top w:val="nil"/>
            </w:tcBorders>
          </w:tcPr>
          <w:p w:rsidR="00C46E39" w:rsidRPr="008868B2" w:rsidRDefault="00C46E39" w:rsidP="00B451F8">
            <w:pPr>
              <w:jc w:val="both"/>
              <w:rPr>
                <w:rFonts w:ascii="Arial" w:hAnsi="Arial" w:cs="Arial"/>
                <w:szCs w:val="22"/>
              </w:rPr>
            </w:pPr>
            <w:r w:rsidRPr="008868B2">
              <w:rPr>
                <w:rFonts w:ascii="Arial" w:hAnsi="Arial" w:cs="Arial"/>
                <w:szCs w:val="22"/>
              </w:rPr>
              <w:t>50 free</w:t>
            </w:r>
          </w:p>
        </w:tc>
        <w:tc>
          <w:tcPr>
            <w:tcW w:w="1502" w:type="dxa"/>
            <w:tcBorders>
              <w:top w:val="nil"/>
            </w:tcBorders>
          </w:tcPr>
          <w:p w:rsidR="00C46E39" w:rsidRPr="008868B2" w:rsidRDefault="00C46E39" w:rsidP="00B451F8">
            <w:pPr>
              <w:jc w:val="both"/>
              <w:rPr>
                <w:rFonts w:ascii="Arial" w:hAnsi="Arial" w:cs="Arial"/>
                <w:szCs w:val="22"/>
              </w:rPr>
            </w:pPr>
            <w:r w:rsidRPr="008868B2">
              <w:rPr>
                <w:rFonts w:ascii="Arial" w:hAnsi="Arial" w:cs="Arial"/>
                <w:szCs w:val="22"/>
              </w:rPr>
              <w:t>50 free</w:t>
            </w:r>
          </w:p>
        </w:tc>
        <w:tc>
          <w:tcPr>
            <w:tcW w:w="1502" w:type="dxa"/>
            <w:tcBorders>
              <w:top w:val="nil"/>
            </w:tcBorders>
          </w:tcPr>
          <w:p w:rsidR="00C46E39" w:rsidRPr="008868B2" w:rsidRDefault="00C46E39" w:rsidP="00B451F8">
            <w:pPr>
              <w:jc w:val="both"/>
              <w:rPr>
                <w:rFonts w:ascii="Arial" w:hAnsi="Arial" w:cs="Arial"/>
                <w:szCs w:val="22"/>
              </w:rPr>
            </w:pPr>
            <w:r w:rsidRPr="008868B2">
              <w:rPr>
                <w:rFonts w:ascii="Arial" w:hAnsi="Arial" w:cs="Arial"/>
                <w:szCs w:val="22"/>
              </w:rPr>
              <w:t>50 free</w:t>
            </w:r>
          </w:p>
        </w:tc>
      </w:tr>
      <w:tr w:rsidR="00C46E39" w:rsidRPr="008868B2" w:rsidTr="00B451F8">
        <w:trPr>
          <w:trHeight w:val="255"/>
          <w:jc w:val="center"/>
        </w:trPr>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50 free</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100 free</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100 free</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100 free</w:t>
            </w:r>
          </w:p>
        </w:tc>
      </w:tr>
      <w:tr w:rsidR="00C46E39" w:rsidRPr="008868B2" w:rsidTr="00B451F8">
        <w:trPr>
          <w:trHeight w:val="255"/>
          <w:jc w:val="center"/>
        </w:trPr>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25 back</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200 free</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500 free</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500 free</w:t>
            </w:r>
          </w:p>
        </w:tc>
      </w:tr>
      <w:tr w:rsidR="00C46E39" w:rsidRPr="008868B2" w:rsidTr="00B451F8">
        <w:trPr>
          <w:trHeight w:val="255"/>
          <w:jc w:val="center"/>
        </w:trPr>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50 back</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50 back</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50 back</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100 back</w:t>
            </w:r>
          </w:p>
        </w:tc>
      </w:tr>
      <w:tr w:rsidR="00C46E39" w:rsidRPr="008868B2" w:rsidTr="00B451F8">
        <w:trPr>
          <w:trHeight w:val="255"/>
          <w:jc w:val="center"/>
        </w:trPr>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25 breast</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50 breast</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50 breast</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100 breast</w:t>
            </w:r>
          </w:p>
        </w:tc>
      </w:tr>
      <w:tr w:rsidR="00C46E39" w:rsidRPr="008868B2" w:rsidTr="00B451F8">
        <w:trPr>
          <w:trHeight w:val="255"/>
          <w:jc w:val="center"/>
        </w:trPr>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25 fly</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50 fly</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50 fly</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100 fly</w:t>
            </w:r>
          </w:p>
        </w:tc>
      </w:tr>
      <w:tr w:rsidR="00C46E39" w:rsidRPr="008868B2" w:rsidTr="00B451F8">
        <w:trPr>
          <w:trHeight w:val="255"/>
          <w:jc w:val="center"/>
        </w:trPr>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50 fly</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100 fly</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100 fly</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200 fly</w:t>
            </w:r>
          </w:p>
        </w:tc>
      </w:tr>
      <w:tr w:rsidR="00C46E39" w:rsidRPr="008868B2" w:rsidTr="00B451F8">
        <w:trPr>
          <w:trHeight w:val="255"/>
          <w:jc w:val="center"/>
        </w:trPr>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100 IM</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100 IM</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100 IM</w:t>
            </w:r>
          </w:p>
        </w:tc>
        <w:tc>
          <w:tcPr>
            <w:tcW w:w="1502" w:type="dxa"/>
          </w:tcPr>
          <w:p w:rsidR="00C46E39" w:rsidRPr="008868B2" w:rsidRDefault="00C46E39" w:rsidP="00B451F8">
            <w:pPr>
              <w:jc w:val="both"/>
              <w:rPr>
                <w:rFonts w:ascii="Arial" w:hAnsi="Arial" w:cs="Arial"/>
                <w:szCs w:val="22"/>
              </w:rPr>
            </w:pPr>
            <w:r w:rsidRPr="008868B2">
              <w:rPr>
                <w:rFonts w:ascii="Arial" w:hAnsi="Arial" w:cs="Arial"/>
                <w:szCs w:val="22"/>
              </w:rPr>
              <w:t>200 IM</w:t>
            </w:r>
          </w:p>
        </w:tc>
      </w:tr>
    </w:tbl>
    <w:p w:rsidR="0040314B" w:rsidRPr="008868B2" w:rsidRDefault="0040314B" w:rsidP="0040314B">
      <w:pPr>
        <w:jc w:val="both"/>
        <w:rPr>
          <w:rFonts w:ascii="Arial" w:hAnsi="Arial" w:cs="Arial"/>
          <w:szCs w:val="22"/>
        </w:rPr>
      </w:pPr>
    </w:p>
    <w:tbl>
      <w:tblPr>
        <w:tblW w:w="0" w:type="auto"/>
        <w:jc w:val="center"/>
        <w:tblInd w:w="-161"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438"/>
        <w:gridCol w:w="1502"/>
        <w:gridCol w:w="1502"/>
        <w:gridCol w:w="1568"/>
      </w:tblGrid>
      <w:tr w:rsidR="0040314B" w:rsidRPr="008868B2" w:rsidTr="0047284E">
        <w:trPr>
          <w:trHeight w:val="255"/>
          <w:jc w:val="center"/>
        </w:trPr>
        <w:tc>
          <w:tcPr>
            <w:tcW w:w="6010" w:type="dxa"/>
            <w:gridSpan w:val="4"/>
          </w:tcPr>
          <w:p w:rsidR="0040314B" w:rsidRPr="008868B2" w:rsidRDefault="0040314B" w:rsidP="0047284E">
            <w:pPr>
              <w:jc w:val="center"/>
              <w:rPr>
                <w:rFonts w:ascii="Arial" w:hAnsi="Arial" w:cs="Arial"/>
                <w:b/>
                <w:szCs w:val="22"/>
              </w:rPr>
            </w:pPr>
            <w:r w:rsidRPr="008868B2">
              <w:rPr>
                <w:rFonts w:ascii="Arial" w:hAnsi="Arial" w:cs="Arial"/>
                <w:b/>
                <w:szCs w:val="22"/>
              </w:rPr>
              <w:t>Group II Events</w:t>
            </w:r>
          </w:p>
        </w:tc>
      </w:tr>
      <w:tr w:rsidR="0040314B" w:rsidRPr="008868B2" w:rsidTr="0047284E">
        <w:trPr>
          <w:trHeight w:val="255"/>
          <w:jc w:val="center"/>
        </w:trPr>
        <w:tc>
          <w:tcPr>
            <w:tcW w:w="1438" w:type="dxa"/>
          </w:tcPr>
          <w:p w:rsidR="0040314B" w:rsidRPr="008868B2" w:rsidRDefault="0040314B" w:rsidP="0047284E">
            <w:pPr>
              <w:jc w:val="center"/>
              <w:rPr>
                <w:rFonts w:ascii="Arial" w:hAnsi="Arial" w:cs="Arial"/>
                <w:b/>
                <w:szCs w:val="22"/>
              </w:rPr>
            </w:pPr>
            <w:r w:rsidRPr="008868B2">
              <w:rPr>
                <w:rFonts w:ascii="Arial" w:hAnsi="Arial" w:cs="Arial"/>
                <w:b/>
                <w:szCs w:val="22"/>
              </w:rPr>
              <w:t>8 &amp; Under</w:t>
            </w:r>
          </w:p>
        </w:tc>
        <w:tc>
          <w:tcPr>
            <w:tcW w:w="1502" w:type="dxa"/>
          </w:tcPr>
          <w:p w:rsidR="0040314B" w:rsidRPr="008868B2" w:rsidRDefault="0040314B" w:rsidP="0047284E">
            <w:pPr>
              <w:jc w:val="center"/>
              <w:rPr>
                <w:rFonts w:ascii="Arial" w:hAnsi="Arial" w:cs="Arial"/>
                <w:b/>
                <w:szCs w:val="22"/>
              </w:rPr>
            </w:pPr>
            <w:r w:rsidRPr="008868B2">
              <w:rPr>
                <w:rFonts w:ascii="Arial" w:hAnsi="Arial" w:cs="Arial"/>
                <w:b/>
                <w:szCs w:val="22"/>
              </w:rPr>
              <w:t>10 &amp; Under</w:t>
            </w:r>
          </w:p>
        </w:tc>
        <w:tc>
          <w:tcPr>
            <w:tcW w:w="1502" w:type="dxa"/>
          </w:tcPr>
          <w:p w:rsidR="0040314B" w:rsidRPr="008868B2" w:rsidRDefault="0040314B" w:rsidP="0047284E">
            <w:pPr>
              <w:jc w:val="center"/>
              <w:rPr>
                <w:rFonts w:ascii="Arial" w:hAnsi="Arial" w:cs="Arial"/>
                <w:b/>
                <w:szCs w:val="22"/>
              </w:rPr>
            </w:pPr>
            <w:r w:rsidRPr="008868B2">
              <w:rPr>
                <w:rFonts w:ascii="Arial" w:hAnsi="Arial" w:cs="Arial"/>
                <w:b/>
                <w:szCs w:val="22"/>
              </w:rPr>
              <w:t>11-12</w:t>
            </w:r>
          </w:p>
        </w:tc>
        <w:tc>
          <w:tcPr>
            <w:tcW w:w="1568" w:type="dxa"/>
          </w:tcPr>
          <w:p w:rsidR="0040314B" w:rsidRPr="008868B2" w:rsidRDefault="0040314B" w:rsidP="0047284E">
            <w:pPr>
              <w:jc w:val="center"/>
              <w:rPr>
                <w:rFonts w:ascii="Arial" w:hAnsi="Arial" w:cs="Arial"/>
                <w:b/>
                <w:szCs w:val="22"/>
              </w:rPr>
            </w:pPr>
            <w:r w:rsidRPr="008868B2">
              <w:rPr>
                <w:rFonts w:ascii="Arial" w:hAnsi="Arial" w:cs="Arial"/>
                <w:b/>
                <w:szCs w:val="22"/>
              </w:rPr>
              <w:t>13 &amp; Older</w:t>
            </w:r>
          </w:p>
        </w:tc>
      </w:tr>
      <w:tr w:rsidR="0040314B" w:rsidRPr="008868B2" w:rsidTr="0047284E">
        <w:trPr>
          <w:trHeight w:val="255"/>
          <w:jc w:val="center"/>
        </w:trPr>
        <w:tc>
          <w:tcPr>
            <w:tcW w:w="1438" w:type="dxa"/>
          </w:tcPr>
          <w:p w:rsidR="0040314B" w:rsidRPr="008868B2" w:rsidRDefault="0040314B" w:rsidP="0047284E">
            <w:pPr>
              <w:jc w:val="center"/>
              <w:rPr>
                <w:rFonts w:ascii="Arial" w:hAnsi="Arial" w:cs="Arial"/>
                <w:b/>
                <w:szCs w:val="22"/>
              </w:rPr>
            </w:pPr>
          </w:p>
        </w:tc>
        <w:tc>
          <w:tcPr>
            <w:tcW w:w="1502" w:type="dxa"/>
          </w:tcPr>
          <w:p w:rsidR="0040314B" w:rsidRPr="008868B2" w:rsidRDefault="0040314B" w:rsidP="0047284E">
            <w:pPr>
              <w:jc w:val="center"/>
              <w:rPr>
                <w:rFonts w:ascii="Arial" w:hAnsi="Arial" w:cs="Arial"/>
                <w:b/>
                <w:szCs w:val="22"/>
              </w:rPr>
            </w:pPr>
          </w:p>
        </w:tc>
        <w:tc>
          <w:tcPr>
            <w:tcW w:w="1502" w:type="dxa"/>
          </w:tcPr>
          <w:p w:rsidR="0040314B" w:rsidRPr="008868B2" w:rsidRDefault="0040314B" w:rsidP="0047284E">
            <w:pPr>
              <w:jc w:val="center"/>
              <w:rPr>
                <w:rFonts w:ascii="Arial" w:hAnsi="Arial" w:cs="Arial"/>
                <w:b/>
                <w:szCs w:val="22"/>
              </w:rPr>
            </w:pPr>
          </w:p>
        </w:tc>
        <w:tc>
          <w:tcPr>
            <w:tcW w:w="1568" w:type="dxa"/>
          </w:tcPr>
          <w:p w:rsidR="0040314B" w:rsidRPr="008868B2" w:rsidRDefault="0040314B" w:rsidP="0047284E">
            <w:pPr>
              <w:jc w:val="center"/>
              <w:rPr>
                <w:rFonts w:ascii="Arial" w:hAnsi="Arial" w:cs="Arial"/>
                <w:b/>
                <w:szCs w:val="22"/>
              </w:rPr>
            </w:pPr>
            <w:r w:rsidRPr="008868B2">
              <w:rPr>
                <w:rFonts w:ascii="Arial" w:hAnsi="Arial" w:cs="Arial"/>
                <w:b/>
                <w:szCs w:val="22"/>
              </w:rPr>
              <w:t>&amp; Open</w:t>
            </w: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r w:rsidRPr="008868B2">
              <w:rPr>
                <w:rFonts w:ascii="Arial" w:hAnsi="Arial" w:cs="Arial"/>
                <w:szCs w:val="22"/>
              </w:rPr>
              <w:t>25 free</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50 free</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50 free</w:t>
            </w:r>
          </w:p>
        </w:tc>
        <w:tc>
          <w:tcPr>
            <w:tcW w:w="1568" w:type="dxa"/>
          </w:tcPr>
          <w:p w:rsidR="0040314B" w:rsidRPr="008868B2" w:rsidRDefault="0040314B" w:rsidP="0047284E">
            <w:pPr>
              <w:jc w:val="both"/>
              <w:rPr>
                <w:rFonts w:ascii="Arial" w:hAnsi="Arial" w:cs="Arial"/>
                <w:szCs w:val="22"/>
              </w:rPr>
            </w:pPr>
            <w:r w:rsidRPr="008868B2">
              <w:rPr>
                <w:rFonts w:ascii="Arial" w:hAnsi="Arial" w:cs="Arial"/>
                <w:szCs w:val="22"/>
              </w:rPr>
              <w:t>50 free</w:t>
            </w: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r w:rsidRPr="008868B2">
              <w:rPr>
                <w:rFonts w:ascii="Arial" w:hAnsi="Arial" w:cs="Arial"/>
                <w:szCs w:val="22"/>
              </w:rPr>
              <w:t>50 free</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100 free</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200 free</w:t>
            </w:r>
          </w:p>
        </w:tc>
        <w:tc>
          <w:tcPr>
            <w:tcW w:w="1568" w:type="dxa"/>
          </w:tcPr>
          <w:p w:rsidR="0040314B" w:rsidRPr="008868B2" w:rsidRDefault="0040314B" w:rsidP="0047284E">
            <w:pPr>
              <w:jc w:val="both"/>
              <w:rPr>
                <w:rFonts w:ascii="Arial" w:hAnsi="Arial" w:cs="Arial"/>
                <w:szCs w:val="22"/>
              </w:rPr>
            </w:pPr>
            <w:r w:rsidRPr="008868B2">
              <w:rPr>
                <w:rFonts w:ascii="Arial" w:hAnsi="Arial" w:cs="Arial"/>
                <w:szCs w:val="22"/>
              </w:rPr>
              <w:t>200 free</w:t>
            </w: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r w:rsidRPr="008868B2">
              <w:rPr>
                <w:rFonts w:ascii="Arial" w:hAnsi="Arial" w:cs="Arial"/>
                <w:szCs w:val="22"/>
              </w:rPr>
              <w:t>100 free</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50 back</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50 back</w:t>
            </w:r>
          </w:p>
        </w:tc>
        <w:tc>
          <w:tcPr>
            <w:tcW w:w="1568" w:type="dxa"/>
          </w:tcPr>
          <w:p w:rsidR="0040314B" w:rsidRPr="008868B2" w:rsidRDefault="0040314B" w:rsidP="0047284E">
            <w:pPr>
              <w:jc w:val="both"/>
              <w:rPr>
                <w:rFonts w:ascii="Arial" w:hAnsi="Arial" w:cs="Arial"/>
                <w:szCs w:val="22"/>
              </w:rPr>
            </w:pPr>
            <w:r w:rsidRPr="008868B2">
              <w:rPr>
                <w:rFonts w:ascii="Arial" w:hAnsi="Arial" w:cs="Arial"/>
                <w:szCs w:val="22"/>
              </w:rPr>
              <w:t>100 back</w:t>
            </w: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r w:rsidRPr="008868B2">
              <w:rPr>
                <w:rFonts w:ascii="Arial" w:hAnsi="Arial" w:cs="Arial"/>
                <w:szCs w:val="22"/>
              </w:rPr>
              <w:t>25 back</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100 back</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100 back</w:t>
            </w:r>
          </w:p>
        </w:tc>
        <w:tc>
          <w:tcPr>
            <w:tcW w:w="1568" w:type="dxa"/>
          </w:tcPr>
          <w:p w:rsidR="0040314B" w:rsidRPr="008868B2" w:rsidRDefault="0040314B" w:rsidP="0047284E">
            <w:pPr>
              <w:jc w:val="both"/>
              <w:rPr>
                <w:rFonts w:ascii="Arial" w:hAnsi="Arial" w:cs="Arial"/>
                <w:szCs w:val="22"/>
              </w:rPr>
            </w:pPr>
            <w:r w:rsidRPr="008868B2">
              <w:rPr>
                <w:rFonts w:ascii="Arial" w:hAnsi="Arial" w:cs="Arial"/>
                <w:szCs w:val="22"/>
              </w:rPr>
              <w:t>200 back</w:t>
            </w: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r w:rsidRPr="008868B2">
              <w:rPr>
                <w:rFonts w:ascii="Arial" w:hAnsi="Arial" w:cs="Arial"/>
                <w:szCs w:val="22"/>
              </w:rPr>
              <w:t>25 breast</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50 breast</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200 back</w:t>
            </w:r>
          </w:p>
        </w:tc>
        <w:tc>
          <w:tcPr>
            <w:tcW w:w="1568" w:type="dxa"/>
          </w:tcPr>
          <w:p w:rsidR="0040314B" w:rsidRPr="008868B2" w:rsidRDefault="0040314B" w:rsidP="0047284E">
            <w:pPr>
              <w:jc w:val="both"/>
              <w:rPr>
                <w:rFonts w:ascii="Arial" w:hAnsi="Arial" w:cs="Arial"/>
                <w:szCs w:val="22"/>
              </w:rPr>
            </w:pPr>
            <w:r w:rsidRPr="008868B2">
              <w:rPr>
                <w:rFonts w:ascii="Arial" w:hAnsi="Arial" w:cs="Arial"/>
                <w:szCs w:val="22"/>
              </w:rPr>
              <w:t>100 breast</w:t>
            </w: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r w:rsidRPr="008868B2">
              <w:rPr>
                <w:rFonts w:ascii="Arial" w:hAnsi="Arial" w:cs="Arial"/>
                <w:szCs w:val="22"/>
              </w:rPr>
              <w:lastRenderedPageBreak/>
              <w:t>50 breast</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100 breast</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50 breast</w:t>
            </w:r>
          </w:p>
        </w:tc>
        <w:tc>
          <w:tcPr>
            <w:tcW w:w="1568" w:type="dxa"/>
          </w:tcPr>
          <w:p w:rsidR="0040314B" w:rsidRPr="008868B2" w:rsidRDefault="0040314B" w:rsidP="0047284E">
            <w:pPr>
              <w:jc w:val="both"/>
              <w:rPr>
                <w:rFonts w:ascii="Arial" w:hAnsi="Arial" w:cs="Arial"/>
                <w:szCs w:val="22"/>
              </w:rPr>
            </w:pPr>
            <w:r w:rsidRPr="008868B2">
              <w:rPr>
                <w:rFonts w:ascii="Arial" w:hAnsi="Arial" w:cs="Arial"/>
                <w:szCs w:val="22"/>
              </w:rPr>
              <w:t>200 breast</w:t>
            </w: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r w:rsidRPr="008868B2">
              <w:rPr>
                <w:rFonts w:ascii="Arial" w:hAnsi="Arial" w:cs="Arial"/>
                <w:szCs w:val="22"/>
              </w:rPr>
              <w:t>25 fly</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50 fly</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100 breast</w:t>
            </w:r>
          </w:p>
        </w:tc>
        <w:tc>
          <w:tcPr>
            <w:tcW w:w="1568" w:type="dxa"/>
          </w:tcPr>
          <w:p w:rsidR="0040314B" w:rsidRPr="008868B2" w:rsidRDefault="0040314B" w:rsidP="0047284E">
            <w:pPr>
              <w:jc w:val="both"/>
              <w:rPr>
                <w:rFonts w:ascii="Arial" w:hAnsi="Arial" w:cs="Arial"/>
                <w:szCs w:val="22"/>
              </w:rPr>
            </w:pPr>
            <w:r w:rsidRPr="008868B2">
              <w:rPr>
                <w:rFonts w:ascii="Arial" w:hAnsi="Arial" w:cs="Arial"/>
                <w:szCs w:val="22"/>
              </w:rPr>
              <w:t>100 fly</w:t>
            </w: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r w:rsidRPr="008868B2">
              <w:rPr>
                <w:rFonts w:ascii="Arial" w:hAnsi="Arial" w:cs="Arial"/>
                <w:szCs w:val="22"/>
              </w:rPr>
              <w:t>100 IM</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200 IM</w:t>
            </w: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200 Breast</w:t>
            </w:r>
          </w:p>
        </w:tc>
        <w:tc>
          <w:tcPr>
            <w:tcW w:w="1568" w:type="dxa"/>
          </w:tcPr>
          <w:p w:rsidR="0040314B" w:rsidRPr="008868B2" w:rsidRDefault="0040314B" w:rsidP="0047284E">
            <w:pPr>
              <w:jc w:val="both"/>
              <w:rPr>
                <w:rFonts w:ascii="Arial" w:hAnsi="Arial" w:cs="Arial"/>
                <w:szCs w:val="22"/>
              </w:rPr>
            </w:pPr>
            <w:r w:rsidRPr="008868B2">
              <w:rPr>
                <w:rFonts w:ascii="Arial" w:hAnsi="Arial" w:cs="Arial"/>
                <w:szCs w:val="22"/>
              </w:rPr>
              <w:t>200 fly</w:t>
            </w: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p>
        </w:tc>
        <w:tc>
          <w:tcPr>
            <w:tcW w:w="1502" w:type="dxa"/>
          </w:tcPr>
          <w:p w:rsidR="0040314B" w:rsidRPr="008868B2" w:rsidRDefault="0040314B" w:rsidP="0047284E">
            <w:pPr>
              <w:jc w:val="both"/>
              <w:rPr>
                <w:rFonts w:ascii="Arial" w:hAnsi="Arial" w:cs="Arial"/>
                <w:szCs w:val="22"/>
              </w:rPr>
            </w:pP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50 Fly</w:t>
            </w:r>
          </w:p>
        </w:tc>
        <w:tc>
          <w:tcPr>
            <w:tcW w:w="1568" w:type="dxa"/>
          </w:tcPr>
          <w:p w:rsidR="0040314B" w:rsidRPr="008868B2" w:rsidRDefault="0040314B" w:rsidP="0047284E">
            <w:pPr>
              <w:jc w:val="both"/>
              <w:rPr>
                <w:rFonts w:ascii="Arial" w:hAnsi="Arial" w:cs="Arial"/>
                <w:szCs w:val="22"/>
              </w:rPr>
            </w:pPr>
            <w:r w:rsidRPr="008868B2">
              <w:rPr>
                <w:rFonts w:ascii="Arial" w:hAnsi="Arial" w:cs="Arial"/>
                <w:szCs w:val="22"/>
              </w:rPr>
              <w:t>200 IM</w:t>
            </w: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p>
        </w:tc>
        <w:tc>
          <w:tcPr>
            <w:tcW w:w="1502" w:type="dxa"/>
          </w:tcPr>
          <w:p w:rsidR="0040314B" w:rsidRPr="008868B2" w:rsidRDefault="0040314B" w:rsidP="0047284E">
            <w:pPr>
              <w:jc w:val="both"/>
              <w:rPr>
                <w:rFonts w:ascii="Arial" w:hAnsi="Arial" w:cs="Arial"/>
                <w:szCs w:val="22"/>
              </w:rPr>
            </w:pP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200 Fly</w:t>
            </w:r>
          </w:p>
        </w:tc>
        <w:tc>
          <w:tcPr>
            <w:tcW w:w="1568" w:type="dxa"/>
          </w:tcPr>
          <w:p w:rsidR="0040314B" w:rsidRPr="008868B2" w:rsidRDefault="0040314B" w:rsidP="0047284E">
            <w:pPr>
              <w:jc w:val="both"/>
              <w:rPr>
                <w:rFonts w:ascii="Arial" w:hAnsi="Arial" w:cs="Arial"/>
                <w:szCs w:val="22"/>
              </w:rPr>
            </w:pPr>
            <w:r w:rsidRPr="008868B2">
              <w:rPr>
                <w:rFonts w:ascii="Arial" w:hAnsi="Arial" w:cs="Arial"/>
                <w:szCs w:val="22"/>
              </w:rPr>
              <w:t>400 IM</w:t>
            </w: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p>
        </w:tc>
        <w:tc>
          <w:tcPr>
            <w:tcW w:w="1502" w:type="dxa"/>
          </w:tcPr>
          <w:p w:rsidR="0040314B" w:rsidRPr="008868B2" w:rsidRDefault="0040314B" w:rsidP="0047284E">
            <w:pPr>
              <w:jc w:val="both"/>
              <w:rPr>
                <w:rFonts w:ascii="Arial" w:hAnsi="Arial" w:cs="Arial"/>
                <w:szCs w:val="22"/>
              </w:rPr>
            </w:pP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200 IM</w:t>
            </w:r>
          </w:p>
        </w:tc>
        <w:tc>
          <w:tcPr>
            <w:tcW w:w="1568" w:type="dxa"/>
          </w:tcPr>
          <w:p w:rsidR="0040314B" w:rsidRPr="008868B2" w:rsidRDefault="0040314B" w:rsidP="0047284E">
            <w:pPr>
              <w:jc w:val="both"/>
              <w:rPr>
                <w:rFonts w:ascii="Arial" w:hAnsi="Arial" w:cs="Arial"/>
                <w:szCs w:val="22"/>
              </w:rPr>
            </w:pPr>
          </w:p>
        </w:tc>
      </w:tr>
      <w:tr w:rsidR="0040314B" w:rsidRPr="008868B2" w:rsidTr="0047284E">
        <w:trPr>
          <w:trHeight w:val="255"/>
          <w:jc w:val="center"/>
        </w:trPr>
        <w:tc>
          <w:tcPr>
            <w:tcW w:w="1438" w:type="dxa"/>
          </w:tcPr>
          <w:p w:rsidR="0040314B" w:rsidRPr="008868B2" w:rsidRDefault="0040314B" w:rsidP="0047284E">
            <w:pPr>
              <w:jc w:val="both"/>
              <w:rPr>
                <w:rFonts w:ascii="Arial" w:hAnsi="Arial" w:cs="Arial"/>
                <w:szCs w:val="22"/>
              </w:rPr>
            </w:pPr>
          </w:p>
        </w:tc>
        <w:tc>
          <w:tcPr>
            <w:tcW w:w="1502" w:type="dxa"/>
          </w:tcPr>
          <w:p w:rsidR="0040314B" w:rsidRPr="008868B2" w:rsidRDefault="0040314B" w:rsidP="0047284E">
            <w:pPr>
              <w:jc w:val="both"/>
              <w:rPr>
                <w:rFonts w:ascii="Arial" w:hAnsi="Arial" w:cs="Arial"/>
                <w:szCs w:val="22"/>
              </w:rPr>
            </w:pPr>
          </w:p>
        </w:tc>
        <w:tc>
          <w:tcPr>
            <w:tcW w:w="1502" w:type="dxa"/>
          </w:tcPr>
          <w:p w:rsidR="0040314B" w:rsidRPr="008868B2" w:rsidRDefault="0040314B" w:rsidP="0047284E">
            <w:pPr>
              <w:jc w:val="both"/>
              <w:rPr>
                <w:rFonts w:ascii="Arial" w:hAnsi="Arial" w:cs="Arial"/>
                <w:szCs w:val="22"/>
              </w:rPr>
            </w:pPr>
            <w:r w:rsidRPr="008868B2">
              <w:rPr>
                <w:rFonts w:ascii="Arial" w:hAnsi="Arial" w:cs="Arial"/>
                <w:szCs w:val="22"/>
              </w:rPr>
              <w:t>400 IM</w:t>
            </w:r>
          </w:p>
        </w:tc>
        <w:tc>
          <w:tcPr>
            <w:tcW w:w="1568" w:type="dxa"/>
          </w:tcPr>
          <w:p w:rsidR="0040314B" w:rsidRPr="008868B2" w:rsidRDefault="0040314B" w:rsidP="0047284E">
            <w:pPr>
              <w:jc w:val="both"/>
              <w:rPr>
                <w:rFonts w:ascii="Arial" w:hAnsi="Arial" w:cs="Arial"/>
                <w:szCs w:val="22"/>
              </w:rPr>
            </w:pPr>
          </w:p>
        </w:tc>
      </w:tr>
    </w:tbl>
    <w:p w:rsidR="0040314B" w:rsidRPr="00866CA1" w:rsidRDefault="0040314B" w:rsidP="0040314B">
      <w:pPr>
        <w:pStyle w:val="Heading6"/>
        <w:jc w:val="center"/>
        <w:rPr>
          <w:rFonts w:asciiTheme="minorHAnsi" w:hAnsiTheme="minorHAnsi" w:cstheme="minorHAnsi"/>
        </w:rPr>
      </w:pPr>
      <w:bookmarkStart w:id="28" w:name="_Toc82313591"/>
      <w:bookmarkStart w:id="29" w:name="_Toc298441241"/>
      <w:r w:rsidRPr="00866CA1">
        <w:rPr>
          <w:rFonts w:asciiTheme="minorHAnsi" w:hAnsiTheme="minorHAnsi" w:cstheme="minorHAnsi"/>
        </w:rPr>
        <w:t>B. Senior</w:t>
      </w:r>
      <w:bookmarkEnd w:id="28"/>
      <w:bookmarkEnd w:id="29"/>
    </w:p>
    <w:p w:rsidR="0040314B" w:rsidRPr="008868B2" w:rsidRDefault="0040314B" w:rsidP="0040314B">
      <w:pPr>
        <w:jc w:val="both"/>
        <w:rPr>
          <w:rFonts w:ascii="Arial" w:hAnsi="Arial" w:cs="Arial"/>
          <w:szCs w:val="22"/>
        </w:rPr>
      </w:pPr>
      <w:r w:rsidRPr="008868B2">
        <w:rPr>
          <w:rFonts w:ascii="Arial" w:hAnsi="Arial" w:cs="Arial"/>
          <w:szCs w:val="22"/>
        </w:rPr>
        <w:t>Senior swimming is the program through which USA Swimming provides fair and open competition for its registered swimmers who are striving for participation in USA Swimming National Swimming Championships. All registered USA swimmers regardless of age are eligible for these meets. All events are designated as “Open” events and any all swimmers are eligible to compete so long as they have met or bettered the qualifying times as stated in the meet announcement. Senior swimming events are those listed in USA Swimming Rule 102.1.1.</w:t>
      </w:r>
    </w:p>
    <w:p w:rsidR="0040314B" w:rsidRPr="00866CA1" w:rsidDel="00DC29DA" w:rsidRDefault="0040314B" w:rsidP="0040314B">
      <w:pPr>
        <w:tabs>
          <w:tab w:val="left" w:pos="3667"/>
          <w:tab w:val="center" w:pos="4680"/>
        </w:tabs>
        <w:spacing w:before="240"/>
        <w:jc w:val="center"/>
        <w:rPr>
          <w:del w:id="30" w:author="Jan" w:date="2014-07-13T13:50:00Z"/>
          <w:rFonts w:asciiTheme="minorHAnsi" w:hAnsiTheme="minorHAnsi" w:cstheme="minorHAnsi"/>
          <w:b/>
        </w:rPr>
      </w:pPr>
      <w:bookmarkStart w:id="31" w:name="_Toc82313592"/>
      <w:bookmarkStart w:id="32" w:name="_Toc298441242"/>
      <w:del w:id="33" w:author="Jan" w:date="2014-07-13T13:50:00Z">
        <w:r w:rsidRPr="00866CA1" w:rsidDel="00DC29DA">
          <w:rPr>
            <w:rFonts w:asciiTheme="minorHAnsi" w:hAnsiTheme="minorHAnsi" w:cstheme="minorHAnsi"/>
            <w:b/>
          </w:rPr>
          <w:delText>C. A/B/C Festival</w:delText>
        </w:r>
        <w:bookmarkEnd w:id="31"/>
        <w:bookmarkEnd w:id="32"/>
      </w:del>
    </w:p>
    <w:p w:rsidR="0040314B" w:rsidRPr="008868B2" w:rsidDel="00DC29DA" w:rsidRDefault="0040314B" w:rsidP="0040314B">
      <w:pPr>
        <w:spacing w:before="240"/>
        <w:jc w:val="both"/>
        <w:rPr>
          <w:del w:id="34" w:author="Jan" w:date="2014-07-13T13:50:00Z"/>
          <w:rFonts w:ascii="Arial" w:hAnsi="Arial" w:cs="Arial"/>
          <w:szCs w:val="22"/>
        </w:rPr>
      </w:pPr>
      <w:del w:id="35" w:author="Jan" w:date="2014-07-13T13:50:00Z">
        <w:r w:rsidRPr="008868B2" w:rsidDel="00DC29DA">
          <w:rPr>
            <w:rFonts w:ascii="Arial" w:hAnsi="Arial" w:cs="Arial"/>
            <w:szCs w:val="22"/>
          </w:rPr>
          <w:delText>These meets are a subsection of the above referenced age group meets, however, merit specific reference. Swimmers with State Championship qualifying times (“</w:delText>
        </w:r>
        <w:r w:rsidDel="00DC29DA">
          <w:rPr>
            <w:rFonts w:ascii="Arial" w:hAnsi="Arial" w:cs="Arial"/>
            <w:szCs w:val="22"/>
          </w:rPr>
          <w:delText>Q1</w:delText>
        </w:r>
        <w:r w:rsidRPr="008868B2" w:rsidDel="00DC29DA">
          <w:rPr>
            <w:rFonts w:ascii="Arial" w:hAnsi="Arial" w:cs="Arial"/>
            <w:szCs w:val="22"/>
          </w:rPr>
          <w:delText xml:space="preserve">”) in an event are not allowed to enter the ABC Festival meets in that particular event. However, swimmers with A, B and C times are eligible to enter those events in the Festival meets. Swimmers with </w:delText>
        </w:r>
        <w:r w:rsidDel="00DC29DA">
          <w:rPr>
            <w:rFonts w:ascii="Arial" w:hAnsi="Arial" w:cs="Arial"/>
            <w:szCs w:val="22"/>
          </w:rPr>
          <w:delText>Q1</w:delText>
        </w:r>
        <w:r w:rsidRPr="008868B2" w:rsidDel="00DC29DA">
          <w:rPr>
            <w:rFonts w:ascii="Arial" w:hAnsi="Arial" w:cs="Arial"/>
            <w:szCs w:val="22"/>
          </w:rPr>
          <w:delText xml:space="preserve"> times in some events and not others may enter those events in which they do not have </w:delText>
        </w:r>
        <w:r w:rsidDel="00DC29DA">
          <w:rPr>
            <w:rFonts w:ascii="Arial" w:hAnsi="Arial" w:cs="Arial"/>
            <w:szCs w:val="22"/>
          </w:rPr>
          <w:delText>Q1</w:delText>
        </w:r>
        <w:r w:rsidRPr="008868B2" w:rsidDel="00DC29DA">
          <w:rPr>
            <w:rFonts w:ascii="Arial" w:hAnsi="Arial" w:cs="Arial"/>
            <w:szCs w:val="22"/>
          </w:rPr>
          <w:delText xml:space="preserve"> times. Festival meet(s) may be conducted shortly before the State Championships and only in the short course season. Festival meets and the Short Course State Championship meets are held on different weekends so that swimmers who have State Meet qualifying times in some events but not in others may compete in both meets if they desire to. These meets may or may not be offered during the short course season depending on the availability of District or Junior Olympic Championships.</w:delText>
        </w:r>
      </w:del>
    </w:p>
    <w:p w:rsidR="0040314B" w:rsidRPr="00866CA1" w:rsidRDefault="0040314B" w:rsidP="0040314B">
      <w:pPr>
        <w:spacing w:before="240"/>
        <w:jc w:val="center"/>
        <w:rPr>
          <w:rFonts w:asciiTheme="minorHAnsi" w:hAnsiTheme="minorHAnsi" w:cstheme="minorHAnsi"/>
          <w:b/>
        </w:rPr>
      </w:pPr>
      <w:bookmarkStart w:id="36" w:name="_Toc82313593"/>
      <w:bookmarkStart w:id="37" w:name="_Toc298441243"/>
      <w:del w:id="38" w:author="Jan" w:date="2014-07-13T13:50:00Z">
        <w:r w:rsidRPr="00866CA1" w:rsidDel="00DC29DA">
          <w:rPr>
            <w:rFonts w:asciiTheme="minorHAnsi" w:hAnsiTheme="minorHAnsi" w:cstheme="minorHAnsi"/>
            <w:b/>
          </w:rPr>
          <w:delText>D</w:delText>
        </w:r>
      </w:del>
      <w:ins w:id="39" w:author="Jan" w:date="2014-07-13T13:50:00Z">
        <w:r w:rsidR="00DC29DA">
          <w:rPr>
            <w:rFonts w:asciiTheme="minorHAnsi" w:hAnsiTheme="minorHAnsi" w:cstheme="minorHAnsi"/>
            <w:b/>
          </w:rPr>
          <w:t>C</w:t>
        </w:r>
      </w:ins>
      <w:r w:rsidRPr="00866CA1">
        <w:rPr>
          <w:rFonts w:asciiTheme="minorHAnsi" w:hAnsiTheme="minorHAnsi" w:cstheme="minorHAnsi"/>
          <w:b/>
        </w:rPr>
        <w:t xml:space="preserve">. </w:t>
      </w:r>
      <w:del w:id="40" w:author="Jan" w:date="2014-07-13T13:50:00Z">
        <w:r w:rsidRPr="00866CA1" w:rsidDel="00DC29DA">
          <w:rPr>
            <w:rFonts w:asciiTheme="minorHAnsi" w:hAnsiTheme="minorHAnsi" w:cstheme="minorHAnsi"/>
            <w:b/>
          </w:rPr>
          <w:delText xml:space="preserve">District </w:delText>
        </w:r>
      </w:del>
      <w:r w:rsidRPr="00866CA1">
        <w:rPr>
          <w:rFonts w:asciiTheme="minorHAnsi" w:hAnsiTheme="minorHAnsi" w:cstheme="minorHAnsi"/>
          <w:b/>
        </w:rPr>
        <w:t>Championships</w:t>
      </w:r>
      <w:bookmarkEnd w:id="36"/>
      <w:bookmarkEnd w:id="37"/>
    </w:p>
    <w:p w:rsidR="0040314B" w:rsidRDefault="0040314B" w:rsidP="0040314B">
      <w:pPr>
        <w:spacing w:before="240"/>
        <w:jc w:val="both"/>
        <w:rPr>
          <w:ins w:id="41" w:author="Jan" w:date="2014-07-13T13:54:00Z"/>
          <w:rFonts w:ascii="Arial" w:hAnsi="Arial" w:cs="Arial"/>
          <w:szCs w:val="22"/>
        </w:rPr>
      </w:pPr>
      <w:r w:rsidRPr="008868B2">
        <w:rPr>
          <w:rFonts w:ascii="Arial" w:hAnsi="Arial" w:cs="Arial"/>
          <w:szCs w:val="22"/>
        </w:rPr>
        <w:t xml:space="preserve">MS </w:t>
      </w:r>
      <w:r>
        <w:rPr>
          <w:rFonts w:ascii="Arial" w:hAnsi="Arial" w:cs="Arial"/>
          <w:szCs w:val="22"/>
        </w:rPr>
        <w:t xml:space="preserve">shall </w:t>
      </w:r>
      <w:r w:rsidRPr="008868B2">
        <w:rPr>
          <w:rFonts w:ascii="Arial" w:hAnsi="Arial" w:cs="Arial"/>
          <w:szCs w:val="22"/>
        </w:rPr>
        <w:t xml:space="preserve">conduct </w:t>
      </w:r>
      <w:del w:id="42" w:author="Jan" w:date="2014-07-13T13:50:00Z">
        <w:r w:rsidDel="00DC29DA">
          <w:rPr>
            <w:rFonts w:ascii="Arial" w:hAnsi="Arial" w:cs="Arial"/>
            <w:szCs w:val="22"/>
          </w:rPr>
          <w:delText xml:space="preserve">enough </w:delText>
        </w:r>
        <w:r w:rsidRPr="008868B2" w:rsidDel="00DC29DA">
          <w:rPr>
            <w:rFonts w:ascii="Arial" w:hAnsi="Arial" w:cs="Arial"/>
            <w:szCs w:val="22"/>
          </w:rPr>
          <w:delText xml:space="preserve">District </w:delText>
        </w:r>
      </w:del>
      <w:r w:rsidRPr="008868B2">
        <w:rPr>
          <w:rFonts w:ascii="Arial" w:hAnsi="Arial" w:cs="Arial"/>
          <w:szCs w:val="22"/>
        </w:rPr>
        <w:t>Championship</w:t>
      </w:r>
      <w:r>
        <w:rPr>
          <w:rFonts w:ascii="Arial" w:hAnsi="Arial" w:cs="Arial"/>
          <w:szCs w:val="22"/>
        </w:rPr>
        <w:t xml:space="preserve"> meets to match its membership </w:t>
      </w:r>
      <w:r w:rsidRPr="008868B2">
        <w:rPr>
          <w:rFonts w:ascii="Arial" w:hAnsi="Arial" w:cs="Arial"/>
          <w:szCs w:val="22"/>
        </w:rPr>
        <w:t>where teams are assigned to a partic</w:t>
      </w:r>
      <w:r>
        <w:rPr>
          <w:rFonts w:ascii="Arial" w:hAnsi="Arial" w:cs="Arial"/>
          <w:szCs w:val="22"/>
        </w:rPr>
        <w:t xml:space="preserve">ular region within the State. </w:t>
      </w:r>
      <w:del w:id="43" w:author="Jan" w:date="2014-07-13T13:51:00Z">
        <w:r w:rsidDel="00DC29DA">
          <w:rPr>
            <w:rFonts w:ascii="Arial" w:hAnsi="Arial" w:cs="Arial"/>
            <w:szCs w:val="22"/>
          </w:rPr>
          <w:delText>This</w:delText>
        </w:r>
        <w:r w:rsidRPr="008868B2" w:rsidDel="00DC29DA">
          <w:rPr>
            <w:rFonts w:ascii="Arial" w:hAnsi="Arial" w:cs="Arial"/>
            <w:szCs w:val="22"/>
          </w:rPr>
          <w:delText xml:space="preserve"> is a</w:delText>
        </w:r>
      </w:del>
      <w:ins w:id="44" w:author="Jan" w:date="2014-07-13T13:51:00Z">
        <w:r w:rsidR="00DC29DA">
          <w:rPr>
            <w:rFonts w:ascii="Arial" w:hAnsi="Arial" w:cs="Arial"/>
            <w:szCs w:val="22"/>
          </w:rPr>
          <w:t>These are</w:t>
        </w:r>
      </w:ins>
      <w:r w:rsidRPr="008868B2">
        <w:rPr>
          <w:rFonts w:ascii="Arial" w:hAnsi="Arial" w:cs="Arial"/>
          <w:szCs w:val="22"/>
        </w:rPr>
        <w:t xml:space="preserve"> meet</w:t>
      </w:r>
      <w:ins w:id="45" w:author="Jan" w:date="2014-07-13T13:51:00Z">
        <w:r w:rsidR="00DC29DA">
          <w:rPr>
            <w:rFonts w:ascii="Arial" w:hAnsi="Arial" w:cs="Arial"/>
            <w:szCs w:val="22"/>
          </w:rPr>
          <w:t>s</w:t>
        </w:r>
      </w:ins>
      <w:r w:rsidRPr="008868B2">
        <w:rPr>
          <w:rFonts w:ascii="Arial" w:hAnsi="Arial" w:cs="Arial"/>
          <w:szCs w:val="22"/>
        </w:rPr>
        <w:t xml:space="preserve"> designed to allow swimmers an opportunity to qualify for the next higher level of meets, i.e. the “Junior Olympics” and/or the “State Championship” meets. </w:t>
      </w:r>
      <w:del w:id="46" w:author="Jan" w:date="2014-07-13T13:52:00Z">
        <w:r w:rsidRPr="008868B2" w:rsidDel="00DC29DA">
          <w:rPr>
            <w:rFonts w:ascii="Arial" w:hAnsi="Arial" w:cs="Arial"/>
            <w:szCs w:val="22"/>
          </w:rPr>
          <w:delText xml:space="preserve"> As such, a swimmer cannot enter individual events that they already have achieved Junior Olympic or State Championship qualifying times. </w:delText>
        </w:r>
      </w:del>
      <w:r w:rsidRPr="008868B2">
        <w:rPr>
          <w:rFonts w:ascii="Arial" w:hAnsi="Arial" w:cs="Arial"/>
          <w:szCs w:val="22"/>
        </w:rPr>
        <w:t xml:space="preserve">In essence, </w:t>
      </w:r>
      <w:del w:id="47" w:author="Jan" w:date="2014-07-13T13:52:00Z">
        <w:r w:rsidRPr="008868B2" w:rsidDel="00DC29DA">
          <w:rPr>
            <w:rFonts w:ascii="Arial" w:hAnsi="Arial" w:cs="Arial"/>
            <w:szCs w:val="22"/>
          </w:rPr>
          <w:delText xml:space="preserve">District </w:delText>
        </w:r>
      </w:del>
      <w:ins w:id="48" w:author="Jan" w:date="2014-07-13T13:52:00Z">
        <w:r w:rsidR="00DC29DA">
          <w:rPr>
            <w:rFonts w:ascii="Arial" w:hAnsi="Arial" w:cs="Arial"/>
            <w:szCs w:val="22"/>
          </w:rPr>
          <w:t xml:space="preserve">each </w:t>
        </w:r>
      </w:ins>
      <w:r w:rsidRPr="008868B2">
        <w:rPr>
          <w:rFonts w:ascii="Arial" w:hAnsi="Arial" w:cs="Arial"/>
          <w:szCs w:val="22"/>
        </w:rPr>
        <w:t>Championship</w:t>
      </w:r>
      <w:del w:id="49" w:author="Jan" w:date="2014-07-13T13:52:00Z">
        <w:r w:rsidRPr="008868B2" w:rsidDel="00DC29DA">
          <w:rPr>
            <w:rFonts w:ascii="Arial" w:hAnsi="Arial" w:cs="Arial"/>
            <w:szCs w:val="22"/>
          </w:rPr>
          <w:delText>s are</w:delText>
        </w:r>
      </w:del>
      <w:r w:rsidRPr="008868B2">
        <w:rPr>
          <w:rFonts w:ascii="Arial" w:hAnsi="Arial" w:cs="Arial"/>
          <w:szCs w:val="22"/>
        </w:rPr>
        <w:t xml:space="preserve"> meet</w:t>
      </w:r>
      <w:del w:id="50" w:author="Jan" w:date="2014-07-13T13:53:00Z">
        <w:r w:rsidRPr="008868B2" w:rsidDel="00DC29DA">
          <w:rPr>
            <w:rFonts w:ascii="Arial" w:hAnsi="Arial" w:cs="Arial"/>
            <w:szCs w:val="22"/>
          </w:rPr>
          <w:delText>s</w:delText>
        </w:r>
      </w:del>
      <w:r w:rsidRPr="008868B2">
        <w:rPr>
          <w:rFonts w:ascii="Arial" w:hAnsi="Arial" w:cs="Arial"/>
          <w:szCs w:val="22"/>
        </w:rPr>
        <w:t xml:space="preserve"> </w:t>
      </w:r>
      <w:ins w:id="51" w:author="Jan" w:date="2014-07-13T13:53:00Z">
        <w:r w:rsidR="00DC29DA">
          <w:rPr>
            <w:rFonts w:ascii="Arial" w:hAnsi="Arial" w:cs="Arial"/>
            <w:szCs w:val="22"/>
          </w:rPr>
          <w:t xml:space="preserve">is </w:t>
        </w:r>
      </w:ins>
      <w:r w:rsidRPr="008868B2">
        <w:rPr>
          <w:rFonts w:ascii="Arial" w:hAnsi="Arial" w:cs="Arial"/>
          <w:szCs w:val="22"/>
        </w:rPr>
        <w:t xml:space="preserve">designed to be “steppingstones” to the next level of meets.  </w:t>
      </w:r>
      <w:del w:id="52" w:author="Jan" w:date="2014-07-13T13:53:00Z">
        <w:r w:rsidRPr="008868B2" w:rsidDel="00DC29DA">
          <w:rPr>
            <w:rFonts w:ascii="Arial" w:hAnsi="Arial" w:cs="Arial"/>
            <w:szCs w:val="22"/>
          </w:rPr>
          <w:delText xml:space="preserve">Each </w:delText>
        </w:r>
        <w:r w:rsidRPr="008868B2" w:rsidDel="00DC29DA">
          <w:rPr>
            <w:rFonts w:ascii="Arial" w:hAnsi="Arial" w:cs="Arial"/>
            <w:szCs w:val="22"/>
          </w:rPr>
          <w:lastRenderedPageBreak/>
          <w:delText xml:space="preserve">District Meet is a two and one half day timed finals meet.  </w:delText>
        </w:r>
      </w:del>
      <w:r w:rsidRPr="008868B2">
        <w:rPr>
          <w:rFonts w:ascii="Arial" w:hAnsi="Arial" w:cs="Arial"/>
          <w:szCs w:val="22"/>
        </w:rPr>
        <w:t>For further rules on the District Championships, see section 6.</w:t>
      </w:r>
      <w:ins w:id="53" w:author="Jan" w:date="2014-07-13T13:53:00Z">
        <w:r w:rsidR="00DC29DA">
          <w:rPr>
            <w:rFonts w:ascii="Arial" w:hAnsi="Arial" w:cs="Arial"/>
            <w:szCs w:val="22"/>
          </w:rPr>
          <w:t xml:space="preserve">  Michigan Swimming will not conduct competing meets during the weekends of any championship meet.  The championship meet progression is:</w:t>
        </w:r>
      </w:ins>
    </w:p>
    <w:p w:rsidR="00DC29DA" w:rsidRDefault="00DC29DA" w:rsidP="00C46E39">
      <w:pPr>
        <w:pStyle w:val="ListParagraph"/>
        <w:numPr>
          <w:ilvl w:val="0"/>
          <w:numId w:val="5"/>
        </w:numPr>
        <w:spacing w:before="240"/>
        <w:jc w:val="both"/>
        <w:rPr>
          <w:ins w:id="54" w:author="Jan" w:date="2014-07-13T13:55:00Z"/>
          <w:rFonts w:ascii="Arial" w:hAnsi="Arial" w:cs="Arial"/>
          <w:szCs w:val="22"/>
        </w:rPr>
      </w:pPr>
      <w:ins w:id="55" w:author="Jan" w:date="2014-07-13T13:54:00Z">
        <w:r>
          <w:rPr>
            <w:rFonts w:ascii="Arial" w:hAnsi="Arial" w:cs="Arial"/>
            <w:szCs w:val="22"/>
          </w:rPr>
          <w:t xml:space="preserve">8 and Under State Championships – 2-2 day meet </w:t>
        </w:r>
      </w:ins>
      <w:ins w:id="56" w:author="Jan" w:date="2014-07-13T13:55:00Z">
        <w:r>
          <w:rPr>
            <w:rFonts w:ascii="Arial" w:hAnsi="Arial" w:cs="Arial"/>
            <w:szCs w:val="22"/>
          </w:rPr>
          <w:t>–</w:t>
        </w:r>
      </w:ins>
      <w:ins w:id="57" w:author="Jan" w:date="2014-07-13T13:54:00Z">
        <w:r>
          <w:rPr>
            <w:rFonts w:ascii="Arial" w:hAnsi="Arial" w:cs="Arial"/>
            <w:szCs w:val="22"/>
          </w:rPr>
          <w:t xml:space="preserve"> short </w:t>
        </w:r>
      </w:ins>
      <w:ins w:id="58" w:author="Jan" w:date="2014-07-13T13:55:00Z">
        <w:r>
          <w:rPr>
            <w:rFonts w:ascii="Arial" w:hAnsi="Arial" w:cs="Arial"/>
            <w:szCs w:val="22"/>
          </w:rPr>
          <w:t>course only</w:t>
        </w:r>
      </w:ins>
    </w:p>
    <w:p w:rsidR="00DC29DA" w:rsidRDefault="00DC29DA" w:rsidP="00C46E39">
      <w:pPr>
        <w:pStyle w:val="ListParagraph"/>
        <w:numPr>
          <w:ilvl w:val="0"/>
          <w:numId w:val="5"/>
        </w:numPr>
        <w:spacing w:before="240"/>
        <w:jc w:val="both"/>
        <w:rPr>
          <w:ins w:id="59" w:author="Jan" w:date="2014-07-13T13:55:00Z"/>
          <w:rFonts w:ascii="Arial" w:hAnsi="Arial" w:cs="Arial"/>
          <w:szCs w:val="22"/>
        </w:rPr>
      </w:pPr>
      <w:ins w:id="60" w:author="Jan" w:date="2014-07-13T13:55:00Z">
        <w:r>
          <w:rPr>
            <w:rFonts w:ascii="Arial" w:hAnsi="Arial" w:cs="Arial"/>
            <w:szCs w:val="22"/>
          </w:rPr>
          <w:t>District Championships – short course only.  See section 6.</w:t>
        </w:r>
      </w:ins>
    </w:p>
    <w:p w:rsidR="00DC29DA" w:rsidRDefault="00DC29DA" w:rsidP="00C46E39">
      <w:pPr>
        <w:pStyle w:val="ListParagraph"/>
        <w:numPr>
          <w:ilvl w:val="0"/>
          <w:numId w:val="5"/>
        </w:numPr>
        <w:spacing w:before="240"/>
        <w:jc w:val="both"/>
        <w:rPr>
          <w:ins w:id="61" w:author="Jan" w:date="2014-07-13T13:55:00Z"/>
          <w:rFonts w:ascii="Arial" w:hAnsi="Arial" w:cs="Arial"/>
          <w:szCs w:val="22"/>
        </w:rPr>
      </w:pPr>
      <w:ins w:id="62" w:author="Jan" w:date="2014-07-13T13:55:00Z">
        <w:r>
          <w:rPr>
            <w:rFonts w:ascii="Arial" w:hAnsi="Arial" w:cs="Arial"/>
            <w:szCs w:val="22"/>
          </w:rPr>
          <w:t>Junior Olympic Championships – both short and long course.  See section 7.</w:t>
        </w:r>
      </w:ins>
    </w:p>
    <w:p w:rsidR="00DC29DA" w:rsidRDefault="00DC29DA" w:rsidP="00C46E39">
      <w:pPr>
        <w:pStyle w:val="ListParagraph"/>
        <w:numPr>
          <w:ilvl w:val="0"/>
          <w:numId w:val="5"/>
        </w:numPr>
        <w:spacing w:before="240"/>
        <w:jc w:val="both"/>
        <w:rPr>
          <w:ins w:id="63" w:author="Jan" w:date="2014-07-13T13:56:00Z"/>
          <w:rFonts w:ascii="Arial" w:hAnsi="Arial" w:cs="Arial"/>
          <w:szCs w:val="22"/>
        </w:rPr>
      </w:pPr>
      <w:ins w:id="64" w:author="Jan" w:date="2014-07-13T13:55:00Z">
        <w:r>
          <w:rPr>
            <w:rFonts w:ascii="Arial" w:hAnsi="Arial" w:cs="Arial"/>
            <w:szCs w:val="22"/>
          </w:rPr>
          <w:t xml:space="preserve">12 and Under State Championships </w:t>
        </w:r>
      </w:ins>
      <w:ins w:id="65" w:author="Jan" w:date="2014-07-13T13:56:00Z">
        <w:r>
          <w:rPr>
            <w:rFonts w:ascii="Arial" w:hAnsi="Arial" w:cs="Arial"/>
            <w:szCs w:val="22"/>
          </w:rPr>
          <w:t>–</w:t>
        </w:r>
      </w:ins>
      <w:ins w:id="66" w:author="Jan" w:date="2014-07-13T13:55:00Z">
        <w:r>
          <w:rPr>
            <w:rFonts w:ascii="Arial" w:hAnsi="Arial" w:cs="Arial"/>
            <w:szCs w:val="22"/>
          </w:rPr>
          <w:t xml:space="preserve"> both </w:t>
        </w:r>
      </w:ins>
      <w:ins w:id="67" w:author="Jan" w:date="2014-07-13T13:56:00Z">
        <w:r>
          <w:rPr>
            <w:rFonts w:ascii="Arial" w:hAnsi="Arial" w:cs="Arial"/>
            <w:szCs w:val="22"/>
          </w:rPr>
          <w:t>short and long course.</w:t>
        </w:r>
      </w:ins>
    </w:p>
    <w:p w:rsidR="00DC29DA" w:rsidRPr="00C46E39" w:rsidRDefault="00DC29DA" w:rsidP="00C46E39">
      <w:pPr>
        <w:pStyle w:val="ListParagraph"/>
        <w:numPr>
          <w:ilvl w:val="0"/>
          <w:numId w:val="5"/>
        </w:numPr>
        <w:spacing w:before="240"/>
        <w:jc w:val="both"/>
        <w:rPr>
          <w:rFonts w:ascii="Arial" w:hAnsi="Arial" w:cs="Arial"/>
          <w:szCs w:val="22"/>
        </w:rPr>
      </w:pPr>
      <w:ins w:id="68" w:author="Jan" w:date="2014-07-13T13:56:00Z">
        <w:r>
          <w:rPr>
            <w:rFonts w:ascii="Arial" w:hAnsi="Arial" w:cs="Arial"/>
            <w:szCs w:val="22"/>
          </w:rPr>
          <w:t>13 and Over State Championships – both short and long course.</w:t>
        </w:r>
      </w:ins>
    </w:p>
    <w:p w:rsidR="0040314B" w:rsidRPr="002150B4" w:rsidDel="00DC29DA" w:rsidRDefault="0040314B" w:rsidP="0040314B">
      <w:pPr>
        <w:spacing w:before="240"/>
        <w:jc w:val="center"/>
        <w:rPr>
          <w:del w:id="69" w:author="Jan" w:date="2014-07-13T13:56:00Z"/>
          <w:rFonts w:asciiTheme="minorHAnsi" w:hAnsiTheme="minorHAnsi" w:cstheme="minorHAnsi"/>
          <w:b/>
        </w:rPr>
      </w:pPr>
      <w:bookmarkStart w:id="70" w:name="_Toc82313594"/>
      <w:bookmarkStart w:id="71" w:name="_Toc298441244"/>
      <w:del w:id="72" w:author="Jan" w:date="2014-07-13T13:56:00Z">
        <w:r w:rsidRPr="002150B4" w:rsidDel="00DC29DA">
          <w:rPr>
            <w:rFonts w:asciiTheme="minorHAnsi" w:hAnsiTheme="minorHAnsi" w:cstheme="minorHAnsi"/>
            <w:b/>
          </w:rPr>
          <w:delText>E. Junior Olympics</w:delText>
        </w:r>
        <w:bookmarkEnd w:id="70"/>
        <w:r w:rsidRPr="002150B4" w:rsidDel="00DC29DA">
          <w:rPr>
            <w:rFonts w:asciiTheme="minorHAnsi" w:hAnsiTheme="minorHAnsi" w:cstheme="minorHAnsi"/>
            <w:b/>
          </w:rPr>
          <w:delText xml:space="preserve"> Championships</w:delText>
        </w:r>
        <w:bookmarkEnd w:id="71"/>
      </w:del>
    </w:p>
    <w:p w:rsidR="0040314B" w:rsidRPr="008868B2" w:rsidDel="00DC29DA" w:rsidRDefault="0040314B" w:rsidP="0040314B">
      <w:pPr>
        <w:jc w:val="both"/>
        <w:rPr>
          <w:del w:id="73" w:author="Jan" w:date="2014-07-13T13:56:00Z"/>
          <w:rFonts w:ascii="Arial" w:hAnsi="Arial" w:cs="Arial"/>
          <w:szCs w:val="22"/>
        </w:rPr>
      </w:pPr>
      <w:del w:id="74" w:author="Jan" w:date="2014-07-13T13:56:00Z">
        <w:r w:rsidRPr="008868B2" w:rsidDel="00DC29DA">
          <w:rPr>
            <w:rFonts w:ascii="Arial" w:hAnsi="Arial" w:cs="Arial"/>
            <w:szCs w:val="22"/>
          </w:rPr>
          <w:delText xml:space="preserve">MS </w:delText>
        </w:r>
        <w:r w:rsidDel="00DC29DA">
          <w:rPr>
            <w:rFonts w:ascii="Arial" w:hAnsi="Arial" w:cs="Arial"/>
            <w:szCs w:val="22"/>
          </w:rPr>
          <w:delText xml:space="preserve">shall </w:delText>
        </w:r>
        <w:r w:rsidRPr="008868B2" w:rsidDel="00DC29DA">
          <w:rPr>
            <w:rFonts w:ascii="Arial" w:hAnsi="Arial" w:cs="Arial"/>
            <w:szCs w:val="22"/>
          </w:rPr>
          <w:delText>conduct</w:delText>
        </w:r>
        <w:r w:rsidDel="00DC29DA">
          <w:rPr>
            <w:rFonts w:ascii="Arial" w:hAnsi="Arial" w:cs="Arial"/>
            <w:szCs w:val="22"/>
          </w:rPr>
          <w:delText xml:space="preserve"> enough</w:delText>
        </w:r>
        <w:r w:rsidRPr="008868B2" w:rsidDel="00DC29DA">
          <w:rPr>
            <w:rFonts w:ascii="Arial" w:hAnsi="Arial" w:cs="Arial"/>
            <w:szCs w:val="22"/>
          </w:rPr>
          <w:delText xml:space="preserve"> “Junior Olympic” (JO) </w:delText>
        </w:r>
        <w:r w:rsidDel="00DC29DA">
          <w:rPr>
            <w:rFonts w:ascii="Arial" w:hAnsi="Arial" w:cs="Arial"/>
            <w:szCs w:val="22"/>
          </w:rPr>
          <w:delText xml:space="preserve">Championship </w:delText>
        </w:r>
        <w:r w:rsidRPr="008868B2" w:rsidDel="00DC29DA">
          <w:rPr>
            <w:rFonts w:ascii="Arial" w:hAnsi="Arial" w:cs="Arial"/>
            <w:szCs w:val="22"/>
          </w:rPr>
          <w:delText>meets</w:delText>
        </w:r>
        <w:r w:rsidDel="00DC29DA">
          <w:rPr>
            <w:rFonts w:ascii="Arial" w:hAnsi="Arial" w:cs="Arial"/>
            <w:szCs w:val="22"/>
          </w:rPr>
          <w:delText xml:space="preserve"> to match its membership where teams are assigned to a particular region within the state</w:delText>
        </w:r>
        <w:r w:rsidRPr="008868B2" w:rsidDel="00DC29DA">
          <w:rPr>
            <w:rFonts w:ascii="Arial" w:hAnsi="Arial" w:cs="Arial"/>
            <w:szCs w:val="22"/>
          </w:rPr>
          <w:delText xml:space="preserve">.  </w:delText>
        </w:r>
        <w:r w:rsidDel="00DC29DA">
          <w:rPr>
            <w:rFonts w:ascii="Arial" w:hAnsi="Arial" w:cs="Arial"/>
            <w:szCs w:val="22"/>
          </w:rPr>
          <w:delText>T</w:delText>
        </w:r>
        <w:r w:rsidRPr="008868B2" w:rsidDel="00DC29DA">
          <w:rPr>
            <w:rFonts w:ascii="Arial" w:hAnsi="Arial" w:cs="Arial"/>
            <w:szCs w:val="22"/>
          </w:rPr>
          <w:delText>eams are assigned to a meet in attempts to generate meets of equal size. These meets are designed to allow all swimmers who have achieved Q2 time standards the opportunity to achieve Q1 State Championship standards. Thus, a swimmer cannot compete in events that they have currently achieved State Championship “Q1” standards. Also, a swimmer must also have minimally met the Q2 time standards in an event in order to be eligible to swim the event. This is a two and one half day timed finals meet.  For further rules on the JO’s see section 7.</w:delText>
        </w:r>
      </w:del>
    </w:p>
    <w:p w:rsidR="0040314B" w:rsidRPr="002150B4" w:rsidDel="00DC29DA" w:rsidRDefault="0040314B" w:rsidP="0040314B">
      <w:pPr>
        <w:spacing w:before="120" w:after="120"/>
        <w:jc w:val="center"/>
        <w:rPr>
          <w:del w:id="75" w:author="Jan" w:date="2014-07-13T13:57:00Z"/>
          <w:rFonts w:asciiTheme="minorHAnsi" w:hAnsiTheme="minorHAnsi" w:cstheme="minorHAnsi"/>
          <w:b/>
        </w:rPr>
      </w:pPr>
      <w:bookmarkStart w:id="76" w:name="_Toc82313595"/>
      <w:bookmarkStart w:id="77" w:name="_Toc298441245"/>
      <w:del w:id="78" w:author="Jan" w:date="2014-07-13T13:57:00Z">
        <w:r w:rsidRPr="002150B4" w:rsidDel="00DC29DA">
          <w:rPr>
            <w:rFonts w:asciiTheme="minorHAnsi" w:hAnsiTheme="minorHAnsi" w:cstheme="minorHAnsi"/>
            <w:b/>
          </w:rPr>
          <w:delText>F. State Championship</w:delText>
        </w:r>
        <w:bookmarkEnd w:id="76"/>
        <w:bookmarkEnd w:id="77"/>
      </w:del>
    </w:p>
    <w:p w:rsidR="0040314B" w:rsidRPr="008868B2" w:rsidDel="00DC29DA" w:rsidRDefault="0040314B" w:rsidP="0040314B">
      <w:pPr>
        <w:jc w:val="both"/>
        <w:rPr>
          <w:del w:id="79" w:author="Jan" w:date="2014-07-13T13:57:00Z"/>
          <w:rFonts w:ascii="Arial" w:hAnsi="Arial" w:cs="Arial"/>
          <w:szCs w:val="22"/>
        </w:rPr>
      </w:pPr>
      <w:del w:id="80" w:author="Jan" w:date="2014-07-13T13:57:00Z">
        <w:r w:rsidRPr="008868B2" w:rsidDel="00DC29DA">
          <w:rPr>
            <w:rFonts w:ascii="Arial" w:hAnsi="Arial" w:cs="Arial"/>
            <w:iCs/>
            <w:szCs w:val="22"/>
          </w:rPr>
          <w:delText xml:space="preserve">Short Course Season: </w:delText>
        </w:r>
        <w:r w:rsidRPr="008868B2" w:rsidDel="00DC29DA">
          <w:rPr>
            <w:rFonts w:ascii="Arial" w:hAnsi="Arial" w:cs="Arial"/>
            <w:szCs w:val="22"/>
          </w:rPr>
          <w:delText>MS conducts two</w:delText>
        </w:r>
        <w:r w:rsidDel="00DC29DA">
          <w:rPr>
            <w:rFonts w:ascii="Arial" w:hAnsi="Arial" w:cs="Arial"/>
            <w:szCs w:val="22"/>
          </w:rPr>
          <w:delText xml:space="preserve"> (2) separate State Championship M</w:delText>
        </w:r>
        <w:r w:rsidRPr="008868B2" w:rsidDel="00DC29DA">
          <w:rPr>
            <w:rFonts w:ascii="Arial" w:hAnsi="Arial" w:cs="Arial"/>
            <w:szCs w:val="22"/>
          </w:rPr>
          <w:delText>eets</w:delText>
        </w:r>
        <w:r w:rsidDel="00DC29DA">
          <w:rPr>
            <w:rFonts w:ascii="Arial" w:hAnsi="Arial" w:cs="Arial"/>
            <w:szCs w:val="22"/>
          </w:rPr>
          <w:delText xml:space="preserve">—a </w:delText>
        </w:r>
        <w:r w:rsidRPr="008868B2" w:rsidDel="00DC29DA">
          <w:rPr>
            <w:rFonts w:ascii="Arial" w:hAnsi="Arial" w:cs="Arial"/>
            <w:szCs w:val="22"/>
          </w:rPr>
          <w:delText>12 and Under Meet and a 13</w:delText>
        </w:r>
        <w:r w:rsidDel="00DC29DA">
          <w:rPr>
            <w:rFonts w:ascii="Arial" w:hAnsi="Arial" w:cs="Arial"/>
            <w:szCs w:val="22"/>
          </w:rPr>
          <w:delText>-14</w:delText>
        </w:r>
        <w:r w:rsidRPr="008868B2" w:rsidDel="00DC29DA">
          <w:rPr>
            <w:rFonts w:ascii="Arial" w:hAnsi="Arial" w:cs="Arial"/>
            <w:szCs w:val="22"/>
          </w:rPr>
          <w:delText xml:space="preserve"> and </w:delText>
        </w:r>
        <w:r w:rsidDel="00DC29DA">
          <w:rPr>
            <w:rFonts w:ascii="Arial" w:hAnsi="Arial" w:cs="Arial"/>
            <w:szCs w:val="22"/>
          </w:rPr>
          <w:delText>Open</w:delText>
        </w:r>
        <w:r w:rsidRPr="008868B2" w:rsidDel="00DC29DA">
          <w:rPr>
            <w:rFonts w:ascii="Arial" w:hAnsi="Arial" w:cs="Arial"/>
            <w:szCs w:val="22"/>
          </w:rPr>
          <w:delText xml:space="preserve"> Meet</w:delText>
        </w:r>
        <w:r w:rsidDel="00DC29DA">
          <w:rPr>
            <w:rFonts w:ascii="Arial" w:hAnsi="Arial" w:cs="Arial"/>
            <w:szCs w:val="22"/>
          </w:rPr>
          <w:delText xml:space="preserve">—at </w:delText>
        </w:r>
        <w:r w:rsidRPr="008868B2" w:rsidDel="00DC29DA">
          <w:rPr>
            <w:rFonts w:ascii="Arial" w:hAnsi="Arial" w:cs="Arial"/>
            <w:szCs w:val="22"/>
          </w:rPr>
          <w:delText>the conclusion of the short course season (typically in March)</w:delText>
        </w:r>
        <w:r w:rsidDel="00DC29DA">
          <w:rPr>
            <w:rFonts w:ascii="Arial" w:hAnsi="Arial" w:cs="Arial"/>
            <w:szCs w:val="22"/>
          </w:rPr>
          <w:delText xml:space="preserve">. </w:delText>
        </w:r>
        <w:r w:rsidRPr="008868B2" w:rsidDel="00DC29DA">
          <w:rPr>
            <w:rFonts w:ascii="Arial" w:hAnsi="Arial" w:cs="Arial"/>
            <w:szCs w:val="22"/>
          </w:rPr>
          <w:delText xml:space="preserve"> </w:delText>
        </w:r>
        <w:r w:rsidRPr="008868B2" w:rsidDel="00DC29DA">
          <w:rPr>
            <w:rFonts w:ascii="Arial" w:hAnsi="Arial" w:cs="Arial"/>
            <w:iCs/>
            <w:szCs w:val="22"/>
          </w:rPr>
          <w:delText xml:space="preserve">Long Course Season: </w:delText>
        </w:r>
        <w:r w:rsidRPr="008868B2" w:rsidDel="00DC29DA">
          <w:rPr>
            <w:rFonts w:ascii="Arial" w:hAnsi="Arial" w:cs="Arial"/>
            <w:szCs w:val="22"/>
          </w:rPr>
          <w:delText xml:space="preserve">MS conducts </w:delText>
        </w:r>
        <w:r w:rsidDel="00DC29DA">
          <w:rPr>
            <w:rFonts w:ascii="Arial" w:hAnsi="Arial" w:cs="Arial"/>
            <w:szCs w:val="22"/>
          </w:rPr>
          <w:delText>two (2) separate</w:delText>
        </w:r>
        <w:r w:rsidRPr="008868B2" w:rsidDel="00DC29DA">
          <w:rPr>
            <w:rFonts w:ascii="Arial" w:hAnsi="Arial" w:cs="Arial"/>
            <w:szCs w:val="22"/>
          </w:rPr>
          <w:delText xml:space="preserve"> State Championship Meet</w:delText>
        </w:r>
        <w:r w:rsidDel="00DC29DA">
          <w:rPr>
            <w:rFonts w:ascii="Arial" w:hAnsi="Arial" w:cs="Arial"/>
            <w:szCs w:val="22"/>
          </w:rPr>
          <w:delText>s--a 14 &amp; Under Meet and an Open Meet</w:delText>
        </w:r>
        <w:r w:rsidRPr="008868B2" w:rsidDel="00DC29DA">
          <w:rPr>
            <w:rFonts w:ascii="Arial" w:hAnsi="Arial" w:cs="Arial"/>
            <w:szCs w:val="22"/>
          </w:rPr>
          <w:delText xml:space="preserve"> at the conclusion of the long course season (typically in late July/early August). The qualifying times for the Short Course and Long Course State Championships in all age groups and all events are published annually by the Office of Michigan Swimming, Inc at the beginning of the short course season and are referred to as “</w:delText>
        </w:r>
        <w:r w:rsidDel="00DC29DA">
          <w:rPr>
            <w:rFonts w:ascii="Arial" w:hAnsi="Arial" w:cs="Arial"/>
            <w:szCs w:val="22"/>
          </w:rPr>
          <w:delText>Q1</w:delText>
        </w:r>
        <w:r w:rsidRPr="008868B2" w:rsidDel="00DC29DA">
          <w:rPr>
            <w:rFonts w:ascii="Arial" w:hAnsi="Arial" w:cs="Arial"/>
            <w:szCs w:val="22"/>
          </w:rPr>
          <w:delText>”. They may also be found on the Michigan Swimming website.</w:delText>
        </w:r>
      </w:del>
    </w:p>
    <w:p w:rsidR="0040314B" w:rsidRPr="002150B4" w:rsidRDefault="0040314B" w:rsidP="0040314B">
      <w:pPr>
        <w:spacing w:before="120" w:after="120"/>
        <w:jc w:val="center"/>
        <w:rPr>
          <w:rFonts w:asciiTheme="minorHAnsi" w:hAnsiTheme="minorHAnsi" w:cstheme="minorHAnsi"/>
          <w:b/>
        </w:rPr>
      </w:pPr>
      <w:bookmarkStart w:id="81" w:name="_Toc82313596"/>
      <w:bookmarkStart w:id="82" w:name="_Toc298441246"/>
      <w:del w:id="83" w:author="Jan" w:date="2014-07-13T13:57:00Z">
        <w:r w:rsidRPr="002150B4" w:rsidDel="00DC29DA">
          <w:rPr>
            <w:rFonts w:asciiTheme="minorHAnsi" w:hAnsiTheme="minorHAnsi" w:cstheme="minorHAnsi"/>
            <w:b/>
          </w:rPr>
          <w:delText>G</w:delText>
        </w:r>
      </w:del>
      <w:ins w:id="84" w:author="Jan" w:date="2014-07-13T13:57:00Z">
        <w:r w:rsidR="00DC29DA">
          <w:rPr>
            <w:rFonts w:asciiTheme="minorHAnsi" w:hAnsiTheme="minorHAnsi" w:cstheme="minorHAnsi"/>
            <w:b/>
          </w:rPr>
          <w:t>D</w:t>
        </w:r>
      </w:ins>
      <w:r w:rsidRPr="002150B4">
        <w:rPr>
          <w:rFonts w:asciiTheme="minorHAnsi" w:hAnsiTheme="minorHAnsi" w:cstheme="minorHAnsi"/>
          <w:b/>
        </w:rPr>
        <w:t xml:space="preserve">. </w:t>
      </w:r>
      <w:bookmarkEnd w:id="81"/>
      <w:r w:rsidRPr="002150B4">
        <w:rPr>
          <w:rFonts w:asciiTheme="minorHAnsi" w:hAnsiTheme="minorHAnsi" w:cstheme="minorHAnsi"/>
          <w:b/>
        </w:rPr>
        <w:t>Internet Distance Challenge</w:t>
      </w:r>
      <w:bookmarkEnd w:id="82"/>
    </w:p>
    <w:p w:rsidR="0040314B" w:rsidRPr="008868B2" w:rsidRDefault="0040314B" w:rsidP="0040314B">
      <w:pPr>
        <w:jc w:val="both"/>
        <w:rPr>
          <w:rFonts w:ascii="Arial" w:hAnsi="Arial" w:cs="Arial"/>
          <w:szCs w:val="22"/>
        </w:rPr>
      </w:pPr>
      <w:r>
        <w:rPr>
          <w:rFonts w:ascii="Arial" w:hAnsi="Arial" w:cs="Arial"/>
          <w:szCs w:val="22"/>
        </w:rPr>
        <w:t>See USA Swimming Rules and Regulations Article 701 for details.</w:t>
      </w:r>
    </w:p>
    <w:p w:rsidR="0040314B" w:rsidRPr="002150B4" w:rsidRDefault="0040314B" w:rsidP="0040314B">
      <w:pPr>
        <w:spacing w:before="120" w:after="120"/>
        <w:jc w:val="center"/>
        <w:rPr>
          <w:rFonts w:asciiTheme="minorHAnsi" w:hAnsiTheme="minorHAnsi" w:cstheme="minorHAnsi"/>
          <w:b/>
        </w:rPr>
      </w:pPr>
      <w:bookmarkStart w:id="85" w:name="_Toc82313597"/>
      <w:bookmarkStart w:id="86" w:name="_Toc298441247"/>
      <w:del w:id="87" w:author="Jan" w:date="2014-07-13T13:57:00Z">
        <w:r w:rsidRPr="002150B4" w:rsidDel="00DC29DA">
          <w:rPr>
            <w:rFonts w:asciiTheme="minorHAnsi" w:hAnsiTheme="minorHAnsi" w:cstheme="minorHAnsi"/>
            <w:b/>
          </w:rPr>
          <w:delText>H</w:delText>
        </w:r>
      </w:del>
      <w:ins w:id="88" w:author="Jan" w:date="2014-07-13T13:57:00Z">
        <w:r w:rsidR="00DC29DA">
          <w:rPr>
            <w:rFonts w:asciiTheme="minorHAnsi" w:hAnsiTheme="minorHAnsi" w:cstheme="minorHAnsi"/>
            <w:b/>
          </w:rPr>
          <w:t>E</w:t>
        </w:r>
      </w:ins>
      <w:r w:rsidRPr="002150B4">
        <w:rPr>
          <w:rFonts w:asciiTheme="minorHAnsi" w:hAnsiTheme="minorHAnsi" w:cstheme="minorHAnsi"/>
          <w:b/>
        </w:rPr>
        <w:t>. The Michigan Mile</w:t>
      </w:r>
      <w:bookmarkEnd w:id="85"/>
      <w:bookmarkEnd w:id="86"/>
    </w:p>
    <w:p w:rsidR="0040314B" w:rsidRPr="008868B2" w:rsidRDefault="0040314B" w:rsidP="0040314B">
      <w:pPr>
        <w:jc w:val="both"/>
        <w:rPr>
          <w:rFonts w:ascii="Arial" w:hAnsi="Arial" w:cs="Arial"/>
          <w:szCs w:val="22"/>
        </w:rPr>
      </w:pPr>
      <w:r w:rsidRPr="008868B2">
        <w:rPr>
          <w:rFonts w:ascii="Arial" w:hAnsi="Arial" w:cs="Arial"/>
          <w:szCs w:val="22"/>
        </w:rPr>
        <w:t>The Michigan Mile is a meet designed to encourage swimmers to participate in distance freestyle events. Although referred to as the “mile” there are two short course distances that may be offered (1000 yards and 1650 yards) and two long course distances (800 meters and 1500 meters).</w:t>
      </w:r>
      <w:ins w:id="89" w:author="Jan" w:date="2014-07-13T13:58:00Z">
        <w:r w:rsidR="00DC29DA">
          <w:rPr>
            <w:rFonts w:ascii="Arial" w:hAnsi="Arial" w:cs="Arial"/>
            <w:szCs w:val="22"/>
          </w:rPr>
          <w:t xml:space="preserve">  See rule Compensation of officials D.</w:t>
        </w:r>
      </w:ins>
    </w:p>
    <w:p w:rsidR="0040314B" w:rsidRPr="002150B4" w:rsidRDefault="0040314B" w:rsidP="0040314B">
      <w:pPr>
        <w:spacing w:before="120" w:after="120"/>
        <w:jc w:val="center"/>
        <w:rPr>
          <w:rFonts w:asciiTheme="minorHAnsi" w:hAnsiTheme="minorHAnsi" w:cstheme="minorHAnsi"/>
          <w:b/>
        </w:rPr>
      </w:pPr>
      <w:bookmarkStart w:id="90" w:name="_Toc82313598"/>
      <w:bookmarkStart w:id="91" w:name="_Toc298441248"/>
      <w:del w:id="92" w:author="Jan" w:date="2014-07-13T13:58:00Z">
        <w:r w:rsidRPr="002150B4" w:rsidDel="00DC29DA">
          <w:rPr>
            <w:rFonts w:asciiTheme="minorHAnsi" w:hAnsiTheme="minorHAnsi" w:cstheme="minorHAnsi"/>
            <w:b/>
          </w:rPr>
          <w:delText>I</w:delText>
        </w:r>
      </w:del>
      <w:ins w:id="93" w:author="Jan" w:date="2014-07-13T13:58:00Z">
        <w:r w:rsidR="00DC29DA">
          <w:rPr>
            <w:rFonts w:asciiTheme="minorHAnsi" w:hAnsiTheme="minorHAnsi" w:cstheme="minorHAnsi"/>
            <w:b/>
          </w:rPr>
          <w:t>F</w:t>
        </w:r>
      </w:ins>
      <w:r w:rsidRPr="002150B4">
        <w:rPr>
          <w:rFonts w:asciiTheme="minorHAnsi" w:hAnsiTheme="minorHAnsi" w:cstheme="minorHAnsi"/>
          <w:b/>
        </w:rPr>
        <w:t>. Open Water Swimming (OWS), Long Distance and Marathon Swimming</w:t>
      </w:r>
      <w:bookmarkEnd w:id="90"/>
      <w:bookmarkEnd w:id="91"/>
    </w:p>
    <w:p w:rsidR="0040314B" w:rsidRPr="008868B2" w:rsidRDefault="0040314B" w:rsidP="0040314B">
      <w:pPr>
        <w:jc w:val="both"/>
        <w:rPr>
          <w:rFonts w:ascii="Arial" w:hAnsi="Arial" w:cs="Arial"/>
          <w:szCs w:val="22"/>
        </w:rPr>
      </w:pPr>
      <w:r w:rsidRPr="008868B2">
        <w:rPr>
          <w:rFonts w:ascii="Arial" w:hAnsi="Arial" w:cs="Arial"/>
          <w:szCs w:val="22"/>
        </w:rPr>
        <w:lastRenderedPageBreak/>
        <w:t>These meets are conducted in a natural body of water such as lakes and rivers and offer non</w:t>
      </w:r>
      <w:ins w:id="94" w:author="Potter, Stephen" w:date="2013-10-12T08:29:00Z">
        <w:r>
          <w:rPr>
            <w:rFonts w:ascii="Arial" w:hAnsi="Arial" w:cs="Arial"/>
            <w:szCs w:val="22"/>
          </w:rPr>
          <w:t>-</w:t>
        </w:r>
      </w:ins>
      <w:del w:id="95" w:author="Potter, Stephen" w:date="2013-10-12T08:29:00Z">
        <w:r w:rsidRPr="008868B2" w:rsidDel="001F4F61">
          <w:rPr>
            <w:rFonts w:ascii="Arial" w:hAnsi="Arial" w:cs="Arial"/>
            <w:szCs w:val="22"/>
          </w:rPr>
          <w:delText xml:space="preserve"> </w:delText>
        </w:r>
      </w:del>
      <w:r w:rsidRPr="008868B2">
        <w:rPr>
          <w:rFonts w:ascii="Arial" w:hAnsi="Arial" w:cs="Arial"/>
          <w:szCs w:val="22"/>
        </w:rPr>
        <w:t xml:space="preserve">standard swimming events. MS encourages clubs to host open water/long distance and marathon swimming events pursuant to Article 701 of the USA Swimming Rules in Michigan lakes and rivers. </w:t>
      </w:r>
      <w:r>
        <w:rPr>
          <w:rFonts w:ascii="Arial" w:hAnsi="Arial" w:cs="Arial"/>
          <w:szCs w:val="22"/>
        </w:rPr>
        <w:t>G</w:t>
      </w:r>
      <w:r w:rsidRPr="008868B2">
        <w:rPr>
          <w:rFonts w:ascii="Arial" w:hAnsi="Arial" w:cs="Arial"/>
          <w:szCs w:val="22"/>
        </w:rPr>
        <w:t xml:space="preserve">uidelines </w:t>
      </w:r>
      <w:r>
        <w:rPr>
          <w:rFonts w:ascii="Arial" w:hAnsi="Arial" w:cs="Arial"/>
          <w:szCs w:val="22"/>
        </w:rPr>
        <w:t xml:space="preserve">and requirements (updated May 2011 by USA Swimming) </w:t>
      </w:r>
      <w:r w:rsidRPr="008868B2">
        <w:rPr>
          <w:rFonts w:ascii="Arial" w:hAnsi="Arial" w:cs="Arial"/>
          <w:szCs w:val="22"/>
        </w:rPr>
        <w:t>for planning and conducting swimming events in lakes and rivers are available from the Programs Operations Vice-Chair of MS.</w:t>
      </w:r>
      <w:r>
        <w:rPr>
          <w:rFonts w:ascii="Arial" w:hAnsi="Arial" w:cs="Arial"/>
          <w:szCs w:val="22"/>
        </w:rPr>
        <w:t xml:space="preserve"> An Open Water Application Checklist and an Open Water Application are available in this document as Appendices 5 and 5A. All Open Water Competitions seeking sanction or approval must complete the USA Swimming application (see Appendix 5A) and send to the LSC sanction officer. The LSC sanction officer must submit this application to USA Swimming for review and approval.</w:t>
      </w:r>
    </w:p>
    <w:p w:rsidR="0040314B" w:rsidRPr="002150B4" w:rsidRDefault="0040314B" w:rsidP="0040314B">
      <w:pPr>
        <w:spacing w:before="120" w:after="120"/>
        <w:jc w:val="center"/>
        <w:rPr>
          <w:rFonts w:asciiTheme="minorHAnsi" w:hAnsiTheme="minorHAnsi" w:cstheme="minorHAnsi"/>
          <w:b/>
        </w:rPr>
      </w:pPr>
      <w:bookmarkStart w:id="96" w:name="_Toc82313599"/>
      <w:bookmarkStart w:id="97" w:name="_Toc298441249"/>
      <w:del w:id="98" w:author="Jan" w:date="2014-07-13T13:59:00Z">
        <w:r w:rsidRPr="002150B4" w:rsidDel="0047284E">
          <w:rPr>
            <w:rFonts w:asciiTheme="minorHAnsi" w:hAnsiTheme="minorHAnsi" w:cstheme="minorHAnsi"/>
            <w:b/>
          </w:rPr>
          <w:delText>J</w:delText>
        </w:r>
      </w:del>
      <w:ins w:id="99" w:author="Jan" w:date="2014-07-13T13:59:00Z">
        <w:r w:rsidR="0047284E">
          <w:rPr>
            <w:rFonts w:asciiTheme="minorHAnsi" w:hAnsiTheme="minorHAnsi" w:cstheme="minorHAnsi"/>
            <w:b/>
          </w:rPr>
          <w:t>G</w:t>
        </w:r>
      </w:ins>
      <w:r w:rsidRPr="002150B4">
        <w:rPr>
          <w:rFonts w:asciiTheme="minorHAnsi" w:hAnsiTheme="minorHAnsi" w:cstheme="minorHAnsi"/>
          <w:b/>
        </w:rPr>
        <w:t>. Specialty/ Non-Typical</w:t>
      </w:r>
      <w:bookmarkEnd w:id="96"/>
      <w:bookmarkEnd w:id="97"/>
    </w:p>
    <w:p w:rsidR="0040314B" w:rsidRPr="008868B2" w:rsidRDefault="0040314B" w:rsidP="0040314B">
      <w:pPr>
        <w:jc w:val="both"/>
        <w:rPr>
          <w:rFonts w:ascii="Arial" w:hAnsi="Arial" w:cs="Arial"/>
          <w:szCs w:val="22"/>
        </w:rPr>
      </w:pPr>
      <w:r w:rsidRPr="008868B2">
        <w:rPr>
          <w:rFonts w:ascii="Arial" w:hAnsi="Arial" w:cs="Arial"/>
          <w:szCs w:val="22"/>
        </w:rPr>
        <w:t>These meets are meets that do not clearly fall within the above referenced types of meets. Examples of these meets include relay only meets, “Day After” the MHSAA State Championship Meets, etc.</w:t>
      </w:r>
    </w:p>
    <w:p w:rsidR="0047284E" w:rsidRDefault="001E4FA4" w:rsidP="001E4FA4">
      <w:pPr>
        <w:suppressLineNumbers/>
        <w:pBdr>
          <w:top w:val="single" w:sz="4" w:space="1" w:color="auto"/>
          <w:left w:val="single" w:sz="4" w:space="4" w:color="auto"/>
          <w:bottom w:val="single" w:sz="4" w:space="1" w:color="auto"/>
          <w:right w:val="single" w:sz="4" w:space="4" w:color="auto"/>
        </w:pBdr>
        <w:spacing w:line="480" w:lineRule="auto"/>
        <w:jc w:val="both"/>
      </w:pPr>
      <w:r>
        <w:t>R-</w:t>
      </w:r>
      <w:r w:rsidR="00ED1A9C">
        <w:t>2</w:t>
      </w:r>
      <w:r w:rsidR="0047284E">
        <w:t xml:space="preserve"> ACTION:  Adopted     Defeated     Adopted/Amended    Tabled    Postponed    Pulled</w:t>
      </w:r>
    </w:p>
    <w:p w:rsidR="0047284E" w:rsidRPr="00D90A77" w:rsidRDefault="0047284E" w:rsidP="0047284E">
      <w:pPr>
        <w:pStyle w:val="ListParagraph"/>
        <w:spacing w:line="240" w:lineRule="auto"/>
        <w:ind w:left="0"/>
        <w:contextualSpacing w:val="0"/>
        <w:jc w:val="both"/>
      </w:pPr>
      <w:r w:rsidRPr="00D90A77">
        <w:rPr>
          <w:b/>
        </w:rPr>
        <w:t>Location:</w:t>
      </w:r>
      <w:r>
        <w:rPr>
          <w:b/>
        </w:rPr>
        <w:t xml:space="preserve"> </w:t>
      </w:r>
      <w:r>
        <w:t>Pages 16-17</w:t>
      </w:r>
      <w:r w:rsidR="001E4FA4">
        <w:t xml:space="preserve">, </w:t>
      </w:r>
      <w:r w:rsidR="001E4FA4" w:rsidRPr="001E4FA4">
        <w:rPr>
          <w:b/>
        </w:rPr>
        <w:t>Time Standards</w:t>
      </w:r>
    </w:p>
    <w:p w:rsidR="0047284E" w:rsidRPr="00D90A77" w:rsidRDefault="0047284E" w:rsidP="0047284E">
      <w:pPr>
        <w:pStyle w:val="ListParagraph"/>
        <w:spacing w:line="240" w:lineRule="auto"/>
        <w:ind w:left="0"/>
        <w:contextualSpacing w:val="0"/>
        <w:jc w:val="both"/>
      </w:pPr>
      <w:r w:rsidRPr="00D90A77">
        <w:rPr>
          <w:b/>
        </w:rPr>
        <w:t>Proposed by:</w:t>
      </w:r>
      <w:r>
        <w:rPr>
          <w:b/>
        </w:rPr>
        <w:t xml:space="preserve"> </w:t>
      </w:r>
      <w:r>
        <w:t>Joe McBratnie</w:t>
      </w:r>
    </w:p>
    <w:p w:rsidR="0047284E" w:rsidRDefault="0047284E" w:rsidP="0047284E">
      <w:pPr>
        <w:pStyle w:val="ListParagraph"/>
        <w:spacing w:line="240" w:lineRule="auto"/>
        <w:ind w:left="0"/>
        <w:contextualSpacing w:val="0"/>
        <w:jc w:val="both"/>
      </w:pPr>
      <w:r w:rsidRPr="00D90A77">
        <w:rPr>
          <w:b/>
        </w:rPr>
        <w:t>Purpose / Rationale:</w:t>
      </w:r>
      <w:r>
        <w:rPr>
          <w:b/>
        </w:rPr>
        <w:t xml:space="preserve"> </w:t>
      </w:r>
      <w:r>
        <w:t>To clean up the Rules and Procedures document to reduce years of bloat and allow flexibility to allow the LSC to continue to meet the needs of its membership and grow.</w:t>
      </w:r>
    </w:p>
    <w:p w:rsidR="003B4D58" w:rsidRPr="004E1EE3" w:rsidRDefault="003B4D58" w:rsidP="0047284E">
      <w:pPr>
        <w:pStyle w:val="ListParagraph"/>
        <w:spacing w:line="240" w:lineRule="auto"/>
        <w:ind w:left="0"/>
        <w:contextualSpacing w:val="0"/>
        <w:jc w:val="both"/>
      </w:pPr>
      <w:r>
        <w:rPr>
          <w:b/>
        </w:rPr>
        <w:t xml:space="preserve">Effective Date:  </w:t>
      </w:r>
      <w:r w:rsidR="004E1EE3">
        <w:t>Immediately.</w:t>
      </w:r>
    </w:p>
    <w:p w:rsidR="0047284E" w:rsidRDefault="0047284E" w:rsidP="0047284E">
      <w:pPr>
        <w:spacing w:line="240" w:lineRule="auto"/>
        <w:jc w:val="both"/>
      </w:pPr>
      <w:r w:rsidRPr="00D90A77">
        <w:rPr>
          <w:b/>
        </w:rPr>
        <w:t>Recommendation:</w:t>
      </w:r>
      <w:r>
        <w:rPr>
          <w:b/>
        </w:rPr>
        <w:t xml:space="preserve"> </w:t>
      </w:r>
      <w:r>
        <w:rPr>
          <w:i/>
        </w:rPr>
        <w:t>The MS Board of Directors ________________________________</w:t>
      </w:r>
    </w:p>
    <w:p w:rsidR="0047284E" w:rsidRPr="008868B2" w:rsidRDefault="0047284E" w:rsidP="0047284E">
      <w:pPr>
        <w:pStyle w:val="Heading2"/>
      </w:pPr>
      <w:bookmarkStart w:id="100" w:name="_Toc82313600"/>
      <w:bookmarkStart w:id="101" w:name="_Toc298441250"/>
      <w:r w:rsidRPr="008868B2">
        <w:t>Time Standards</w:t>
      </w:r>
      <w:bookmarkEnd w:id="100"/>
      <w:bookmarkEnd w:id="101"/>
    </w:p>
    <w:p w:rsidR="0047284E" w:rsidRPr="002150B4" w:rsidRDefault="0047284E" w:rsidP="0047284E">
      <w:pPr>
        <w:spacing w:before="120" w:after="120"/>
        <w:jc w:val="center"/>
        <w:rPr>
          <w:rFonts w:asciiTheme="minorHAnsi" w:hAnsiTheme="minorHAnsi" w:cstheme="minorHAnsi"/>
          <w:b/>
        </w:rPr>
      </w:pPr>
      <w:bookmarkStart w:id="102" w:name="_Toc82313601"/>
      <w:bookmarkStart w:id="103" w:name="_Toc298441251"/>
      <w:r w:rsidRPr="002150B4">
        <w:rPr>
          <w:rFonts w:asciiTheme="minorHAnsi" w:hAnsiTheme="minorHAnsi" w:cstheme="minorHAnsi"/>
          <w:b/>
        </w:rPr>
        <w:t>A. A/B/C Classification for general age group meets</w:t>
      </w:r>
      <w:bookmarkEnd w:id="102"/>
      <w:bookmarkEnd w:id="103"/>
    </w:p>
    <w:p w:rsidR="0047284E" w:rsidRPr="008868B2" w:rsidRDefault="0047284E" w:rsidP="0047284E">
      <w:pPr>
        <w:jc w:val="both"/>
        <w:rPr>
          <w:rFonts w:ascii="Arial" w:hAnsi="Arial" w:cs="Arial"/>
          <w:szCs w:val="22"/>
        </w:rPr>
      </w:pPr>
      <w:r w:rsidRPr="008868B2">
        <w:rPr>
          <w:rFonts w:ascii="Arial" w:hAnsi="Arial" w:cs="Arial"/>
          <w:szCs w:val="22"/>
        </w:rPr>
        <w:t xml:space="preserve">(1) In order to facilitate the management of general age group swim meets that take place during the  season ( i.e. not including championship meets such as the Districts, JO’s or the State Meets) MS classifies swimmers into ability levels by the use of time standards labeled </w:t>
      </w:r>
      <w:r>
        <w:rPr>
          <w:rFonts w:ascii="Arial" w:hAnsi="Arial" w:cs="Arial"/>
          <w:szCs w:val="22"/>
        </w:rPr>
        <w:t>“</w:t>
      </w:r>
      <w:r w:rsidRPr="008868B2">
        <w:rPr>
          <w:rFonts w:ascii="Arial" w:hAnsi="Arial" w:cs="Arial"/>
          <w:szCs w:val="22"/>
        </w:rPr>
        <w:t>A</w:t>
      </w:r>
      <w:r>
        <w:rPr>
          <w:rFonts w:ascii="Arial" w:hAnsi="Arial" w:cs="Arial"/>
          <w:szCs w:val="22"/>
        </w:rPr>
        <w:t>AAA”, “AAA”, “AA”, “A”, “BB”</w:t>
      </w:r>
      <w:r w:rsidRPr="008868B2">
        <w:rPr>
          <w:rFonts w:ascii="Arial" w:hAnsi="Arial" w:cs="Arial"/>
          <w:szCs w:val="22"/>
        </w:rPr>
        <w:t xml:space="preserve">, </w:t>
      </w:r>
      <w:r>
        <w:rPr>
          <w:rFonts w:ascii="Arial" w:hAnsi="Arial" w:cs="Arial"/>
          <w:szCs w:val="22"/>
        </w:rPr>
        <w:t>“</w:t>
      </w:r>
      <w:r w:rsidRPr="008868B2">
        <w:rPr>
          <w:rFonts w:ascii="Arial" w:hAnsi="Arial" w:cs="Arial"/>
          <w:szCs w:val="22"/>
        </w:rPr>
        <w:t>B</w:t>
      </w:r>
      <w:r>
        <w:rPr>
          <w:rFonts w:ascii="Arial" w:hAnsi="Arial" w:cs="Arial"/>
          <w:szCs w:val="22"/>
        </w:rPr>
        <w:t>”</w:t>
      </w:r>
      <w:r w:rsidRPr="008868B2">
        <w:rPr>
          <w:rFonts w:ascii="Arial" w:hAnsi="Arial" w:cs="Arial"/>
          <w:szCs w:val="22"/>
        </w:rPr>
        <w:t xml:space="preserve">, and </w:t>
      </w:r>
      <w:r>
        <w:rPr>
          <w:rFonts w:ascii="Arial" w:hAnsi="Arial" w:cs="Arial"/>
          <w:szCs w:val="22"/>
        </w:rPr>
        <w:t>“</w:t>
      </w:r>
      <w:r w:rsidRPr="008868B2">
        <w:rPr>
          <w:rFonts w:ascii="Arial" w:hAnsi="Arial" w:cs="Arial"/>
          <w:szCs w:val="22"/>
        </w:rPr>
        <w:t>C</w:t>
      </w:r>
      <w:r>
        <w:rPr>
          <w:rFonts w:ascii="Arial" w:hAnsi="Arial" w:cs="Arial"/>
          <w:szCs w:val="22"/>
        </w:rPr>
        <w:t>”</w:t>
      </w:r>
      <w:r w:rsidRPr="008868B2">
        <w:rPr>
          <w:rFonts w:ascii="Arial" w:hAnsi="Arial" w:cs="Arial"/>
          <w:szCs w:val="22"/>
        </w:rPr>
        <w:t>.   “A</w:t>
      </w:r>
      <w:r>
        <w:rPr>
          <w:rFonts w:ascii="Arial" w:hAnsi="Arial" w:cs="Arial"/>
          <w:szCs w:val="22"/>
        </w:rPr>
        <w:t>AAA</w:t>
      </w:r>
      <w:r w:rsidRPr="008868B2">
        <w:rPr>
          <w:rFonts w:ascii="Arial" w:hAnsi="Arial" w:cs="Arial"/>
          <w:szCs w:val="22"/>
        </w:rPr>
        <w:t xml:space="preserve">” </w:t>
      </w:r>
      <w:r>
        <w:rPr>
          <w:rFonts w:ascii="Arial" w:hAnsi="Arial" w:cs="Arial"/>
          <w:szCs w:val="22"/>
        </w:rPr>
        <w:t xml:space="preserve">is </w:t>
      </w:r>
      <w:r w:rsidRPr="008868B2">
        <w:rPr>
          <w:rFonts w:ascii="Arial" w:hAnsi="Arial" w:cs="Arial"/>
          <w:szCs w:val="22"/>
        </w:rPr>
        <w:t>the fastest, “</w:t>
      </w:r>
      <w:r>
        <w:rPr>
          <w:rFonts w:ascii="Arial" w:hAnsi="Arial" w:cs="Arial"/>
          <w:szCs w:val="22"/>
        </w:rPr>
        <w:t>AAA</w:t>
      </w:r>
      <w:r w:rsidRPr="008868B2">
        <w:rPr>
          <w:rFonts w:ascii="Arial" w:hAnsi="Arial" w:cs="Arial"/>
          <w:szCs w:val="22"/>
        </w:rPr>
        <w:t>” is the next fastest</w:t>
      </w:r>
      <w:r>
        <w:rPr>
          <w:rFonts w:ascii="Arial" w:hAnsi="Arial" w:cs="Arial"/>
          <w:szCs w:val="22"/>
        </w:rPr>
        <w:t xml:space="preserve">, etc. with </w:t>
      </w:r>
      <w:r w:rsidRPr="008868B2">
        <w:rPr>
          <w:rFonts w:ascii="Arial" w:hAnsi="Arial" w:cs="Arial"/>
          <w:szCs w:val="22"/>
        </w:rPr>
        <w:t>“C’ includ</w:t>
      </w:r>
      <w:r>
        <w:rPr>
          <w:rFonts w:ascii="Arial" w:hAnsi="Arial" w:cs="Arial"/>
          <w:szCs w:val="22"/>
        </w:rPr>
        <w:t>ing</w:t>
      </w:r>
      <w:r w:rsidRPr="008868B2">
        <w:rPr>
          <w:rFonts w:ascii="Arial" w:hAnsi="Arial" w:cs="Arial"/>
          <w:szCs w:val="22"/>
        </w:rPr>
        <w:t xml:space="preserve"> everything slower than “B”.  The </w:t>
      </w:r>
      <w:r>
        <w:rPr>
          <w:rFonts w:ascii="Arial" w:hAnsi="Arial" w:cs="Arial"/>
          <w:szCs w:val="22"/>
        </w:rPr>
        <w:t>“AAA</w:t>
      </w:r>
      <w:r w:rsidRPr="008868B2">
        <w:rPr>
          <w:rFonts w:ascii="Arial" w:hAnsi="Arial" w:cs="Arial"/>
          <w:szCs w:val="22"/>
        </w:rPr>
        <w:t>A</w:t>
      </w:r>
      <w:r>
        <w:rPr>
          <w:rFonts w:ascii="Arial" w:hAnsi="Arial" w:cs="Arial"/>
          <w:szCs w:val="22"/>
        </w:rPr>
        <w:t>”</w:t>
      </w:r>
      <w:r w:rsidRPr="008868B2">
        <w:rPr>
          <w:rFonts w:ascii="Arial" w:hAnsi="Arial" w:cs="Arial"/>
          <w:szCs w:val="22"/>
        </w:rPr>
        <w:t xml:space="preserve"> </w:t>
      </w:r>
      <w:r>
        <w:rPr>
          <w:rFonts w:ascii="Arial" w:hAnsi="Arial" w:cs="Arial"/>
          <w:szCs w:val="22"/>
        </w:rPr>
        <w:t>through “</w:t>
      </w:r>
      <w:r w:rsidRPr="008868B2">
        <w:rPr>
          <w:rFonts w:ascii="Arial" w:hAnsi="Arial" w:cs="Arial"/>
          <w:szCs w:val="22"/>
        </w:rPr>
        <w:t>B</w:t>
      </w:r>
      <w:r>
        <w:rPr>
          <w:rFonts w:ascii="Arial" w:hAnsi="Arial" w:cs="Arial"/>
          <w:szCs w:val="22"/>
        </w:rPr>
        <w:t>”</w:t>
      </w:r>
      <w:r w:rsidRPr="008868B2">
        <w:rPr>
          <w:rFonts w:ascii="Arial" w:hAnsi="Arial" w:cs="Arial"/>
          <w:szCs w:val="22"/>
        </w:rPr>
        <w:t xml:space="preserve"> standards are “faster than or equal to” standards and the </w:t>
      </w:r>
      <w:r>
        <w:rPr>
          <w:rFonts w:ascii="Arial" w:hAnsi="Arial" w:cs="Arial"/>
          <w:szCs w:val="22"/>
        </w:rPr>
        <w:t>“</w:t>
      </w:r>
      <w:r w:rsidRPr="008868B2">
        <w:rPr>
          <w:rFonts w:ascii="Arial" w:hAnsi="Arial" w:cs="Arial"/>
          <w:szCs w:val="22"/>
        </w:rPr>
        <w:t>C</w:t>
      </w:r>
      <w:r>
        <w:rPr>
          <w:rFonts w:ascii="Arial" w:hAnsi="Arial" w:cs="Arial"/>
          <w:szCs w:val="22"/>
        </w:rPr>
        <w:t>”</w:t>
      </w:r>
      <w:r w:rsidRPr="008868B2">
        <w:rPr>
          <w:rFonts w:ascii="Arial" w:hAnsi="Arial" w:cs="Arial"/>
          <w:szCs w:val="22"/>
        </w:rPr>
        <w:t xml:space="preserve"> standard is a “slower than” standard. Examples:  In a “B” meet, all of the swimmers in a given event will have achieved times equal to or better than the </w:t>
      </w:r>
      <w:r>
        <w:rPr>
          <w:rFonts w:ascii="Arial" w:hAnsi="Arial" w:cs="Arial"/>
          <w:szCs w:val="22"/>
        </w:rPr>
        <w:t>“</w:t>
      </w:r>
      <w:r w:rsidRPr="008868B2">
        <w:rPr>
          <w:rFonts w:ascii="Arial" w:hAnsi="Arial" w:cs="Arial"/>
          <w:szCs w:val="22"/>
        </w:rPr>
        <w:t>B</w:t>
      </w:r>
      <w:r>
        <w:rPr>
          <w:rFonts w:ascii="Arial" w:hAnsi="Arial" w:cs="Arial"/>
          <w:szCs w:val="22"/>
        </w:rPr>
        <w:t>”</w:t>
      </w:r>
      <w:r w:rsidRPr="008868B2">
        <w:rPr>
          <w:rFonts w:ascii="Arial" w:hAnsi="Arial" w:cs="Arial"/>
          <w:szCs w:val="22"/>
        </w:rPr>
        <w:t xml:space="preserve"> time standard, but slower than the </w:t>
      </w:r>
      <w:r>
        <w:rPr>
          <w:rFonts w:ascii="Arial" w:hAnsi="Arial" w:cs="Arial"/>
          <w:szCs w:val="22"/>
        </w:rPr>
        <w:t>“</w:t>
      </w:r>
      <w:r w:rsidRPr="008868B2">
        <w:rPr>
          <w:rFonts w:ascii="Arial" w:hAnsi="Arial" w:cs="Arial"/>
          <w:szCs w:val="22"/>
        </w:rPr>
        <w:t>A</w:t>
      </w:r>
      <w:r>
        <w:rPr>
          <w:rFonts w:ascii="Arial" w:hAnsi="Arial" w:cs="Arial"/>
          <w:szCs w:val="22"/>
        </w:rPr>
        <w:t>”</w:t>
      </w:r>
      <w:r w:rsidRPr="008868B2">
        <w:rPr>
          <w:rFonts w:ascii="Arial" w:hAnsi="Arial" w:cs="Arial"/>
          <w:szCs w:val="22"/>
        </w:rPr>
        <w:t xml:space="preserve"> time standard. In an “A” meet, all swimmers must have achieved the “A” standard or better.  In an “A, B” meet all of the swimmers must have achieved the </w:t>
      </w:r>
      <w:r>
        <w:rPr>
          <w:rFonts w:ascii="Arial" w:hAnsi="Arial" w:cs="Arial"/>
          <w:szCs w:val="22"/>
        </w:rPr>
        <w:t>“</w:t>
      </w:r>
      <w:r w:rsidRPr="008868B2">
        <w:rPr>
          <w:rFonts w:ascii="Arial" w:hAnsi="Arial" w:cs="Arial"/>
          <w:szCs w:val="22"/>
        </w:rPr>
        <w:t>B</w:t>
      </w:r>
      <w:r>
        <w:rPr>
          <w:rFonts w:ascii="Arial" w:hAnsi="Arial" w:cs="Arial"/>
          <w:szCs w:val="22"/>
        </w:rPr>
        <w:t>”</w:t>
      </w:r>
      <w:r w:rsidRPr="008868B2">
        <w:rPr>
          <w:rFonts w:ascii="Arial" w:hAnsi="Arial" w:cs="Arial"/>
          <w:szCs w:val="22"/>
        </w:rPr>
        <w:t xml:space="preserve"> standard or better (that is, “A” swimmers may also attend). An “A, B, C” meet is open to all swimmers.</w:t>
      </w:r>
    </w:p>
    <w:p w:rsidR="0047284E" w:rsidRPr="008868B2" w:rsidRDefault="0047284E" w:rsidP="0047284E">
      <w:pPr>
        <w:jc w:val="both"/>
        <w:rPr>
          <w:rFonts w:ascii="Arial" w:hAnsi="Arial" w:cs="Arial"/>
          <w:szCs w:val="22"/>
        </w:rPr>
      </w:pPr>
    </w:p>
    <w:p w:rsidR="0047284E" w:rsidRDefault="0047284E" w:rsidP="0047284E">
      <w:pPr>
        <w:jc w:val="both"/>
        <w:rPr>
          <w:rFonts w:ascii="Arial" w:hAnsi="Arial" w:cs="Arial"/>
          <w:szCs w:val="22"/>
        </w:rPr>
      </w:pPr>
      <w:r w:rsidRPr="008868B2">
        <w:rPr>
          <w:rFonts w:ascii="Arial" w:hAnsi="Arial" w:cs="Arial"/>
          <w:szCs w:val="22"/>
        </w:rPr>
        <w:lastRenderedPageBreak/>
        <w:t xml:space="preserve">(2) The </w:t>
      </w:r>
      <w:r>
        <w:rPr>
          <w:rFonts w:ascii="Arial" w:hAnsi="Arial" w:cs="Arial"/>
          <w:szCs w:val="22"/>
        </w:rPr>
        <w:t>“</w:t>
      </w:r>
      <w:r w:rsidRPr="008868B2">
        <w:rPr>
          <w:rFonts w:ascii="Arial" w:hAnsi="Arial" w:cs="Arial"/>
          <w:szCs w:val="22"/>
        </w:rPr>
        <w:t>A</w:t>
      </w:r>
      <w:r>
        <w:rPr>
          <w:rFonts w:ascii="Arial" w:hAnsi="Arial" w:cs="Arial"/>
          <w:szCs w:val="22"/>
        </w:rPr>
        <w:t>”</w:t>
      </w:r>
      <w:r w:rsidRPr="008868B2">
        <w:rPr>
          <w:rFonts w:ascii="Arial" w:hAnsi="Arial" w:cs="Arial"/>
          <w:szCs w:val="22"/>
        </w:rPr>
        <w:t xml:space="preserve">, </w:t>
      </w:r>
      <w:r>
        <w:rPr>
          <w:rFonts w:ascii="Arial" w:hAnsi="Arial" w:cs="Arial"/>
          <w:szCs w:val="22"/>
        </w:rPr>
        <w:t>“</w:t>
      </w:r>
      <w:r w:rsidRPr="008868B2">
        <w:rPr>
          <w:rFonts w:ascii="Arial" w:hAnsi="Arial" w:cs="Arial"/>
          <w:szCs w:val="22"/>
        </w:rPr>
        <w:t>B</w:t>
      </w:r>
      <w:r>
        <w:rPr>
          <w:rFonts w:ascii="Arial" w:hAnsi="Arial" w:cs="Arial"/>
          <w:szCs w:val="22"/>
        </w:rPr>
        <w:t>”</w:t>
      </w:r>
      <w:r w:rsidRPr="008868B2">
        <w:rPr>
          <w:rFonts w:ascii="Arial" w:hAnsi="Arial" w:cs="Arial"/>
          <w:szCs w:val="22"/>
        </w:rPr>
        <w:t xml:space="preserve">, </w:t>
      </w:r>
      <w:r>
        <w:rPr>
          <w:rFonts w:ascii="Arial" w:hAnsi="Arial" w:cs="Arial"/>
          <w:szCs w:val="22"/>
        </w:rPr>
        <w:t>“</w:t>
      </w:r>
      <w:r w:rsidRPr="008868B2">
        <w:rPr>
          <w:rFonts w:ascii="Arial" w:hAnsi="Arial" w:cs="Arial"/>
          <w:szCs w:val="22"/>
        </w:rPr>
        <w:t>C</w:t>
      </w:r>
      <w:r>
        <w:rPr>
          <w:rFonts w:ascii="Arial" w:hAnsi="Arial" w:cs="Arial"/>
          <w:szCs w:val="22"/>
        </w:rPr>
        <w:t>”</w:t>
      </w:r>
      <w:r w:rsidRPr="008868B2">
        <w:rPr>
          <w:rFonts w:ascii="Arial" w:hAnsi="Arial" w:cs="Arial"/>
          <w:szCs w:val="22"/>
        </w:rPr>
        <w:t xml:space="preserve"> time standards used in MS meets are </w:t>
      </w:r>
      <w:r>
        <w:rPr>
          <w:rFonts w:ascii="Arial" w:hAnsi="Arial" w:cs="Arial"/>
          <w:szCs w:val="22"/>
        </w:rPr>
        <w:t>the “National Motivational Time Standards” set forth by USA Swimming</w:t>
      </w:r>
      <w:r w:rsidRPr="008868B2">
        <w:rPr>
          <w:rFonts w:ascii="Arial" w:hAnsi="Arial" w:cs="Arial"/>
          <w:szCs w:val="22"/>
        </w:rPr>
        <w:t xml:space="preserve">. </w:t>
      </w:r>
    </w:p>
    <w:p w:rsidR="0047284E" w:rsidRDefault="0047284E" w:rsidP="0047284E">
      <w:pPr>
        <w:jc w:val="both"/>
        <w:rPr>
          <w:rFonts w:ascii="Arial" w:hAnsi="Arial" w:cs="Arial"/>
          <w:szCs w:val="22"/>
        </w:rPr>
      </w:pPr>
    </w:p>
    <w:p w:rsidR="0047284E" w:rsidRPr="008868B2" w:rsidRDefault="0047284E" w:rsidP="0047284E">
      <w:pPr>
        <w:jc w:val="both"/>
        <w:rPr>
          <w:rFonts w:ascii="Arial" w:hAnsi="Arial" w:cs="Arial"/>
          <w:szCs w:val="22"/>
        </w:rPr>
      </w:pPr>
      <w:r>
        <w:rPr>
          <w:rFonts w:ascii="Arial" w:hAnsi="Arial" w:cs="Arial"/>
          <w:szCs w:val="22"/>
        </w:rPr>
        <w:t>(3) Open events will use 15-16 “National Motivational Time Standards.”</w:t>
      </w:r>
    </w:p>
    <w:p w:rsidR="0047284E" w:rsidRPr="00373130" w:rsidRDefault="0047284E" w:rsidP="0047284E">
      <w:pPr>
        <w:spacing w:before="240"/>
        <w:jc w:val="both"/>
        <w:rPr>
          <w:rFonts w:ascii="Arial" w:hAnsi="Arial" w:cs="Arial"/>
          <w:szCs w:val="22"/>
        </w:rPr>
      </w:pPr>
      <w:bookmarkStart w:id="104" w:name="_Toc82313602"/>
      <w:r>
        <w:rPr>
          <w:rFonts w:ascii="Arial" w:hAnsi="Arial" w:cs="Arial"/>
          <w:szCs w:val="22"/>
        </w:rPr>
        <w:t xml:space="preserve">(4) </w:t>
      </w:r>
      <w:r w:rsidRPr="008868B2">
        <w:rPr>
          <w:rFonts w:ascii="Arial" w:hAnsi="Arial" w:cs="Arial"/>
          <w:szCs w:val="22"/>
        </w:rPr>
        <w:t xml:space="preserve">Once a swimmer has achieved or claimed a best time at a certain level, the swimmer may not compete in that specific event at a lower level. For example, a swimmer who has achieved an </w:t>
      </w:r>
      <w:r>
        <w:rPr>
          <w:rFonts w:ascii="Arial" w:hAnsi="Arial" w:cs="Arial"/>
          <w:szCs w:val="22"/>
        </w:rPr>
        <w:t>“</w:t>
      </w:r>
      <w:r w:rsidRPr="008868B2">
        <w:rPr>
          <w:rFonts w:ascii="Arial" w:hAnsi="Arial" w:cs="Arial"/>
          <w:szCs w:val="22"/>
        </w:rPr>
        <w:t>A</w:t>
      </w:r>
      <w:r>
        <w:rPr>
          <w:rFonts w:ascii="Arial" w:hAnsi="Arial" w:cs="Arial"/>
          <w:szCs w:val="22"/>
        </w:rPr>
        <w:t>”-</w:t>
      </w:r>
      <w:r w:rsidRPr="008868B2">
        <w:rPr>
          <w:rFonts w:ascii="Arial" w:hAnsi="Arial" w:cs="Arial"/>
          <w:szCs w:val="22"/>
        </w:rPr>
        <w:t xml:space="preserve">level time may not enter that event in a </w:t>
      </w:r>
      <w:r>
        <w:rPr>
          <w:rFonts w:ascii="Arial" w:hAnsi="Arial" w:cs="Arial"/>
          <w:szCs w:val="22"/>
        </w:rPr>
        <w:t>“</w:t>
      </w:r>
      <w:r w:rsidRPr="008868B2">
        <w:rPr>
          <w:rFonts w:ascii="Arial" w:hAnsi="Arial" w:cs="Arial"/>
          <w:szCs w:val="22"/>
        </w:rPr>
        <w:t>B</w:t>
      </w:r>
      <w:r>
        <w:rPr>
          <w:rFonts w:ascii="Arial" w:hAnsi="Arial" w:cs="Arial"/>
          <w:szCs w:val="22"/>
        </w:rPr>
        <w:t>”-</w:t>
      </w:r>
      <w:r w:rsidRPr="008868B2">
        <w:rPr>
          <w:rFonts w:ascii="Arial" w:hAnsi="Arial" w:cs="Arial"/>
          <w:szCs w:val="22"/>
        </w:rPr>
        <w:t xml:space="preserve">level meet. If a swimmer achieves a faster time standard after having entered an event in a lower level, the swimmer must withdraw from the lower level event. For example, a swimmer who achieves an </w:t>
      </w:r>
      <w:r>
        <w:rPr>
          <w:rFonts w:ascii="Arial" w:hAnsi="Arial" w:cs="Arial"/>
          <w:szCs w:val="22"/>
        </w:rPr>
        <w:t>“</w:t>
      </w:r>
      <w:r w:rsidRPr="008868B2">
        <w:rPr>
          <w:rFonts w:ascii="Arial" w:hAnsi="Arial" w:cs="Arial"/>
          <w:szCs w:val="22"/>
        </w:rPr>
        <w:t>A</w:t>
      </w:r>
      <w:r>
        <w:rPr>
          <w:rFonts w:ascii="Arial" w:hAnsi="Arial" w:cs="Arial"/>
          <w:szCs w:val="22"/>
        </w:rPr>
        <w:t>”</w:t>
      </w:r>
      <w:r w:rsidRPr="008868B2">
        <w:rPr>
          <w:rFonts w:ascii="Arial" w:hAnsi="Arial" w:cs="Arial"/>
          <w:szCs w:val="22"/>
        </w:rPr>
        <w:t xml:space="preserve"> time in a specific event after entering the </w:t>
      </w:r>
      <w:r>
        <w:rPr>
          <w:rFonts w:ascii="Arial" w:hAnsi="Arial" w:cs="Arial"/>
          <w:szCs w:val="22"/>
        </w:rPr>
        <w:t>“</w:t>
      </w:r>
      <w:r w:rsidRPr="008868B2">
        <w:rPr>
          <w:rFonts w:ascii="Arial" w:hAnsi="Arial" w:cs="Arial"/>
          <w:szCs w:val="22"/>
        </w:rPr>
        <w:t>B</w:t>
      </w:r>
      <w:r>
        <w:rPr>
          <w:rFonts w:ascii="Arial" w:hAnsi="Arial" w:cs="Arial"/>
          <w:szCs w:val="22"/>
        </w:rPr>
        <w:t>”</w:t>
      </w:r>
      <w:r w:rsidRPr="008868B2">
        <w:rPr>
          <w:rFonts w:ascii="Arial" w:hAnsi="Arial" w:cs="Arial"/>
          <w:szCs w:val="22"/>
        </w:rPr>
        <w:t xml:space="preserve"> event must withdraw from the </w:t>
      </w:r>
      <w:r>
        <w:rPr>
          <w:rFonts w:ascii="Arial" w:hAnsi="Arial" w:cs="Arial"/>
          <w:szCs w:val="22"/>
        </w:rPr>
        <w:t>“</w:t>
      </w:r>
      <w:r w:rsidRPr="008868B2">
        <w:rPr>
          <w:rFonts w:ascii="Arial" w:hAnsi="Arial" w:cs="Arial"/>
          <w:szCs w:val="22"/>
        </w:rPr>
        <w:t>B</w:t>
      </w:r>
      <w:r>
        <w:rPr>
          <w:rFonts w:ascii="Arial" w:hAnsi="Arial" w:cs="Arial"/>
          <w:szCs w:val="22"/>
        </w:rPr>
        <w:t>”</w:t>
      </w:r>
      <w:r w:rsidRPr="008868B2">
        <w:rPr>
          <w:rFonts w:ascii="Arial" w:hAnsi="Arial" w:cs="Arial"/>
          <w:szCs w:val="22"/>
        </w:rPr>
        <w:t xml:space="preserve"> event. </w:t>
      </w:r>
    </w:p>
    <w:p w:rsidR="0047284E" w:rsidRPr="002150B4" w:rsidRDefault="0047284E" w:rsidP="0047284E">
      <w:pPr>
        <w:spacing w:before="120"/>
        <w:jc w:val="center"/>
        <w:rPr>
          <w:rFonts w:asciiTheme="minorHAnsi" w:hAnsiTheme="minorHAnsi" w:cstheme="minorHAnsi"/>
          <w:b/>
        </w:rPr>
      </w:pPr>
      <w:bookmarkStart w:id="105" w:name="_Toc298441252"/>
      <w:r w:rsidRPr="002150B4">
        <w:rPr>
          <w:rFonts w:asciiTheme="minorHAnsi" w:hAnsiTheme="minorHAnsi" w:cstheme="minorHAnsi"/>
          <w:b/>
        </w:rPr>
        <w:t>B. Achieved Time Standard</w:t>
      </w:r>
      <w:bookmarkEnd w:id="104"/>
      <w:bookmarkEnd w:id="105"/>
    </w:p>
    <w:p w:rsidR="0047284E" w:rsidRDefault="0047284E" w:rsidP="0047284E">
      <w:pPr>
        <w:spacing w:before="240"/>
        <w:jc w:val="both"/>
        <w:rPr>
          <w:rFonts w:ascii="Arial" w:hAnsi="Arial" w:cs="Arial"/>
          <w:szCs w:val="22"/>
        </w:rPr>
      </w:pPr>
      <w:r>
        <w:rPr>
          <w:rFonts w:ascii="Arial" w:hAnsi="Arial" w:cs="Arial"/>
          <w:szCs w:val="22"/>
        </w:rPr>
        <w:t>Refund of meet entry fees shall be granted for any meet with a ‘slower than’ qualification time for any swimmer who ‘over qualifies’ (exceeds the entry qualification) between the time that the entry has been accepted and the first day of the meet. The host club may request proof of time verification.</w:t>
      </w:r>
    </w:p>
    <w:p w:rsidR="0047284E" w:rsidRPr="002150B4" w:rsidRDefault="0047284E" w:rsidP="0047284E">
      <w:pPr>
        <w:spacing w:after="120"/>
        <w:jc w:val="center"/>
        <w:rPr>
          <w:rFonts w:asciiTheme="minorHAnsi" w:hAnsiTheme="minorHAnsi" w:cstheme="minorHAnsi"/>
          <w:b/>
        </w:rPr>
      </w:pPr>
      <w:bookmarkStart w:id="106" w:name="_Toc82313603"/>
      <w:bookmarkStart w:id="107" w:name="_Toc298441254"/>
      <w:r w:rsidRPr="002150B4">
        <w:rPr>
          <w:rFonts w:asciiTheme="minorHAnsi" w:hAnsiTheme="minorHAnsi" w:cstheme="minorHAnsi"/>
          <w:b/>
        </w:rPr>
        <w:t xml:space="preserve">C. Use of the A, B, C </w:t>
      </w:r>
      <w:ins w:id="108" w:author="Jan" w:date="2014-07-13T14:05:00Z">
        <w:r>
          <w:rPr>
            <w:rFonts w:asciiTheme="minorHAnsi" w:hAnsiTheme="minorHAnsi" w:cstheme="minorHAnsi"/>
            <w:b/>
          </w:rPr>
          <w:t xml:space="preserve">National Motivational </w:t>
        </w:r>
      </w:ins>
      <w:r w:rsidRPr="002150B4">
        <w:rPr>
          <w:rFonts w:asciiTheme="minorHAnsi" w:hAnsiTheme="minorHAnsi" w:cstheme="minorHAnsi"/>
          <w:b/>
        </w:rPr>
        <w:t>Time Standards</w:t>
      </w:r>
      <w:bookmarkEnd w:id="106"/>
      <w:bookmarkEnd w:id="107"/>
    </w:p>
    <w:p w:rsidR="0047284E" w:rsidRPr="008868B2" w:rsidRDefault="0047284E" w:rsidP="0047284E">
      <w:pPr>
        <w:jc w:val="both"/>
        <w:rPr>
          <w:rFonts w:ascii="Arial" w:hAnsi="Arial" w:cs="Arial"/>
          <w:szCs w:val="22"/>
        </w:rPr>
      </w:pPr>
      <w:r w:rsidRPr="008868B2">
        <w:rPr>
          <w:rFonts w:ascii="Arial" w:hAnsi="Arial" w:cs="Arial"/>
          <w:szCs w:val="22"/>
        </w:rPr>
        <w:t xml:space="preserve">In general age group meets the Meet Host shall use the stated A, B, C time standards to establish qualifying times for the event(s). This establishes consistency in time standards from meet to meet throughout the entire State. However, MS encourages a variety in meet formats. As part of the meet sanctioning process through the Programs Operations Division a meet host may request deviations in time standards from the published times upon good cause shown, i.e. not to exceed the four hour rule, specific facility limitations, balancing morning and afternoon sessions, etc. Meet hosts for Senior Meets may also request unique nationally based time standards to establish qualifying times for the </w:t>
      </w:r>
      <w:proofErr w:type="gramStart"/>
      <w:r w:rsidRPr="008868B2">
        <w:rPr>
          <w:rFonts w:ascii="Arial" w:hAnsi="Arial" w:cs="Arial"/>
          <w:szCs w:val="22"/>
        </w:rPr>
        <w:t>Senior</w:t>
      </w:r>
      <w:proofErr w:type="gramEnd"/>
      <w:r w:rsidRPr="008868B2">
        <w:rPr>
          <w:rFonts w:ascii="Arial" w:hAnsi="Arial" w:cs="Arial"/>
          <w:szCs w:val="22"/>
        </w:rPr>
        <w:t xml:space="preserve"> events. See the procedures outlined in the Program Operations Division section of this manual.</w:t>
      </w:r>
    </w:p>
    <w:p w:rsidR="0047284E" w:rsidRPr="00AF784D" w:rsidRDefault="0047284E" w:rsidP="0047284E">
      <w:pPr>
        <w:spacing w:before="120" w:after="120"/>
        <w:jc w:val="center"/>
        <w:rPr>
          <w:rFonts w:asciiTheme="minorHAnsi" w:hAnsiTheme="minorHAnsi" w:cstheme="minorHAnsi"/>
          <w:b/>
        </w:rPr>
      </w:pPr>
      <w:bookmarkStart w:id="109" w:name="_Toc82313604"/>
      <w:bookmarkStart w:id="110" w:name="_Toc298441255"/>
      <w:r w:rsidRPr="00AF784D">
        <w:rPr>
          <w:rFonts w:asciiTheme="minorHAnsi" w:hAnsiTheme="minorHAnsi" w:cstheme="minorHAnsi"/>
          <w:b/>
        </w:rPr>
        <w:t>D.  Time Standards for Season Ending Championship Meets (Q1/Q2/Q3)</w:t>
      </w:r>
      <w:bookmarkEnd w:id="109"/>
      <w:bookmarkEnd w:id="110"/>
    </w:p>
    <w:p w:rsidR="0047284E" w:rsidRPr="008868B2" w:rsidRDefault="0047284E" w:rsidP="0047284E">
      <w:pPr>
        <w:jc w:val="both"/>
        <w:rPr>
          <w:rFonts w:ascii="Arial" w:hAnsi="Arial" w:cs="Arial"/>
          <w:szCs w:val="22"/>
        </w:rPr>
      </w:pPr>
      <w:r w:rsidRPr="008868B2">
        <w:rPr>
          <w:rFonts w:ascii="Arial" w:hAnsi="Arial" w:cs="Arial"/>
          <w:bCs/>
          <w:szCs w:val="22"/>
        </w:rPr>
        <w:t xml:space="preserve">(1)   </w:t>
      </w:r>
      <w:r w:rsidRPr="008868B2">
        <w:rPr>
          <w:rFonts w:ascii="Arial" w:hAnsi="Arial" w:cs="Arial"/>
          <w:szCs w:val="22"/>
        </w:rPr>
        <w:t>In order to facilitate the management of the Championship meets that take place at the end of the short and long course seasons ( i.e. including the Districts, JO’s and the State Meets) MS classifies swimmers into three ability levels by the use of time standards labeled Q1, Q2 and Q3.  “Q1” the fastest, “Q2” is the next fastest and “Q3’ includes</w:t>
      </w:r>
      <w:ins w:id="111" w:author="Jan" w:date="2014-07-13T14:05:00Z">
        <w:r>
          <w:rPr>
            <w:rFonts w:ascii="Arial" w:hAnsi="Arial" w:cs="Arial"/>
            <w:szCs w:val="22"/>
          </w:rPr>
          <w:t xml:space="preserve"> nearly</w:t>
        </w:r>
      </w:ins>
      <w:r w:rsidRPr="008868B2">
        <w:rPr>
          <w:rFonts w:ascii="Arial" w:hAnsi="Arial" w:cs="Arial"/>
          <w:szCs w:val="22"/>
        </w:rPr>
        <w:t xml:space="preserve"> everything slower than “Q2”.  </w:t>
      </w:r>
      <w:del w:id="112" w:author="Jan" w:date="2014-07-13T14:06:00Z">
        <w:r w:rsidRPr="008868B2" w:rsidDel="0047284E">
          <w:rPr>
            <w:rFonts w:ascii="Arial" w:hAnsi="Arial" w:cs="Arial"/>
            <w:szCs w:val="22"/>
          </w:rPr>
          <w:delText>The Q1 and Q2 standards are “faster than or equal to” standards and the Q3 standard is a “slower than” standard.</w:delText>
        </w:r>
      </w:del>
    </w:p>
    <w:p w:rsidR="0047284E" w:rsidRPr="008868B2" w:rsidRDefault="0047284E" w:rsidP="0047284E">
      <w:pPr>
        <w:jc w:val="both"/>
        <w:rPr>
          <w:rFonts w:ascii="Arial" w:hAnsi="Arial" w:cs="Arial"/>
          <w:szCs w:val="22"/>
        </w:rPr>
      </w:pPr>
      <w:r w:rsidRPr="008868B2">
        <w:rPr>
          <w:rFonts w:ascii="Arial" w:hAnsi="Arial" w:cs="Arial"/>
          <w:szCs w:val="22"/>
        </w:rPr>
        <w:t xml:space="preserve">(2) The Q1, Q2 and Q3 time standards used in MS championship meets are unique to Michigan. These time standards may be adjusted from year-to-year to reflect the anticipated number of swimmers in each ability level. The time standards are determined by the Technical Planning </w:t>
      </w:r>
      <w:r w:rsidRPr="008868B2">
        <w:rPr>
          <w:rFonts w:ascii="Arial" w:hAnsi="Arial" w:cs="Arial"/>
          <w:szCs w:val="22"/>
        </w:rPr>
        <w:lastRenderedPageBreak/>
        <w:t xml:space="preserve">Committee (See MS Bylaw 7.4.5) </w:t>
      </w:r>
      <w:ins w:id="113" w:author="Jan" w:date="2014-07-13T14:06:00Z">
        <w:r>
          <w:rPr>
            <w:rFonts w:ascii="Arial" w:hAnsi="Arial" w:cs="Arial"/>
            <w:szCs w:val="22"/>
          </w:rPr>
          <w:t>no later than the annual House of Delegates meeting and such changes, if ap</w:t>
        </w:r>
      </w:ins>
      <w:ins w:id="114" w:author="Jan" w:date="2014-07-13T14:07:00Z">
        <w:r>
          <w:rPr>
            <w:rFonts w:ascii="Arial" w:hAnsi="Arial" w:cs="Arial"/>
            <w:szCs w:val="22"/>
          </w:rPr>
          <w:t xml:space="preserve">proved, will take immediately.  </w:t>
        </w:r>
      </w:ins>
      <w:r w:rsidRPr="00EA3193">
        <w:rPr>
          <w:rFonts w:ascii="Arial" w:hAnsi="Arial" w:cs="Arial"/>
          <w:szCs w:val="22"/>
        </w:rPr>
        <w:t>Time standards are available on the MS website after the HoD Meeting (October).</w:t>
      </w:r>
    </w:p>
    <w:p w:rsidR="0047284E" w:rsidRPr="008868B2" w:rsidRDefault="0047284E" w:rsidP="0047284E">
      <w:pPr>
        <w:spacing w:before="240"/>
        <w:ind w:left="360" w:hanging="360"/>
        <w:jc w:val="both"/>
        <w:rPr>
          <w:rFonts w:ascii="Arial" w:hAnsi="Arial" w:cs="Arial"/>
          <w:bCs/>
          <w:szCs w:val="22"/>
        </w:rPr>
      </w:pPr>
      <w:r>
        <w:rPr>
          <w:rFonts w:ascii="Arial" w:hAnsi="Arial" w:cs="Arial"/>
          <w:bCs/>
          <w:szCs w:val="22"/>
        </w:rPr>
        <w:t xml:space="preserve">(3) </w:t>
      </w:r>
      <w:r w:rsidRPr="008868B2">
        <w:rPr>
          <w:rFonts w:ascii="Arial" w:hAnsi="Arial" w:cs="Arial"/>
          <w:bCs/>
          <w:szCs w:val="22"/>
        </w:rPr>
        <w:t>State Champi</w:t>
      </w:r>
      <w:r>
        <w:rPr>
          <w:rFonts w:ascii="Arial" w:hAnsi="Arial" w:cs="Arial"/>
          <w:bCs/>
          <w:szCs w:val="22"/>
        </w:rPr>
        <w:t>onship(s) Qualifying Standard:</w:t>
      </w:r>
      <w:r>
        <w:rPr>
          <w:rFonts w:ascii="Arial" w:hAnsi="Arial" w:cs="Arial"/>
          <w:bCs/>
          <w:szCs w:val="22"/>
        </w:rPr>
        <w:tab/>
      </w:r>
      <w:r w:rsidRPr="008868B2">
        <w:rPr>
          <w:rFonts w:ascii="Arial" w:hAnsi="Arial" w:cs="Arial"/>
          <w:bCs/>
          <w:szCs w:val="22"/>
        </w:rPr>
        <w:t xml:space="preserve">Equal to or </w:t>
      </w:r>
      <w:del w:id="115" w:author="Jan" w:date="2014-07-13T14:07:00Z">
        <w:r w:rsidRPr="008868B2" w:rsidDel="0047284E">
          <w:rPr>
            <w:rFonts w:ascii="Arial" w:hAnsi="Arial" w:cs="Arial"/>
            <w:bCs/>
            <w:szCs w:val="22"/>
          </w:rPr>
          <w:delText xml:space="preserve">Faster </w:delText>
        </w:r>
      </w:del>
      <w:ins w:id="116" w:author="Jan" w:date="2014-07-13T14:07:00Z">
        <w:r>
          <w:rPr>
            <w:rFonts w:ascii="Arial" w:hAnsi="Arial" w:cs="Arial"/>
            <w:bCs/>
            <w:szCs w:val="22"/>
          </w:rPr>
          <w:t>faster</w:t>
        </w:r>
        <w:r w:rsidRPr="008868B2">
          <w:rPr>
            <w:rFonts w:ascii="Arial" w:hAnsi="Arial" w:cs="Arial"/>
            <w:bCs/>
            <w:szCs w:val="22"/>
          </w:rPr>
          <w:t xml:space="preserve"> </w:t>
        </w:r>
      </w:ins>
      <w:r w:rsidRPr="008868B2">
        <w:rPr>
          <w:rFonts w:ascii="Arial" w:hAnsi="Arial" w:cs="Arial"/>
          <w:bCs/>
          <w:szCs w:val="22"/>
        </w:rPr>
        <w:t>than Q1</w:t>
      </w:r>
    </w:p>
    <w:p w:rsidR="0047284E" w:rsidRPr="008868B2" w:rsidRDefault="0047284E" w:rsidP="0047284E">
      <w:pPr>
        <w:ind w:left="5040" w:hanging="4680"/>
        <w:jc w:val="both"/>
        <w:rPr>
          <w:rFonts w:ascii="Arial" w:hAnsi="Arial" w:cs="Arial"/>
          <w:bCs/>
          <w:szCs w:val="22"/>
        </w:rPr>
      </w:pPr>
      <w:r w:rsidRPr="008868B2">
        <w:rPr>
          <w:rFonts w:ascii="Arial" w:hAnsi="Arial" w:cs="Arial"/>
          <w:bCs/>
          <w:szCs w:val="22"/>
        </w:rPr>
        <w:t>Junior Olympic Qualifying Standard:</w:t>
      </w:r>
      <w:r w:rsidRPr="008868B2">
        <w:rPr>
          <w:rFonts w:ascii="Arial" w:hAnsi="Arial" w:cs="Arial"/>
          <w:bCs/>
          <w:szCs w:val="22"/>
        </w:rPr>
        <w:tab/>
        <w:t>Equal to or faster than Q2 but slower than Q1</w:t>
      </w:r>
    </w:p>
    <w:p w:rsidR="0047284E" w:rsidRPr="008868B2" w:rsidRDefault="0047284E" w:rsidP="0047284E">
      <w:pPr>
        <w:ind w:firstLine="360"/>
        <w:jc w:val="both"/>
        <w:rPr>
          <w:rFonts w:ascii="Arial" w:hAnsi="Arial" w:cs="Arial"/>
          <w:bCs/>
          <w:szCs w:val="22"/>
        </w:rPr>
      </w:pPr>
      <w:r w:rsidRPr="008868B2">
        <w:rPr>
          <w:rFonts w:ascii="Arial" w:hAnsi="Arial" w:cs="Arial"/>
          <w:bCs/>
          <w:szCs w:val="22"/>
        </w:rPr>
        <w:t>District Meet(s) Qualifying Standard:</w:t>
      </w:r>
      <w:r w:rsidRPr="008868B2">
        <w:rPr>
          <w:rFonts w:ascii="Arial" w:hAnsi="Arial" w:cs="Arial"/>
          <w:bCs/>
          <w:szCs w:val="22"/>
        </w:rPr>
        <w:tab/>
      </w:r>
      <w:r w:rsidRPr="008868B2">
        <w:rPr>
          <w:rFonts w:ascii="Arial" w:hAnsi="Arial" w:cs="Arial"/>
          <w:bCs/>
          <w:szCs w:val="22"/>
        </w:rPr>
        <w:tab/>
      </w:r>
      <w:del w:id="117" w:author="Jan" w:date="2014-07-13T14:08:00Z">
        <w:r w:rsidRPr="008868B2" w:rsidDel="0047284E">
          <w:rPr>
            <w:rFonts w:ascii="Arial" w:hAnsi="Arial" w:cs="Arial"/>
            <w:bCs/>
            <w:szCs w:val="22"/>
          </w:rPr>
          <w:delText>Slower than Q3</w:delText>
        </w:r>
      </w:del>
      <w:ins w:id="118" w:author="Jan" w:date="2014-07-13T14:08:00Z">
        <w:r>
          <w:rPr>
            <w:rFonts w:ascii="Arial" w:hAnsi="Arial" w:cs="Arial"/>
            <w:bCs/>
            <w:szCs w:val="22"/>
          </w:rPr>
          <w:t>Equal to or faster than Q3, if such exists</w:t>
        </w:r>
      </w:ins>
      <w:ins w:id="119" w:author="Jan" w:date="2014-07-13T14:09:00Z">
        <w:r w:rsidR="00ED1A9C">
          <w:rPr>
            <w:rFonts w:ascii="Arial" w:hAnsi="Arial" w:cs="Arial"/>
            <w:bCs/>
            <w:szCs w:val="22"/>
          </w:rPr>
          <w:t>,</w:t>
        </w:r>
      </w:ins>
      <w:ins w:id="120" w:author="Jan" w:date="2014-07-13T14:08:00Z">
        <w:r>
          <w:rPr>
            <w:rFonts w:ascii="Arial" w:hAnsi="Arial" w:cs="Arial"/>
            <w:bCs/>
            <w:szCs w:val="22"/>
          </w:rPr>
          <w:t xml:space="preserve"> but slower than Q2</w:t>
        </w:r>
      </w:ins>
    </w:p>
    <w:p w:rsidR="0047284E" w:rsidRPr="00AF784D" w:rsidDel="00ED1A9C" w:rsidRDefault="0047284E" w:rsidP="0047284E">
      <w:pPr>
        <w:spacing w:before="120" w:after="120"/>
        <w:jc w:val="center"/>
        <w:rPr>
          <w:del w:id="121" w:author="Jan" w:date="2014-07-13T14:09:00Z"/>
          <w:rFonts w:asciiTheme="minorHAnsi" w:hAnsiTheme="minorHAnsi" w:cstheme="minorHAnsi"/>
          <w:b/>
        </w:rPr>
      </w:pPr>
      <w:bookmarkStart w:id="122" w:name="_Toc82313605"/>
      <w:bookmarkStart w:id="123" w:name="_Toc298441256"/>
      <w:del w:id="124" w:author="Jan" w:date="2014-07-13T14:09:00Z">
        <w:r w:rsidRPr="00AF784D" w:rsidDel="00ED1A9C">
          <w:rPr>
            <w:rFonts w:asciiTheme="minorHAnsi" w:hAnsiTheme="minorHAnsi" w:cstheme="minorHAnsi"/>
            <w:b/>
          </w:rPr>
          <w:delText>E. Amendment of Time Standards</w:delText>
        </w:r>
        <w:bookmarkEnd w:id="122"/>
        <w:bookmarkEnd w:id="123"/>
      </w:del>
    </w:p>
    <w:p w:rsidR="0047284E" w:rsidRPr="008868B2" w:rsidDel="00ED1A9C" w:rsidRDefault="0047284E" w:rsidP="0047284E">
      <w:pPr>
        <w:jc w:val="both"/>
        <w:rPr>
          <w:del w:id="125" w:author="Jan" w:date="2014-07-13T14:09:00Z"/>
          <w:rFonts w:ascii="Arial" w:hAnsi="Arial" w:cs="Arial"/>
          <w:szCs w:val="22"/>
        </w:rPr>
      </w:pPr>
      <w:del w:id="126" w:author="Jan" w:date="2014-07-13T14:09:00Z">
        <w:r w:rsidRPr="008868B2" w:rsidDel="00ED1A9C">
          <w:rPr>
            <w:rFonts w:ascii="Arial" w:hAnsi="Arial" w:cs="Arial"/>
            <w:szCs w:val="22"/>
          </w:rPr>
          <w:delText xml:space="preserve">Any changes to existing Q1, Q2, Q3, A, B, or C time standards shall be made by the Technical Planning Committee ( See Bylaw 7.4.5) no later than the annual House of Delegates meeting and such changes if approved will take effect the </w:delText>
        </w:r>
        <w:r w:rsidRPr="00EA3193" w:rsidDel="00ED1A9C">
          <w:rPr>
            <w:rFonts w:ascii="Arial" w:hAnsi="Arial" w:cs="Arial"/>
            <w:szCs w:val="22"/>
          </w:rPr>
          <w:delText>following September 1 (approximately the beginning of the next short course season).</w:delText>
        </w:r>
        <w:r w:rsidRPr="008868B2" w:rsidDel="00ED1A9C">
          <w:rPr>
            <w:rFonts w:ascii="Arial" w:hAnsi="Arial" w:cs="Arial"/>
            <w:szCs w:val="22"/>
          </w:rPr>
          <w:delText xml:space="preserve"> </w:delText>
        </w:r>
      </w:del>
    </w:p>
    <w:p w:rsidR="00ED1A9C" w:rsidRDefault="001E4FA4" w:rsidP="001E4FA4">
      <w:pPr>
        <w:suppressLineNumbers/>
        <w:pBdr>
          <w:top w:val="single" w:sz="4" w:space="1" w:color="auto"/>
          <w:left w:val="single" w:sz="4" w:space="4" w:color="auto"/>
          <w:bottom w:val="single" w:sz="4" w:space="1" w:color="auto"/>
          <w:right w:val="single" w:sz="4" w:space="4" w:color="auto"/>
        </w:pBdr>
        <w:spacing w:before="240" w:line="480" w:lineRule="auto"/>
        <w:jc w:val="both"/>
      </w:pPr>
      <w:r>
        <w:t>R-</w:t>
      </w:r>
      <w:r w:rsidR="00ED1A9C">
        <w:t>3 ACTION:  Adopted     Defeated     Adopted/Amended    Tabled    Postponed    Pulled</w:t>
      </w:r>
    </w:p>
    <w:p w:rsidR="00ED1A9C" w:rsidRPr="00D90A77" w:rsidRDefault="00ED1A9C" w:rsidP="00ED1A9C">
      <w:pPr>
        <w:pStyle w:val="ListParagraph"/>
        <w:spacing w:line="240" w:lineRule="auto"/>
        <w:ind w:left="0"/>
        <w:contextualSpacing w:val="0"/>
        <w:jc w:val="both"/>
      </w:pPr>
      <w:r w:rsidRPr="00D90A77">
        <w:rPr>
          <w:b/>
        </w:rPr>
        <w:t>Location:</w:t>
      </w:r>
      <w:r>
        <w:rPr>
          <w:b/>
        </w:rPr>
        <w:t xml:space="preserve"> </w:t>
      </w:r>
      <w:r>
        <w:t>Pages 17</w:t>
      </w:r>
      <w:r w:rsidR="001E4FA4">
        <w:t xml:space="preserve">, </w:t>
      </w:r>
      <w:r w:rsidR="001E4FA4" w:rsidRPr="001E4FA4">
        <w:rPr>
          <w:b/>
        </w:rPr>
        <w:t>Meet Announcements</w:t>
      </w:r>
    </w:p>
    <w:p w:rsidR="00ED1A9C" w:rsidRPr="00D90A77" w:rsidRDefault="00ED1A9C" w:rsidP="00ED1A9C">
      <w:pPr>
        <w:pStyle w:val="ListParagraph"/>
        <w:spacing w:line="240" w:lineRule="auto"/>
        <w:ind w:left="0"/>
        <w:contextualSpacing w:val="0"/>
        <w:jc w:val="both"/>
      </w:pPr>
      <w:r w:rsidRPr="00D90A77">
        <w:rPr>
          <w:b/>
        </w:rPr>
        <w:t>Proposed by:</w:t>
      </w:r>
      <w:r>
        <w:rPr>
          <w:b/>
        </w:rPr>
        <w:t xml:space="preserve"> </w:t>
      </w:r>
      <w:r>
        <w:t>Joe McBratnie</w:t>
      </w:r>
    </w:p>
    <w:p w:rsidR="00ED1A9C" w:rsidRDefault="00ED1A9C" w:rsidP="00ED1A9C">
      <w:pPr>
        <w:pStyle w:val="ListParagraph"/>
        <w:spacing w:line="240" w:lineRule="auto"/>
        <w:ind w:left="0"/>
        <w:contextualSpacing w:val="0"/>
        <w:jc w:val="both"/>
      </w:pPr>
      <w:r w:rsidRPr="00D90A77">
        <w:rPr>
          <w:b/>
        </w:rPr>
        <w:t>Purpose / Rationale:</w:t>
      </w:r>
      <w:r>
        <w:rPr>
          <w:b/>
        </w:rPr>
        <w:t xml:space="preserve"> </w:t>
      </w:r>
      <w:r>
        <w:t>To clean up the Rules and Procedures document to reduce years of bloat and allow flexibility to allow the LSC to continue to meet the needs of its membership and grow.</w:t>
      </w:r>
    </w:p>
    <w:p w:rsidR="004E1EE3" w:rsidRPr="00D90A77" w:rsidRDefault="004E1EE3" w:rsidP="00ED1A9C">
      <w:pPr>
        <w:pStyle w:val="ListParagraph"/>
        <w:spacing w:line="240" w:lineRule="auto"/>
        <w:ind w:left="0"/>
        <w:contextualSpacing w:val="0"/>
        <w:jc w:val="both"/>
      </w:pPr>
      <w:r>
        <w:rPr>
          <w:b/>
        </w:rPr>
        <w:t xml:space="preserve">Effective Date:  </w:t>
      </w:r>
      <w:r>
        <w:t>Immediately.</w:t>
      </w:r>
    </w:p>
    <w:p w:rsidR="00ED1A9C" w:rsidRDefault="00ED1A9C" w:rsidP="007118CF">
      <w:pPr>
        <w:tabs>
          <w:tab w:val="right" w:pos="10800"/>
        </w:tabs>
        <w:spacing w:line="240" w:lineRule="auto"/>
        <w:jc w:val="both"/>
      </w:pPr>
      <w:r w:rsidRPr="00D90A77">
        <w:rPr>
          <w:b/>
        </w:rPr>
        <w:t>Recommendation:</w:t>
      </w:r>
      <w:r>
        <w:rPr>
          <w:b/>
        </w:rPr>
        <w:t xml:space="preserve"> </w:t>
      </w:r>
      <w:r>
        <w:rPr>
          <w:i/>
        </w:rPr>
        <w:t xml:space="preserve">The MS Board of Directors </w:t>
      </w:r>
      <w:r w:rsidR="007118CF">
        <w:rPr>
          <w:i/>
        </w:rPr>
        <w:t>recommends</w:t>
      </w:r>
      <w:r w:rsidR="007118CF" w:rsidRPr="007118CF">
        <w:rPr>
          <w:i/>
          <w:u w:val="single"/>
        </w:rPr>
        <w:tab/>
      </w:r>
    </w:p>
    <w:p w:rsidR="00430360" w:rsidRPr="008868B2" w:rsidRDefault="00430360" w:rsidP="00430360">
      <w:pPr>
        <w:pStyle w:val="Heading2"/>
      </w:pPr>
      <w:bookmarkStart w:id="127" w:name="_Toc82313606"/>
      <w:bookmarkStart w:id="128" w:name="_Toc298441257"/>
      <w:r w:rsidRPr="008868B2">
        <w:t>Meet Announcements</w:t>
      </w:r>
      <w:bookmarkEnd w:id="127"/>
      <w:bookmarkEnd w:id="128"/>
    </w:p>
    <w:p w:rsidR="00430360" w:rsidRPr="00AF784D" w:rsidRDefault="00430360" w:rsidP="00430360">
      <w:pPr>
        <w:jc w:val="center"/>
        <w:rPr>
          <w:rFonts w:asciiTheme="minorHAnsi" w:hAnsiTheme="minorHAnsi" w:cstheme="minorHAnsi"/>
          <w:b/>
        </w:rPr>
      </w:pPr>
      <w:bookmarkStart w:id="129" w:name="_Toc82313607"/>
      <w:bookmarkStart w:id="130" w:name="_Toc298441258"/>
      <w:r w:rsidRPr="00AF784D">
        <w:rPr>
          <w:rFonts w:asciiTheme="minorHAnsi" w:hAnsiTheme="minorHAnsi" w:cstheme="minorHAnsi"/>
          <w:b/>
        </w:rPr>
        <w:t>A. General Information</w:t>
      </w:r>
      <w:bookmarkEnd w:id="129"/>
      <w:bookmarkEnd w:id="130"/>
    </w:p>
    <w:p w:rsidR="00430360" w:rsidRPr="008868B2" w:rsidRDefault="00430360" w:rsidP="00430360">
      <w:pPr>
        <w:spacing w:before="240"/>
        <w:jc w:val="both"/>
        <w:rPr>
          <w:rFonts w:ascii="Arial" w:hAnsi="Arial" w:cs="Arial"/>
          <w:szCs w:val="22"/>
        </w:rPr>
      </w:pPr>
      <w:r w:rsidRPr="008868B2">
        <w:rPr>
          <w:rFonts w:ascii="Arial" w:hAnsi="Arial" w:cs="Arial"/>
          <w:szCs w:val="22"/>
        </w:rPr>
        <w:t>The Meet Announcement is the document that announces the date, time, location, format and all relevant information surrounding the meet. It is originally submitted to the Program Operations Vice-Chair by the Meet Host as part of the sanctioning process. If a meet announcement procedure is in direct or indirect conflict with the official USA Swimming Rules and Regulations, the stated meet announcement procedure is null and void. All other stated procedures in the meet announcement shall govern the meet.</w:t>
      </w:r>
      <w:r w:rsidRPr="001F4F61">
        <w:rPr>
          <w:rFonts w:asciiTheme="minorHAnsi" w:hAnsiTheme="minorHAnsi" w:cstheme="minorHAnsi"/>
          <w:szCs w:val="22"/>
        </w:rPr>
        <w:t xml:space="preserve"> </w:t>
      </w:r>
      <w:r w:rsidRPr="008868B2">
        <w:rPr>
          <w:rFonts w:ascii="Arial" w:hAnsi="Arial" w:cs="Arial"/>
          <w:szCs w:val="22"/>
        </w:rPr>
        <w:t>Further procedures surrounding the submitting and transmittals of the Meet Announcement are detailed in the Program Operations Section of this manual.</w:t>
      </w:r>
    </w:p>
    <w:p w:rsidR="00430360" w:rsidRPr="00AF784D" w:rsidRDefault="00430360" w:rsidP="00430360">
      <w:pPr>
        <w:spacing w:before="120"/>
        <w:jc w:val="center"/>
        <w:rPr>
          <w:rFonts w:asciiTheme="minorHAnsi" w:hAnsiTheme="minorHAnsi" w:cstheme="minorHAnsi"/>
          <w:b/>
        </w:rPr>
      </w:pPr>
      <w:bookmarkStart w:id="131" w:name="_Toc82313608"/>
      <w:bookmarkStart w:id="132" w:name="_Toc298441259"/>
      <w:r w:rsidRPr="00AF784D">
        <w:rPr>
          <w:rFonts w:asciiTheme="minorHAnsi" w:hAnsiTheme="minorHAnsi" w:cstheme="minorHAnsi"/>
          <w:b/>
        </w:rPr>
        <w:t>B. Mandatory Use of Templates</w:t>
      </w:r>
      <w:bookmarkEnd w:id="131"/>
      <w:bookmarkEnd w:id="132"/>
    </w:p>
    <w:p w:rsidR="00430360" w:rsidRPr="00113C9B" w:rsidRDefault="00430360" w:rsidP="00430360">
      <w:pPr>
        <w:spacing w:before="240"/>
        <w:jc w:val="both"/>
        <w:rPr>
          <w:rFonts w:ascii="Arial" w:hAnsi="Arial" w:cs="Arial"/>
          <w:b/>
          <w:i/>
        </w:rPr>
      </w:pPr>
      <w:r>
        <w:rPr>
          <w:rFonts w:ascii="Arial" w:hAnsi="Arial" w:cs="Arial"/>
          <w:b/>
          <w:i/>
        </w:rPr>
        <w:lastRenderedPageBreak/>
        <w:t xml:space="preserve">1. Non State Championship Meets:  </w:t>
      </w:r>
      <w:r w:rsidRPr="008868B2">
        <w:rPr>
          <w:rFonts w:ascii="Arial" w:hAnsi="Arial" w:cs="Arial"/>
          <w:szCs w:val="22"/>
        </w:rPr>
        <w:t xml:space="preserve">In drafting the original meet announcement submitted to the </w:t>
      </w:r>
      <w:del w:id="133" w:author="Jan" w:date="2014-07-13T14:22:00Z">
        <w:r w:rsidRPr="008868B2" w:rsidDel="00430360">
          <w:rPr>
            <w:rFonts w:ascii="Arial" w:hAnsi="Arial" w:cs="Arial"/>
            <w:szCs w:val="22"/>
          </w:rPr>
          <w:delText xml:space="preserve">Program Operations Vice-Chair </w:delText>
        </w:r>
      </w:del>
      <w:ins w:id="134" w:author="Jan" w:date="2014-07-13T14:22:00Z">
        <w:r>
          <w:rPr>
            <w:rFonts w:ascii="Arial" w:hAnsi="Arial" w:cs="Arial"/>
            <w:szCs w:val="22"/>
          </w:rPr>
          <w:t xml:space="preserve">Sectioning Office </w:t>
        </w:r>
      </w:ins>
      <w:r w:rsidRPr="008868B2">
        <w:rPr>
          <w:rFonts w:ascii="Arial" w:hAnsi="Arial" w:cs="Arial"/>
          <w:szCs w:val="22"/>
        </w:rPr>
        <w:t xml:space="preserve">during the sanctioning process, the Meet </w:t>
      </w:r>
      <w:r>
        <w:rPr>
          <w:rFonts w:ascii="Arial" w:hAnsi="Arial" w:cs="Arial"/>
          <w:szCs w:val="22"/>
        </w:rPr>
        <w:t>Host must use the standardized Meet Announcement T</w:t>
      </w:r>
      <w:r w:rsidRPr="008868B2">
        <w:rPr>
          <w:rFonts w:ascii="Arial" w:hAnsi="Arial" w:cs="Arial"/>
          <w:szCs w:val="22"/>
        </w:rPr>
        <w:t xml:space="preserve">emplate </w:t>
      </w:r>
      <w:del w:id="135" w:author="Jan" w:date="2014-07-13T14:21:00Z">
        <w:r w:rsidRPr="008868B2" w:rsidDel="00430360">
          <w:rPr>
            <w:rFonts w:ascii="Arial" w:hAnsi="Arial" w:cs="Arial"/>
            <w:szCs w:val="22"/>
          </w:rPr>
          <w:delText xml:space="preserve">attached </w:delText>
        </w:r>
        <w:r w:rsidDel="00430360">
          <w:rPr>
            <w:rFonts w:ascii="Arial" w:hAnsi="Arial" w:cs="Arial"/>
            <w:szCs w:val="22"/>
          </w:rPr>
          <w:delText>to the Program Operations Division section of these Rules and Procedures as Appendix 3</w:delText>
        </w:r>
        <w:r w:rsidRPr="008868B2" w:rsidDel="00430360">
          <w:rPr>
            <w:rFonts w:ascii="Arial" w:hAnsi="Arial" w:cs="Arial"/>
            <w:szCs w:val="22"/>
          </w:rPr>
          <w:delText>.</w:delText>
        </w:r>
      </w:del>
      <w:ins w:id="136" w:author="Jan" w:date="2014-07-13T14:21:00Z">
        <w:r>
          <w:rPr>
            <w:rFonts w:ascii="Arial" w:hAnsi="Arial" w:cs="Arial"/>
            <w:szCs w:val="22"/>
          </w:rPr>
          <w:t xml:space="preserve">located on the Michigan Swimming </w:t>
        </w:r>
      </w:ins>
      <w:ins w:id="137" w:author="Jan" w:date="2014-07-13T14:22:00Z">
        <w:r>
          <w:rPr>
            <w:rFonts w:ascii="Arial" w:hAnsi="Arial" w:cs="Arial"/>
            <w:szCs w:val="22"/>
          </w:rPr>
          <w:t>Website</w:t>
        </w:r>
      </w:ins>
      <w:ins w:id="138" w:author="Jan" w:date="2014-07-13T14:21:00Z">
        <w:r>
          <w:rPr>
            <w:rFonts w:ascii="Arial" w:hAnsi="Arial" w:cs="Arial"/>
            <w:szCs w:val="22"/>
          </w:rPr>
          <w:t>.</w:t>
        </w:r>
      </w:ins>
    </w:p>
    <w:p w:rsidR="00430360" w:rsidRPr="0091260F" w:rsidRDefault="00430360" w:rsidP="00430360">
      <w:pPr>
        <w:spacing w:before="240"/>
        <w:jc w:val="both"/>
        <w:rPr>
          <w:rFonts w:ascii="Arial" w:hAnsi="Arial" w:cs="Arial"/>
          <w:b/>
          <w:i/>
        </w:rPr>
      </w:pPr>
      <w:r w:rsidRPr="0091260F">
        <w:rPr>
          <w:rFonts w:ascii="Arial" w:hAnsi="Arial" w:cs="Arial"/>
          <w:b/>
          <w:i/>
        </w:rPr>
        <w:t xml:space="preserve">2. </w:t>
      </w:r>
      <w:r>
        <w:rPr>
          <w:rFonts w:ascii="Arial" w:hAnsi="Arial" w:cs="Arial"/>
          <w:b/>
          <w:i/>
        </w:rPr>
        <w:t>All</w:t>
      </w:r>
      <w:r w:rsidRPr="0091260F">
        <w:rPr>
          <w:rFonts w:ascii="Arial" w:hAnsi="Arial" w:cs="Arial"/>
          <w:b/>
          <w:i/>
        </w:rPr>
        <w:t xml:space="preserve"> Championship Meets:  </w:t>
      </w:r>
      <w:r>
        <w:rPr>
          <w:rFonts w:ascii="Arial" w:hAnsi="Arial" w:cs="Arial"/>
          <w:szCs w:val="22"/>
        </w:rPr>
        <w:t xml:space="preserve">the meet announcements for all championship meets will be provided by the Program Operations Vice-Chair.  The meet host must use the standardized template for their meet.  </w:t>
      </w:r>
      <w:del w:id="139" w:author="Jan" w:date="2014-07-13T14:23:00Z">
        <w:r w:rsidDel="00430360">
          <w:rPr>
            <w:rFonts w:ascii="Arial" w:hAnsi="Arial" w:cs="Arial"/>
            <w:szCs w:val="22"/>
          </w:rPr>
          <w:delText>Championship meets include:  State Championships, Junior Olympic Championships and District Championships.</w:delText>
        </w:r>
      </w:del>
      <w:ins w:id="140" w:author="Jan" w:date="2014-07-13T14:23:00Z">
        <w:r>
          <w:rPr>
            <w:rFonts w:ascii="Arial" w:hAnsi="Arial" w:cs="Arial"/>
            <w:szCs w:val="22"/>
          </w:rPr>
          <w:t xml:space="preserve">  See Types of Meets C.</w:t>
        </w:r>
      </w:ins>
    </w:p>
    <w:p w:rsidR="00430360" w:rsidRPr="00113C9B" w:rsidRDefault="00430360" w:rsidP="00430360">
      <w:pPr>
        <w:spacing w:before="240"/>
        <w:jc w:val="both"/>
        <w:rPr>
          <w:rFonts w:ascii="Arial" w:hAnsi="Arial" w:cs="Arial"/>
          <w:b/>
        </w:rPr>
      </w:pPr>
      <w:r w:rsidRPr="0091260F">
        <w:rPr>
          <w:rFonts w:ascii="Arial" w:hAnsi="Arial" w:cs="Arial"/>
          <w:b/>
        </w:rPr>
        <w:t xml:space="preserve">3. Modifications or additions to the template language:  </w:t>
      </w:r>
      <w:r>
        <w:rPr>
          <w:rFonts w:ascii="Arial" w:hAnsi="Arial" w:cs="Arial"/>
          <w:szCs w:val="22"/>
        </w:rPr>
        <w:t xml:space="preserve">Not allowed unless specifically approved by the </w:t>
      </w:r>
      <w:del w:id="141" w:author="Jan" w:date="2014-07-13T14:24:00Z">
        <w:r w:rsidDel="00430360">
          <w:rPr>
            <w:rFonts w:ascii="Arial" w:hAnsi="Arial" w:cs="Arial"/>
            <w:szCs w:val="22"/>
          </w:rPr>
          <w:delText xml:space="preserve">Program Operations Vice-Chair </w:delText>
        </w:r>
      </w:del>
      <w:ins w:id="142" w:author="Jan" w:date="2014-07-13T14:24:00Z">
        <w:r>
          <w:rPr>
            <w:rFonts w:ascii="Arial" w:hAnsi="Arial" w:cs="Arial"/>
            <w:szCs w:val="22"/>
          </w:rPr>
          <w:t xml:space="preserve"> Sanctioning Office </w:t>
        </w:r>
      </w:ins>
      <w:r>
        <w:rPr>
          <w:rFonts w:ascii="Arial" w:hAnsi="Arial" w:cs="Arial"/>
          <w:szCs w:val="22"/>
        </w:rPr>
        <w:t>during the sanctioning process.</w:t>
      </w:r>
    </w:p>
    <w:p w:rsidR="00ED1A9C" w:rsidRDefault="001E4FA4" w:rsidP="001E4FA4">
      <w:pPr>
        <w:suppressLineNumbers/>
        <w:pBdr>
          <w:top w:val="single" w:sz="4" w:space="1" w:color="auto"/>
          <w:left w:val="single" w:sz="4" w:space="4" w:color="auto"/>
          <w:bottom w:val="single" w:sz="4" w:space="1" w:color="auto"/>
          <w:right w:val="single" w:sz="4" w:space="4" w:color="auto"/>
        </w:pBdr>
        <w:spacing w:line="480" w:lineRule="auto"/>
        <w:jc w:val="both"/>
      </w:pPr>
      <w:r>
        <w:t>R-</w:t>
      </w:r>
      <w:r w:rsidR="00ED1A9C">
        <w:t>4 ACTION:  Adopted     Defeated     Adopted/Amended    Tabled    Postponed    Pulled</w:t>
      </w:r>
    </w:p>
    <w:p w:rsidR="00ED1A9C" w:rsidRPr="00D90A77" w:rsidRDefault="00ED1A9C" w:rsidP="00ED1A9C">
      <w:pPr>
        <w:pStyle w:val="ListParagraph"/>
        <w:spacing w:line="240" w:lineRule="auto"/>
        <w:ind w:left="0"/>
        <w:contextualSpacing w:val="0"/>
        <w:jc w:val="both"/>
      </w:pPr>
      <w:r w:rsidRPr="00D90A77">
        <w:rPr>
          <w:b/>
        </w:rPr>
        <w:t>Location:</w:t>
      </w:r>
      <w:r>
        <w:rPr>
          <w:b/>
        </w:rPr>
        <w:t xml:space="preserve"> </w:t>
      </w:r>
      <w:r>
        <w:t xml:space="preserve">Pages </w:t>
      </w:r>
      <w:r w:rsidR="00430360">
        <w:t>20-21</w:t>
      </w:r>
    </w:p>
    <w:p w:rsidR="00ED1A9C" w:rsidRPr="00D90A77" w:rsidRDefault="00ED1A9C" w:rsidP="00ED1A9C">
      <w:pPr>
        <w:pStyle w:val="ListParagraph"/>
        <w:spacing w:line="240" w:lineRule="auto"/>
        <w:ind w:left="0"/>
        <w:contextualSpacing w:val="0"/>
        <w:jc w:val="both"/>
      </w:pPr>
      <w:r w:rsidRPr="00D90A77">
        <w:rPr>
          <w:b/>
        </w:rPr>
        <w:t>Proposed by:</w:t>
      </w:r>
      <w:r>
        <w:rPr>
          <w:b/>
        </w:rPr>
        <w:t xml:space="preserve"> </w:t>
      </w:r>
      <w:r>
        <w:t>Joe McBratnie</w:t>
      </w:r>
      <w:r w:rsidR="001E4FA4">
        <w:t xml:space="preserve">, </w:t>
      </w:r>
      <w:r w:rsidR="001E4FA4" w:rsidRPr="001E4FA4">
        <w:rPr>
          <w:b/>
        </w:rPr>
        <w:t>4-Hour Rule</w:t>
      </w:r>
    </w:p>
    <w:p w:rsidR="00ED1A9C" w:rsidRDefault="00ED1A9C" w:rsidP="00ED1A9C">
      <w:pPr>
        <w:pStyle w:val="ListParagraph"/>
        <w:spacing w:line="240" w:lineRule="auto"/>
        <w:ind w:left="0"/>
        <w:contextualSpacing w:val="0"/>
        <w:jc w:val="both"/>
      </w:pPr>
      <w:r w:rsidRPr="00D90A77">
        <w:rPr>
          <w:b/>
        </w:rPr>
        <w:t>Purpose / Rationale:</w:t>
      </w:r>
      <w:r>
        <w:rPr>
          <w:b/>
        </w:rPr>
        <w:t xml:space="preserve"> </w:t>
      </w:r>
      <w:r>
        <w:t>To clean up the Rules and Procedures document to reduce years of bloat and allow flexibility to allow the LSC to continue to meet the needs of its membership and grow.</w:t>
      </w:r>
    </w:p>
    <w:p w:rsidR="004E1EE3" w:rsidRPr="004E1EE3" w:rsidRDefault="004E1EE3" w:rsidP="00ED1A9C">
      <w:pPr>
        <w:pStyle w:val="ListParagraph"/>
        <w:spacing w:line="240" w:lineRule="auto"/>
        <w:ind w:left="0"/>
        <w:contextualSpacing w:val="0"/>
        <w:jc w:val="both"/>
      </w:pPr>
      <w:r>
        <w:rPr>
          <w:b/>
        </w:rPr>
        <w:t xml:space="preserve">Effective Date:  </w:t>
      </w:r>
      <w:r>
        <w:t>Immediately.</w:t>
      </w:r>
    </w:p>
    <w:p w:rsidR="00ED1A9C" w:rsidRDefault="00ED1A9C" w:rsidP="00CD41DE">
      <w:pPr>
        <w:tabs>
          <w:tab w:val="right" w:pos="10800"/>
        </w:tabs>
        <w:spacing w:line="240" w:lineRule="auto"/>
        <w:jc w:val="both"/>
      </w:pPr>
      <w:r w:rsidRPr="00D90A77">
        <w:rPr>
          <w:b/>
        </w:rPr>
        <w:t>Recommendation:</w:t>
      </w:r>
      <w:r>
        <w:rPr>
          <w:b/>
        </w:rPr>
        <w:t xml:space="preserve"> </w:t>
      </w:r>
      <w:r>
        <w:rPr>
          <w:i/>
        </w:rPr>
        <w:t xml:space="preserve">The MS Board of Directors </w:t>
      </w:r>
      <w:r w:rsidR="00CD41DE">
        <w:rPr>
          <w:i/>
        </w:rPr>
        <w:t>recommends</w:t>
      </w:r>
      <w:r w:rsidR="00CD41DE" w:rsidRPr="00CD41DE">
        <w:rPr>
          <w:i/>
          <w:u w:val="single"/>
        </w:rPr>
        <w:tab/>
      </w:r>
    </w:p>
    <w:p w:rsidR="00430360" w:rsidRPr="00AF784D" w:rsidRDefault="00430360" w:rsidP="00430360">
      <w:pPr>
        <w:jc w:val="center"/>
        <w:rPr>
          <w:rFonts w:asciiTheme="minorHAnsi" w:hAnsiTheme="minorHAnsi" w:cstheme="minorHAnsi"/>
          <w:b/>
        </w:rPr>
      </w:pPr>
      <w:bookmarkStart w:id="143" w:name="_Toc298441269"/>
      <w:bookmarkStart w:id="144" w:name="_Toc82313617"/>
      <w:r w:rsidRPr="00AF784D">
        <w:rPr>
          <w:rFonts w:asciiTheme="minorHAnsi" w:hAnsiTheme="minorHAnsi" w:cstheme="minorHAnsi"/>
          <w:b/>
        </w:rPr>
        <w:t>I. Four Hour Rule</w:t>
      </w:r>
      <w:bookmarkEnd w:id="143"/>
    </w:p>
    <w:p w:rsidR="00430360" w:rsidRPr="008868B2" w:rsidRDefault="00430360" w:rsidP="00430360">
      <w:pPr>
        <w:spacing w:before="240"/>
        <w:jc w:val="both"/>
        <w:rPr>
          <w:rFonts w:ascii="Arial" w:hAnsi="Arial" w:cs="Arial"/>
          <w:szCs w:val="22"/>
        </w:rPr>
      </w:pPr>
      <w:r>
        <w:rPr>
          <w:rFonts w:ascii="Arial" w:hAnsi="Arial" w:cs="Arial"/>
          <w:szCs w:val="22"/>
        </w:rPr>
        <w:t>Any</w:t>
      </w:r>
      <w:r w:rsidRPr="008868B2">
        <w:rPr>
          <w:rFonts w:ascii="Arial" w:hAnsi="Arial" w:cs="Arial"/>
          <w:szCs w:val="22"/>
        </w:rPr>
        <w:t xml:space="preserve"> Michigan Swimming meet</w:t>
      </w:r>
      <w:r>
        <w:rPr>
          <w:rFonts w:ascii="Arial" w:hAnsi="Arial" w:cs="Arial"/>
          <w:szCs w:val="22"/>
        </w:rPr>
        <w:t xml:space="preserve"> sessions</w:t>
      </w:r>
      <w:r w:rsidRPr="008868B2">
        <w:rPr>
          <w:rFonts w:ascii="Arial" w:hAnsi="Arial" w:cs="Arial"/>
          <w:szCs w:val="22"/>
        </w:rPr>
        <w:t xml:space="preserve"> </w:t>
      </w:r>
      <w:r>
        <w:rPr>
          <w:rFonts w:ascii="Arial" w:hAnsi="Arial" w:cs="Arial"/>
          <w:szCs w:val="22"/>
        </w:rPr>
        <w:t xml:space="preserve">which include events for swimmers 12 years and younger </w:t>
      </w:r>
      <w:r w:rsidRPr="008868B2">
        <w:rPr>
          <w:rFonts w:ascii="Arial" w:hAnsi="Arial" w:cs="Arial"/>
          <w:szCs w:val="22"/>
        </w:rPr>
        <w:t>shall be conducted using the following rules (</w:t>
      </w:r>
      <w:del w:id="145" w:author="Jan" w:date="2014-07-13T14:31:00Z">
        <w:r w:rsidRPr="008868B2" w:rsidDel="001E4601">
          <w:rPr>
            <w:rFonts w:ascii="Arial" w:hAnsi="Arial" w:cs="Arial"/>
            <w:szCs w:val="22"/>
          </w:rPr>
          <w:delText>except for the State Championship Meets, District Championships and Junior Olympic</w:delText>
        </w:r>
        <w:r w:rsidDel="001E4601">
          <w:rPr>
            <w:rFonts w:ascii="Arial" w:hAnsi="Arial" w:cs="Arial"/>
            <w:szCs w:val="22"/>
          </w:rPr>
          <w:delText xml:space="preserve"> Championships</w:delText>
        </w:r>
        <w:r w:rsidRPr="008868B2" w:rsidDel="001E4601">
          <w:rPr>
            <w:rFonts w:ascii="Arial" w:hAnsi="Arial" w:cs="Arial"/>
            <w:szCs w:val="22"/>
          </w:rPr>
          <w:delText>)</w:delText>
        </w:r>
        <w:r w:rsidDel="001E4601">
          <w:rPr>
            <w:rFonts w:ascii="Arial" w:hAnsi="Arial" w:cs="Arial"/>
            <w:szCs w:val="22"/>
          </w:rPr>
          <w:delText>—</w:delText>
        </w:r>
      </w:del>
      <w:r>
        <w:rPr>
          <w:rFonts w:ascii="Arial" w:hAnsi="Arial" w:cs="Arial"/>
          <w:szCs w:val="22"/>
        </w:rPr>
        <w:t>See USA-S Rule 205.3.1F</w:t>
      </w:r>
      <w:ins w:id="146" w:author="Jan" w:date="2014-07-13T14:31:00Z">
        <w:r w:rsidR="001E4601">
          <w:rPr>
            <w:rFonts w:ascii="Arial" w:hAnsi="Arial" w:cs="Arial"/>
            <w:szCs w:val="22"/>
          </w:rPr>
          <w:t>)</w:t>
        </w:r>
      </w:ins>
      <w:r w:rsidRPr="008868B2">
        <w:rPr>
          <w:rFonts w:ascii="Arial" w:hAnsi="Arial" w:cs="Arial"/>
          <w:szCs w:val="22"/>
        </w:rPr>
        <w:t>. Entries are to be accepted on a first come first serve basis until the maximum session time limits as stated below are met. Entries will be accepted by email date code or mail date code and processed only when the hard copies are received with payment. No entries are to be accepted after the maximum time limits are met. Guidelines commonly referred to as “Numbers of splashes” are not to be used in accepting entries.</w:t>
      </w:r>
    </w:p>
    <w:p w:rsidR="00430360" w:rsidRPr="008868B2" w:rsidRDefault="00430360" w:rsidP="00430360">
      <w:pPr>
        <w:spacing w:before="240"/>
        <w:jc w:val="both"/>
        <w:rPr>
          <w:rFonts w:ascii="Arial" w:hAnsi="Arial" w:cs="Arial"/>
          <w:szCs w:val="22"/>
        </w:rPr>
      </w:pPr>
      <w:r w:rsidRPr="00284176">
        <w:rPr>
          <w:rFonts w:ascii="Arial" w:hAnsi="Arial" w:cs="Arial"/>
          <w:b/>
          <w:szCs w:val="22"/>
        </w:rPr>
        <w:t>1. All Timed Finals meets shall be no more than four hours (4</w:t>
      </w:r>
      <w:r>
        <w:rPr>
          <w:rFonts w:ascii="Arial" w:hAnsi="Arial" w:cs="Arial"/>
          <w:b/>
          <w:szCs w:val="22"/>
        </w:rPr>
        <w:t xml:space="preserve"> hours</w:t>
      </w:r>
      <w:r w:rsidRPr="00284176">
        <w:rPr>
          <w:rFonts w:ascii="Arial" w:hAnsi="Arial" w:cs="Arial"/>
          <w:b/>
          <w:szCs w:val="22"/>
        </w:rPr>
        <w:t>) per session</w:t>
      </w:r>
      <w:r w:rsidRPr="008868B2">
        <w:rPr>
          <w:rFonts w:ascii="Arial" w:hAnsi="Arial" w:cs="Arial"/>
          <w:szCs w:val="22"/>
        </w:rPr>
        <w:t>, excluding warm-ups.</w:t>
      </w:r>
    </w:p>
    <w:p w:rsidR="00430360" w:rsidRPr="008868B2" w:rsidRDefault="00430360" w:rsidP="00430360">
      <w:pPr>
        <w:spacing w:before="240"/>
        <w:jc w:val="both"/>
        <w:rPr>
          <w:rFonts w:ascii="Arial" w:hAnsi="Arial" w:cs="Arial"/>
          <w:szCs w:val="22"/>
        </w:rPr>
      </w:pPr>
      <w:r w:rsidRPr="00284176">
        <w:rPr>
          <w:rFonts w:ascii="Arial" w:hAnsi="Arial" w:cs="Arial"/>
          <w:b/>
          <w:szCs w:val="22"/>
        </w:rPr>
        <w:t>2. All Prelim / Finals meets shall be no more than eight (8:00) hours per day</w:t>
      </w:r>
      <w:r w:rsidRPr="008868B2">
        <w:rPr>
          <w:rFonts w:ascii="Arial" w:hAnsi="Arial" w:cs="Arial"/>
          <w:szCs w:val="22"/>
        </w:rPr>
        <w:t xml:space="preserve">, excluding warm-ups. These meets may have any combination of session lengths so long as the eight hours per day </w:t>
      </w:r>
      <w:r w:rsidRPr="008868B2">
        <w:rPr>
          <w:rFonts w:ascii="Arial" w:hAnsi="Arial" w:cs="Arial"/>
          <w:szCs w:val="22"/>
        </w:rPr>
        <w:lastRenderedPageBreak/>
        <w:t>limit is not exceeded. This means that a preliminary session might last five hours but the finals session must then be completed within three hours (for a maximum total of eight hours per day).</w:t>
      </w:r>
    </w:p>
    <w:p w:rsidR="00430360" w:rsidRPr="008868B2" w:rsidRDefault="00430360" w:rsidP="00430360">
      <w:pPr>
        <w:spacing w:before="240"/>
        <w:jc w:val="both"/>
        <w:rPr>
          <w:rFonts w:ascii="Arial" w:hAnsi="Arial" w:cs="Arial"/>
          <w:szCs w:val="22"/>
        </w:rPr>
      </w:pPr>
      <w:r w:rsidRPr="00284176">
        <w:rPr>
          <w:rFonts w:ascii="Arial" w:hAnsi="Arial" w:cs="Arial"/>
          <w:b/>
          <w:szCs w:val="22"/>
        </w:rPr>
        <w:t>3. In the event that the meet format is a combination</w:t>
      </w:r>
      <w:r w:rsidRPr="008868B2">
        <w:rPr>
          <w:rFonts w:ascii="Arial" w:hAnsi="Arial" w:cs="Arial"/>
          <w:szCs w:val="22"/>
        </w:rPr>
        <w:t xml:space="preserve"> of a Prelim/Final meet and a Timed Final Meet, both 1 and 2 above apply. This means that the Prelim-Finals portion of the meet needs to be completed within eight (8:00) combined hours for the two sessions. The timed final session must complete within the four (4:00) hours per session. In this meet format the total sessions, excluding warm-ups, shall be no longer than 12 hours and shall not go past 10:00 PM.</w:t>
      </w:r>
    </w:p>
    <w:p w:rsidR="00430360" w:rsidRPr="008868B2" w:rsidRDefault="00430360" w:rsidP="00430360">
      <w:pPr>
        <w:spacing w:before="240"/>
        <w:jc w:val="both"/>
        <w:rPr>
          <w:rFonts w:ascii="Arial" w:hAnsi="Arial" w:cs="Arial"/>
          <w:szCs w:val="22"/>
        </w:rPr>
      </w:pPr>
      <w:r w:rsidRPr="00284176">
        <w:rPr>
          <w:rFonts w:ascii="Arial" w:hAnsi="Arial" w:cs="Arial"/>
          <w:b/>
          <w:szCs w:val="22"/>
        </w:rPr>
        <w:t xml:space="preserve">4. These guidelines do not apply to </w:t>
      </w:r>
      <w:r>
        <w:rPr>
          <w:rFonts w:ascii="Arial" w:hAnsi="Arial" w:cs="Arial"/>
          <w:b/>
          <w:szCs w:val="22"/>
        </w:rPr>
        <w:t>Championship Meets</w:t>
      </w:r>
      <w:r w:rsidRPr="008868B2">
        <w:rPr>
          <w:rFonts w:ascii="Arial" w:hAnsi="Arial" w:cs="Arial"/>
          <w:szCs w:val="22"/>
        </w:rPr>
        <w:t xml:space="preserve"> where all qualified swimmers shall be allowed to swim regardless of the length of the sessions. </w:t>
      </w:r>
    </w:p>
    <w:p w:rsidR="00430360" w:rsidRPr="008868B2" w:rsidRDefault="00430360" w:rsidP="00430360">
      <w:pPr>
        <w:spacing w:before="240"/>
        <w:jc w:val="both"/>
        <w:rPr>
          <w:rFonts w:ascii="Arial" w:hAnsi="Arial" w:cs="Arial"/>
          <w:szCs w:val="22"/>
        </w:rPr>
      </w:pPr>
      <w:r w:rsidRPr="00284176">
        <w:rPr>
          <w:rFonts w:ascii="Arial" w:hAnsi="Arial" w:cs="Arial"/>
          <w:b/>
          <w:szCs w:val="22"/>
        </w:rPr>
        <w:t>5. When establishing the sessions</w:t>
      </w:r>
      <w:r w:rsidRPr="008868B2">
        <w:rPr>
          <w:rFonts w:ascii="Arial" w:hAnsi="Arial" w:cs="Arial"/>
          <w:szCs w:val="22"/>
        </w:rPr>
        <w:t xml:space="preserve"> for a meet, use the following:</w:t>
      </w:r>
    </w:p>
    <w:p w:rsidR="00430360" w:rsidRPr="008868B2" w:rsidRDefault="00430360" w:rsidP="00430360">
      <w:pPr>
        <w:spacing w:before="240"/>
        <w:ind w:left="720"/>
        <w:jc w:val="both"/>
        <w:rPr>
          <w:rFonts w:ascii="Arial" w:hAnsi="Arial" w:cs="Arial"/>
          <w:szCs w:val="22"/>
        </w:rPr>
      </w:pPr>
      <w:r w:rsidRPr="008868B2">
        <w:rPr>
          <w:rFonts w:ascii="Arial" w:hAnsi="Arial" w:cs="Arial"/>
          <w:szCs w:val="22"/>
        </w:rPr>
        <w:t>a. For sessions with events for swimmers 11&amp;O, 15 second heat intervals with +15 seconds for backstroke are the minimum heat intervals to be used. If there are events that require the moving of timers, e.g. 50M Freestyle, insert breaks into the session timeline. Three (3) to five (5) minutes is suggested.</w:t>
      </w:r>
    </w:p>
    <w:p w:rsidR="00430360" w:rsidRPr="008868B2" w:rsidRDefault="00430360" w:rsidP="00430360">
      <w:pPr>
        <w:spacing w:before="240"/>
        <w:ind w:left="720"/>
        <w:jc w:val="both"/>
        <w:rPr>
          <w:rFonts w:ascii="Arial" w:hAnsi="Arial" w:cs="Arial"/>
          <w:szCs w:val="22"/>
        </w:rPr>
      </w:pPr>
      <w:r w:rsidRPr="008868B2">
        <w:rPr>
          <w:rFonts w:ascii="Arial" w:hAnsi="Arial" w:cs="Arial"/>
          <w:szCs w:val="22"/>
        </w:rPr>
        <w:t xml:space="preserve">b. For sessions with events for swimmers 10&amp;U, </w:t>
      </w:r>
      <w:r>
        <w:rPr>
          <w:rFonts w:ascii="Arial" w:hAnsi="Arial" w:cs="Arial"/>
          <w:szCs w:val="22"/>
        </w:rPr>
        <w:t>20</w:t>
      </w:r>
      <w:r w:rsidRPr="008868B2">
        <w:rPr>
          <w:rFonts w:ascii="Arial" w:hAnsi="Arial" w:cs="Arial"/>
          <w:szCs w:val="22"/>
        </w:rPr>
        <w:t xml:space="preserve"> second heat intervals with +15 seconds for backstroke are to be used. By using this heat interval, it takes into account over water starts and the movement of timers, i.e. 25y and 50M events. </w:t>
      </w:r>
    </w:p>
    <w:p w:rsidR="00430360" w:rsidRPr="008868B2" w:rsidRDefault="00430360" w:rsidP="00430360">
      <w:pPr>
        <w:spacing w:before="240"/>
        <w:ind w:left="720"/>
        <w:jc w:val="both"/>
        <w:rPr>
          <w:rFonts w:ascii="Arial" w:hAnsi="Arial" w:cs="Arial"/>
          <w:szCs w:val="22"/>
        </w:rPr>
      </w:pPr>
      <w:r w:rsidRPr="008868B2">
        <w:rPr>
          <w:rFonts w:ascii="Arial" w:hAnsi="Arial" w:cs="Arial"/>
          <w:szCs w:val="22"/>
        </w:rPr>
        <w:t>c. When evaluating entries for compliance with this rule, the sessions MUST be SEEDED.</w:t>
      </w:r>
    </w:p>
    <w:p w:rsidR="00430360" w:rsidRPr="008868B2" w:rsidRDefault="00430360" w:rsidP="00430360">
      <w:pPr>
        <w:spacing w:before="240"/>
        <w:ind w:left="720"/>
        <w:jc w:val="both"/>
        <w:rPr>
          <w:rFonts w:ascii="Arial" w:hAnsi="Arial" w:cs="Arial"/>
          <w:szCs w:val="22"/>
        </w:rPr>
      </w:pPr>
      <w:r w:rsidRPr="008868B2">
        <w:rPr>
          <w:rFonts w:ascii="Arial" w:hAnsi="Arial" w:cs="Arial"/>
          <w:szCs w:val="22"/>
        </w:rPr>
        <w:t>d. The intervals stated above are minimums and host clubs may use longer intervals. The requirements of paragraphs 1, 2, and 3 must be met.</w:t>
      </w:r>
    </w:p>
    <w:p w:rsidR="00430360" w:rsidRPr="00284176" w:rsidRDefault="00430360" w:rsidP="00430360">
      <w:pPr>
        <w:spacing w:before="240" w:after="240"/>
        <w:jc w:val="both"/>
        <w:rPr>
          <w:rFonts w:ascii="Arial" w:hAnsi="Arial" w:cs="Arial"/>
          <w:b/>
          <w:szCs w:val="22"/>
        </w:rPr>
      </w:pPr>
      <w:r w:rsidRPr="00284176">
        <w:rPr>
          <w:rFonts w:ascii="Arial" w:hAnsi="Arial" w:cs="Arial"/>
          <w:b/>
          <w:szCs w:val="22"/>
        </w:rPr>
        <w:t>6. Reporting</w:t>
      </w:r>
    </w:p>
    <w:p w:rsidR="00430360" w:rsidRPr="00AF6AB2" w:rsidRDefault="00430360" w:rsidP="00430360">
      <w:pPr>
        <w:ind w:left="720"/>
        <w:jc w:val="both"/>
        <w:rPr>
          <w:rFonts w:cs="Verdana"/>
          <w:sz w:val="19"/>
          <w:szCs w:val="19"/>
        </w:rPr>
      </w:pPr>
      <w:r w:rsidRPr="008868B2">
        <w:rPr>
          <w:rFonts w:ascii="Arial" w:hAnsi="Arial" w:cs="Arial"/>
          <w:szCs w:val="22"/>
        </w:rPr>
        <w:t xml:space="preserve">a. Within two calendar days </w:t>
      </w:r>
      <w:r>
        <w:rPr>
          <w:rFonts w:ascii="Arial" w:hAnsi="Arial" w:cs="Arial"/>
          <w:szCs w:val="22"/>
        </w:rPr>
        <w:t>after</w:t>
      </w:r>
      <w:r w:rsidRPr="008868B2">
        <w:rPr>
          <w:rFonts w:ascii="Arial" w:hAnsi="Arial" w:cs="Arial"/>
          <w:szCs w:val="22"/>
        </w:rPr>
        <w:t xml:space="preserve"> the entry closure date as specified in the meet packet, the meet host must e-mail the</w:t>
      </w:r>
      <w:r w:rsidRPr="00AF6AB2">
        <w:rPr>
          <w:rFonts w:cs="Verdana"/>
          <w:sz w:val="19"/>
          <w:szCs w:val="19"/>
        </w:rPr>
        <w:t xml:space="preserve"> </w:t>
      </w:r>
      <w:r w:rsidRPr="00A82D1F">
        <w:rPr>
          <w:rFonts w:asciiTheme="minorHAnsi" w:hAnsiTheme="minorHAnsi" w:cstheme="minorHAnsi"/>
          <w:szCs w:val="22"/>
        </w:rPr>
        <w:t>seeded electronic meet management backup file from any program approved by USA Swimming, Inc. These files shall be sent to the Michigan Swimming Office (Meet &amp; Sanctioning Chair and the Registration Chair) and to the Vice-Chair of Program Operations to verify compliance with this rule.</w:t>
      </w:r>
    </w:p>
    <w:p w:rsidR="00430360" w:rsidRPr="008868B2" w:rsidRDefault="00430360" w:rsidP="00430360">
      <w:pPr>
        <w:spacing w:before="240"/>
        <w:ind w:left="720"/>
        <w:jc w:val="both"/>
        <w:rPr>
          <w:rFonts w:ascii="Arial" w:hAnsi="Arial" w:cs="Arial"/>
          <w:szCs w:val="22"/>
        </w:rPr>
      </w:pPr>
      <w:r w:rsidRPr="008868B2">
        <w:rPr>
          <w:rFonts w:ascii="Arial" w:hAnsi="Arial" w:cs="Arial"/>
          <w:szCs w:val="22"/>
        </w:rPr>
        <w:t>b. After the entry closure date, NO additional entries may be taken, other than deck entries and time trials as specified in the meet packet.</w:t>
      </w:r>
    </w:p>
    <w:p w:rsidR="00430360" w:rsidRPr="008868B2" w:rsidRDefault="00430360" w:rsidP="00430360">
      <w:pPr>
        <w:spacing w:before="240"/>
        <w:jc w:val="both"/>
        <w:rPr>
          <w:rFonts w:ascii="Arial" w:hAnsi="Arial" w:cs="Arial"/>
          <w:bCs/>
          <w:szCs w:val="22"/>
        </w:rPr>
      </w:pPr>
      <w:r w:rsidRPr="00284176">
        <w:rPr>
          <w:rFonts w:ascii="Arial" w:hAnsi="Arial" w:cs="Arial"/>
          <w:b/>
          <w:szCs w:val="22"/>
        </w:rPr>
        <w:t xml:space="preserve">7. </w:t>
      </w:r>
      <w:r w:rsidRPr="00284176">
        <w:rPr>
          <w:rFonts w:ascii="Arial" w:hAnsi="Arial" w:cs="Arial"/>
          <w:b/>
          <w:bCs/>
          <w:szCs w:val="22"/>
        </w:rPr>
        <w:t>Sanctions/Penalties</w:t>
      </w:r>
    </w:p>
    <w:p w:rsidR="00430360" w:rsidRPr="008868B2" w:rsidRDefault="00430360" w:rsidP="00430360">
      <w:pPr>
        <w:spacing w:before="240"/>
        <w:ind w:left="720"/>
        <w:jc w:val="both"/>
        <w:rPr>
          <w:rFonts w:ascii="Arial" w:hAnsi="Arial" w:cs="Arial"/>
          <w:szCs w:val="22"/>
        </w:rPr>
      </w:pPr>
      <w:proofErr w:type="gramStart"/>
      <w:r w:rsidRPr="00284176">
        <w:rPr>
          <w:rFonts w:ascii="Arial" w:hAnsi="Arial" w:cs="Arial"/>
          <w:b/>
          <w:szCs w:val="22"/>
        </w:rPr>
        <w:t>a.</w:t>
      </w:r>
      <w:r>
        <w:rPr>
          <w:rFonts w:ascii="Arial" w:hAnsi="Arial" w:cs="Arial"/>
          <w:szCs w:val="22"/>
        </w:rPr>
        <w:t xml:space="preserve"> Michigan</w:t>
      </w:r>
      <w:proofErr w:type="gramEnd"/>
      <w:r>
        <w:rPr>
          <w:rFonts w:ascii="Arial" w:hAnsi="Arial" w:cs="Arial"/>
          <w:szCs w:val="22"/>
        </w:rPr>
        <w:t xml:space="preserve"> Swimming will accept a back-up file which provides a timeline of up to 4 hours and 24 minutes. Any backup file submitted over 4 hours but less than or equal to 4 hours and 24 </w:t>
      </w:r>
      <w:r>
        <w:rPr>
          <w:rFonts w:ascii="Arial" w:hAnsi="Arial" w:cs="Arial"/>
          <w:szCs w:val="22"/>
        </w:rPr>
        <w:lastRenderedPageBreak/>
        <w:t>minutes will not incur a penalty if the actual elapsed time of the meet is less than 4 hours; however, if the actual elapsed time runs more than 4 hours or if the pre-meet backup file is over 4 hours and 24 minutes there will be a penalty. Any backup file submitted in which the time line is less than 4 hours and the actual time of the meet is longer than 4 hours will not be penalized. The penalties are as follows:</w:t>
      </w:r>
    </w:p>
    <w:p w:rsidR="00430360" w:rsidRPr="008868B2" w:rsidRDefault="00430360" w:rsidP="00430360">
      <w:pPr>
        <w:spacing w:before="240"/>
        <w:ind w:left="1440"/>
        <w:jc w:val="both"/>
        <w:rPr>
          <w:rFonts w:ascii="Arial" w:hAnsi="Arial" w:cs="Arial"/>
          <w:szCs w:val="22"/>
        </w:rPr>
      </w:pPr>
      <w:r w:rsidRPr="008868B2">
        <w:rPr>
          <w:rFonts w:ascii="Arial" w:hAnsi="Arial" w:cs="Arial"/>
          <w:szCs w:val="22"/>
        </w:rPr>
        <w:t>(1) FIRST OFFENSE: The host club is fined a $500 per session.</w:t>
      </w:r>
    </w:p>
    <w:p w:rsidR="00430360" w:rsidRPr="008868B2" w:rsidRDefault="00430360" w:rsidP="00430360">
      <w:pPr>
        <w:spacing w:before="240"/>
        <w:ind w:left="1440"/>
        <w:jc w:val="both"/>
        <w:rPr>
          <w:rFonts w:ascii="Arial" w:hAnsi="Arial" w:cs="Arial"/>
          <w:szCs w:val="22"/>
        </w:rPr>
      </w:pPr>
      <w:r w:rsidRPr="008868B2">
        <w:rPr>
          <w:rFonts w:ascii="Arial" w:hAnsi="Arial" w:cs="Arial"/>
          <w:szCs w:val="22"/>
        </w:rPr>
        <w:t>(2) SECOND OFFENSE: The host club is fined $750 per session and the host club may be barred, by a vote of the Board of Directors, from hosting a meet or meets for the rest of the season (includes either Short or Long Course or both).</w:t>
      </w:r>
    </w:p>
    <w:p w:rsidR="00430360" w:rsidRPr="008868B2" w:rsidRDefault="00430360" w:rsidP="00430360">
      <w:pPr>
        <w:spacing w:before="240"/>
        <w:ind w:left="1440"/>
        <w:jc w:val="both"/>
        <w:rPr>
          <w:rFonts w:ascii="Arial" w:hAnsi="Arial" w:cs="Arial"/>
          <w:szCs w:val="22"/>
        </w:rPr>
      </w:pPr>
      <w:r w:rsidRPr="008868B2">
        <w:rPr>
          <w:rFonts w:ascii="Arial" w:hAnsi="Arial" w:cs="Arial"/>
          <w:szCs w:val="22"/>
        </w:rPr>
        <w:t>(3) THIRD OFFENSE: The host club is fined $1</w:t>
      </w:r>
      <w:r>
        <w:rPr>
          <w:rFonts w:ascii="Arial" w:hAnsi="Arial" w:cs="Arial"/>
          <w:szCs w:val="22"/>
        </w:rPr>
        <w:t>,</w:t>
      </w:r>
      <w:r w:rsidRPr="008868B2">
        <w:rPr>
          <w:rFonts w:ascii="Arial" w:hAnsi="Arial" w:cs="Arial"/>
          <w:szCs w:val="22"/>
        </w:rPr>
        <w:t>000 per session and the host club may be barred from hosting a meet or meets for up to two full seasons (includes either Short or Long Course or both) by a vote of the Board of Directors.</w:t>
      </w:r>
    </w:p>
    <w:p w:rsidR="00430360" w:rsidRPr="008868B2" w:rsidRDefault="00430360" w:rsidP="00430360">
      <w:pPr>
        <w:spacing w:before="240"/>
        <w:ind w:left="1440"/>
        <w:jc w:val="both"/>
        <w:rPr>
          <w:rFonts w:ascii="Arial" w:hAnsi="Arial" w:cs="Arial"/>
          <w:szCs w:val="22"/>
        </w:rPr>
      </w:pPr>
      <w:r w:rsidRPr="008868B2">
        <w:rPr>
          <w:rFonts w:ascii="Arial" w:hAnsi="Arial" w:cs="Arial"/>
          <w:szCs w:val="22"/>
        </w:rPr>
        <w:t>All fines are due when the meet sanction/athlete surcharge fees are paid. If the fines are not paid in a timely manner (within 30 days of the conclusion of the meet), a $20 per day penalty applies (in addition to the principal fine) beginning on the first day a</w:t>
      </w:r>
      <w:r>
        <w:rPr>
          <w:rFonts w:ascii="Arial" w:hAnsi="Arial" w:cs="Arial"/>
          <w:szCs w:val="22"/>
        </w:rPr>
        <w:t xml:space="preserve">fter the due date of the fine. </w:t>
      </w:r>
      <w:del w:id="147" w:author="Jan" w:date="2014-07-13T14:32:00Z">
        <w:r w:rsidRPr="008868B2" w:rsidDel="001E4601">
          <w:rPr>
            <w:rFonts w:ascii="Arial" w:hAnsi="Arial" w:cs="Arial"/>
            <w:szCs w:val="22"/>
          </w:rPr>
          <w:delText>Program Operations</w:delText>
        </w:r>
      </w:del>
      <w:ins w:id="148" w:author="Jan" w:date="2014-07-13T14:32:00Z">
        <w:r w:rsidR="001E4601">
          <w:rPr>
            <w:rFonts w:ascii="Arial" w:hAnsi="Arial" w:cs="Arial"/>
            <w:szCs w:val="22"/>
          </w:rPr>
          <w:t>Sanctioning Office</w:t>
        </w:r>
      </w:ins>
      <w:r w:rsidRPr="008868B2">
        <w:rPr>
          <w:rFonts w:ascii="Arial" w:hAnsi="Arial" w:cs="Arial"/>
          <w:szCs w:val="22"/>
        </w:rPr>
        <w:t xml:space="preserve"> will be responsible for notifying all parties involved.</w:t>
      </w:r>
    </w:p>
    <w:p w:rsidR="00430360" w:rsidRPr="008868B2" w:rsidRDefault="00430360" w:rsidP="00430360">
      <w:pPr>
        <w:spacing w:before="240"/>
        <w:ind w:left="720"/>
        <w:jc w:val="both"/>
        <w:rPr>
          <w:rFonts w:ascii="Arial" w:hAnsi="Arial" w:cs="Arial"/>
          <w:szCs w:val="22"/>
        </w:rPr>
      </w:pPr>
      <w:r w:rsidRPr="00284176">
        <w:rPr>
          <w:rFonts w:ascii="Arial" w:hAnsi="Arial" w:cs="Arial"/>
          <w:b/>
          <w:szCs w:val="22"/>
        </w:rPr>
        <w:t>b.</w:t>
      </w:r>
      <w:r w:rsidRPr="008868B2">
        <w:rPr>
          <w:rFonts w:ascii="Arial" w:hAnsi="Arial" w:cs="Arial"/>
          <w:szCs w:val="22"/>
        </w:rPr>
        <w:t xml:space="preserve"> In determining whether or not a violation is a First, Second or Third offense in meets where more than one session at the meet violated the four hour rule it will be considered a single violation (rathe</w:t>
      </w:r>
      <w:r>
        <w:rPr>
          <w:rFonts w:ascii="Arial" w:hAnsi="Arial" w:cs="Arial"/>
          <w:szCs w:val="22"/>
        </w:rPr>
        <w:t>r than multiple violations) and</w:t>
      </w:r>
      <w:r w:rsidRPr="008868B2">
        <w:rPr>
          <w:rFonts w:ascii="Arial" w:hAnsi="Arial" w:cs="Arial"/>
          <w:szCs w:val="22"/>
        </w:rPr>
        <w:t xml:space="preserve"> an offense occurring more than five years in the past will not be considered.</w:t>
      </w:r>
    </w:p>
    <w:p w:rsidR="00430360" w:rsidRDefault="00430360" w:rsidP="009B1269">
      <w:pPr>
        <w:spacing w:before="240" w:after="720"/>
        <w:ind w:left="720"/>
        <w:jc w:val="both"/>
        <w:rPr>
          <w:rFonts w:ascii="Arial" w:hAnsi="Arial" w:cs="Arial"/>
          <w:szCs w:val="22"/>
        </w:rPr>
      </w:pPr>
      <w:r w:rsidRPr="00284176">
        <w:rPr>
          <w:rFonts w:ascii="Arial" w:hAnsi="Arial" w:cs="Arial"/>
          <w:b/>
          <w:szCs w:val="22"/>
        </w:rPr>
        <w:t>c.</w:t>
      </w:r>
      <w:r w:rsidRPr="008868B2">
        <w:rPr>
          <w:rFonts w:ascii="Arial" w:hAnsi="Arial" w:cs="Arial"/>
          <w:szCs w:val="22"/>
        </w:rPr>
        <w:t xml:space="preserve"> Failure to submit a backup file to Program Operations and the Michigan Swimming office will be considered a violation of this rule and will automatically be penalized in accordance with paragraph a. above. For purposes of this paragraph, all sessions will be considered to be in violation.</w:t>
      </w:r>
    </w:p>
    <w:p w:rsidR="009B1269" w:rsidRDefault="001E4FA4" w:rsidP="009B1269">
      <w:pPr>
        <w:suppressLineNumbers/>
        <w:pBdr>
          <w:top w:val="single" w:sz="4" w:space="1" w:color="auto"/>
          <w:left w:val="single" w:sz="4" w:space="4" w:color="auto"/>
          <w:bottom w:val="single" w:sz="4" w:space="1" w:color="auto"/>
          <w:right w:val="single" w:sz="4" w:space="4" w:color="auto"/>
        </w:pBdr>
        <w:jc w:val="both"/>
      </w:pPr>
      <w:r>
        <w:t>R-5</w:t>
      </w:r>
      <w:r w:rsidR="009B1269">
        <w:t xml:space="preserve"> ACTION:  Adopted     Defeated     Adopted/Amended    Tabled    Postponed    Pulled</w:t>
      </w:r>
    </w:p>
    <w:p w:rsidR="009B1269" w:rsidRDefault="009B1269" w:rsidP="009B1269">
      <w:pPr>
        <w:jc w:val="both"/>
      </w:pPr>
      <w:r w:rsidRPr="00D918FB">
        <w:rPr>
          <w:b/>
        </w:rPr>
        <w:t>Location:</w:t>
      </w:r>
      <w:r>
        <w:tab/>
        <w:t>Page 22 R&amp;P – General Rules</w:t>
      </w:r>
    </w:p>
    <w:p w:rsidR="009B1269" w:rsidRDefault="009B1269" w:rsidP="009B1269">
      <w:pPr>
        <w:jc w:val="both"/>
      </w:pPr>
      <w:r w:rsidRPr="00D918FB">
        <w:rPr>
          <w:b/>
        </w:rPr>
        <w:t>Proposed by:</w:t>
      </w:r>
      <w:r>
        <w:t xml:space="preserve"> Erica Zuercher, Sr. Coach Rep</w:t>
      </w:r>
    </w:p>
    <w:p w:rsidR="009B1269" w:rsidRDefault="009B1269" w:rsidP="009B1269">
      <w:pPr>
        <w:jc w:val="both"/>
      </w:pPr>
      <w:r w:rsidRPr="00D918FB">
        <w:rPr>
          <w:b/>
        </w:rPr>
        <w:t>Purpose:</w:t>
      </w:r>
      <w:r>
        <w:tab/>
        <w:t xml:space="preserve">When teams are below the 4-hour session mark, it may be in the best interest of the athletes to pre-print heat sheets to control the pace of the meet.  The </w:t>
      </w:r>
      <w:r>
        <w:lastRenderedPageBreak/>
        <w:t>host club shall make the best determination for their meet and communicate to attending clubs accordingly.</w:t>
      </w:r>
      <w:ins w:id="149" w:author="Jan" w:date="2014-05-27T18:49:00Z">
        <w:r>
          <w:t xml:space="preserve"> </w:t>
        </w:r>
      </w:ins>
    </w:p>
    <w:p w:rsidR="00CD41DE" w:rsidRDefault="00CD41DE" w:rsidP="009B1269">
      <w:pPr>
        <w:jc w:val="both"/>
      </w:pPr>
      <w:r w:rsidRPr="00CD41DE">
        <w:rPr>
          <w:b/>
        </w:rPr>
        <w:t>Effective Date:</w:t>
      </w:r>
      <w:r>
        <w:t xml:space="preserve">  Immediately.</w:t>
      </w:r>
    </w:p>
    <w:p w:rsidR="009B1269" w:rsidRDefault="009B1269" w:rsidP="005461CF">
      <w:pPr>
        <w:tabs>
          <w:tab w:val="right" w:pos="10800"/>
        </w:tabs>
        <w:jc w:val="both"/>
        <w:rPr>
          <w:i/>
        </w:rPr>
      </w:pPr>
      <w:r>
        <w:rPr>
          <w:b/>
        </w:rPr>
        <w:t xml:space="preserve">Recommendation:  </w:t>
      </w:r>
      <w:r>
        <w:rPr>
          <w:i/>
        </w:rPr>
        <w:t>The MS Board of Directors</w:t>
      </w:r>
      <w:r w:rsidR="005461CF">
        <w:rPr>
          <w:i/>
        </w:rPr>
        <w:t xml:space="preserve"> recommends</w:t>
      </w:r>
      <w:r w:rsidR="005461CF" w:rsidRPr="005461CF">
        <w:rPr>
          <w:i/>
          <w:u w:val="single"/>
        </w:rPr>
        <w:tab/>
      </w:r>
    </w:p>
    <w:p w:rsidR="009B1269" w:rsidDel="004D3FDA" w:rsidRDefault="009B1269" w:rsidP="009B1269">
      <w:pPr>
        <w:spacing w:before="240"/>
        <w:jc w:val="center"/>
        <w:rPr>
          <w:del w:id="150" w:author="Jan" w:date="2014-05-27T18:49:00Z"/>
          <w:rFonts w:ascii="Arial" w:hAnsi="Arial" w:cs="Arial"/>
          <w:szCs w:val="22"/>
        </w:rPr>
      </w:pPr>
      <w:del w:id="151" w:author="Jan" w:date="2014-05-27T18:49:00Z">
        <w:r w:rsidDel="004D3FDA">
          <w:rPr>
            <w:rFonts w:ascii="Arial" w:hAnsi="Arial" w:cs="Arial"/>
            <w:szCs w:val="22"/>
          </w:rPr>
          <w:delText>K. Mandatory Check In Procedure</w:delText>
        </w:r>
      </w:del>
    </w:p>
    <w:p w:rsidR="009B1269" w:rsidRPr="008868B2" w:rsidDel="004D3FDA" w:rsidRDefault="009B1269" w:rsidP="009B1269">
      <w:pPr>
        <w:spacing w:before="240"/>
        <w:jc w:val="both"/>
        <w:rPr>
          <w:del w:id="152" w:author="Jan" w:date="2014-05-27T18:49:00Z"/>
          <w:rFonts w:ascii="Arial" w:hAnsi="Arial" w:cs="Arial"/>
          <w:szCs w:val="22"/>
        </w:rPr>
      </w:pPr>
      <w:del w:id="153" w:author="Jan" w:date="2014-05-27T18:49:00Z">
        <w:r w:rsidRPr="008868B2" w:rsidDel="004D3FDA">
          <w:rPr>
            <w:rFonts w:ascii="Arial" w:hAnsi="Arial" w:cs="Arial"/>
            <w:szCs w:val="22"/>
          </w:rPr>
          <w:delText xml:space="preserve">For proper seeding, fair competition and to insure that a swimming meet is administered as efficiently as possible, all Michigan Swimming sanctioned meets (excluding State Championship Meets which may or may not require positive check in for specific events) shall require that all swimmers check in for their events prior to the time stated in the meet announcements for each session. Check In sheets for meet hosts to produce are available using </w:delText>
        </w:r>
        <w:r w:rsidDel="004D3FDA">
          <w:rPr>
            <w:rFonts w:ascii="Arial" w:hAnsi="Arial" w:cs="Arial"/>
            <w:szCs w:val="22"/>
          </w:rPr>
          <w:delText>any electronic</w:delText>
        </w:r>
        <w:r w:rsidRPr="008868B2" w:rsidDel="004D3FDA">
          <w:rPr>
            <w:rFonts w:ascii="Arial" w:hAnsi="Arial" w:cs="Arial"/>
            <w:szCs w:val="22"/>
          </w:rPr>
          <w:delText xml:space="preserve"> </w:delText>
        </w:r>
        <w:r w:rsidDel="004D3FDA">
          <w:rPr>
            <w:rFonts w:ascii="Arial" w:hAnsi="Arial" w:cs="Arial"/>
            <w:szCs w:val="22"/>
          </w:rPr>
          <w:delText>meet</w:delText>
        </w:r>
        <w:r w:rsidRPr="008868B2" w:rsidDel="004D3FDA">
          <w:rPr>
            <w:rFonts w:ascii="Arial" w:hAnsi="Arial" w:cs="Arial"/>
            <w:szCs w:val="22"/>
          </w:rPr>
          <w:delText xml:space="preserve"> </w:delText>
        </w:r>
        <w:r w:rsidDel="004D3FDA">
          <w:rPr>
            <w:rFonts w:ascii="Arial" w:hAnsi="Arial" w:cs="Arial"/>
            <w:szCs w:val="22"/>
          </w:rPr>
          <w:delText>management</w:delText>
        </w:r>
        <w:r w:rsidRPr="008868B2" w:rsidDel="004D3FDA">
          <w:rPr>
            <w:rFonts w:ascii="Arial" w:hAnsi="Arial" w:cs="Arial"/>
            <w:szCs w:val="22"/>
          </w:rPr>
          <w:delText xml:space="preserve"> software and instructions for producing the required documents are available from the Program Operations Vice-Chair. Meet Hosts are required to use the Positive Check-In Procedure as outlined herein. It is the responsibility of all teams attending a swim meet to make their swimmers and parents aware of the mandatory check in requirement. </w:delText>
        </w:r>
      </w:del>
    </w:p>
    <w:p w:rsidR="009B1269" w:rsidRDefault="009B1269" w:rsidP="009B1269">
      <w:pPr>
        <w:jc w:val="center"/>
        <w:rPr>
          <w:ins w:id="154" w:author="Jan" w:date="2014-05-27T18:47:00Z"/>
          <w:b/>
        </w:rPr>
      </w:pPr>
      <w:ins w:id="155" w:author="Jan" w:date="2014-05-27T18:47:00Z">
        <w:r>
          <w:rPr>
            <w:b/>
          </w:rPr>
          <w:t xml:space="preserve">K. Check </w:t>
        </w:r>
        <w:proofErr w:type="gramStart"/>
        <w:r>
          <w:rPr>
            <w:b/>
          </w:rPr>
          <w:t>In</w:t>
        </w:r>
        <w:proofErr w:type="gramEnd"/>
        <w:r>
          <w:rPr>
            <w:b/>
          </w:rPr>
          <w:t xml:space="preserve"> Procedure</w:t>
        </w:r>
      </w:ins>
    </w:p>
    <w:p w:rsidR="009B1269" w:rsidRPr="00755F87" w:rsidRDefault="009B1269" w:rsidP="009B1269">
      <w:pPr>
        <w:jc w:val="both"/>
      </w:pPr>
      <w:ins w:id="156" w:author="Jan" w:date="2014-05-27T18:48:00Z">
        <w:r w:rsidRPr="00755F87">
          <w:t>It is at the Host Club’s discretion to have swimmers “Check-in” for their events.  Check-in procedure shall be outlined in the host club’s meet packet and communicated to all teams attending.</w:t>
        </w:r>
      </w:ins>
    </w:p>
    <w:p w:rsidR="009B1269" w:rsidRPr="008868B2" w:rsidRDefault="009B1269" w:rsidP="009B1269">
      <w:pPr>
        <w:spacing w:before="240" w:after="720"/>
        <w:ind w:left="720"/>
        <w:jc w:val="both"/>
        <w:rPr>
          <w:rFonts w:ascii="Arial" w:hAnsi="Arial" w:cs="Arial"/>
          <w:szCs w:val="22"/>
        </w:rPr>
      </w:pPr>
    </w:p>
    <w:bookmarkEnd w:id="144"/>
    <w:p w:rsidR="001E4601" w:rsidRDefault="001E4601" w:rsidP="00F60244">
      <w:pPr>
        <w:suppressLineNumbers/>
        <w:pBdr>
          <w:top w:val="single" w:sz="4" w:space="1" w:color="auto"/>
          <w:left w:val="single" w:sz="4" w:space="4" w:color="auto"/>
          <w:bottom w:val="single" w:sz="4" w:space="1" w:color="auto"/>
          <w:right w:val="single" w:sz="4" w:space="4" w:color="auto"/>
        </w:pBdr>
        <w:spacing w:line="480" w:lineRule="auto"/>
        <w:jc w:val="both"/>
      </w:pPr>
      <w:r>
        <w:t>R-</w:t>
      </w:r>
      <w:r w:rsidR="00F60244">
        <w:t xml:space="preserve">6 </w:t>
      </w:r>
      <w:r>
        <w:t>ACTION:  Adopted     Defeated     Adopted/Amended    Tabled    Postponed    Pulled</w:t>
      </w:r>
    </w:p>
    <w:p w:rsidR="001E4601" w:rsidRPr="00D90A77" w:rsidRDefault="001E4601" w:rsidP="001E4601">
      <w:pPr>
        <w:pStyle w:val="ListParagraph"/>
        <w:spacing w:line="240" w:lineRule="auto"/>
        <w:ind w:left="0"/>
        <w:contextualSpacing w:val="0"/>
        <w:jc w:val="both"/>
      </w:pPr>
      <w:r w:rsidRPr="00D90A77">
        <w:rPr>
          <w:b/>
        </w:rPr>
        <w:t>Location:</w:t>
      </w:r>
      <w:r>
        <w:rPr>
          <w:b/>
        </w:rPr>
        <w:t xml:space="preserve"> </w:t>
      </w:r>
      <w:r>
        <w:t>Pages 23-24</w:t>
      </w:r>
    </w:p>
    <w:p w:rsidR="001E4601" w:rsidRPr="00D90A77" w:rsidRDefault="001E4601" w:rsidP="001E4601">
      <w:pPr>
        <w:pStyle w:val="ListParagraph"/>
        <w:spacing w:line="240" w:lineRule="auto"/>
        <w:ind w:left="0"/>
        <w:contextualSpacing w:val="0"/>
        <w:jc w:val="both"/>
      </w:pPr>
      <w:r w:rsidRPr="00D90A77">
        <w:rPr>
          <w:b/>
        </w:rPr>
        <w:t>Proposed by:</w:t>
      </w:r>
      <w:r>
        <w:rPr>
          <w:b/>
        </w:rPr>
        <w:t xml:space="preserve"> </w:t>
      </w:r>
      <w:r>
        <w:t>Joe McBratnie</w:t>
      </w:r>
    </w:p>
    <w:p w:rsidR="001E4601" w:rsidRDefault="001E4601" w:rsidP="001E4601">
      <w:pPr>
        <w:pStyle w:val="ListParagraph"/>
        <w:spacing w:line="240" w:lineRule="auto"/>
        <w:ind w:left="0"/>
        <w:contextualSpacing w:val="0"/>
        <w:jc w:val="both"/>
      </w:pPr>
      <w:r w:rsidRPr="00D90A77">
        <w:rPr>
          <w:b/>
        </w:rPr>
        <w:t>Purpose / Rationale:</w:t>
      </w:r>
      <w:r>
        <w:rPr>
          <w:b/>
        </w:rPr>
        <w:t xml:space="preserve"> </w:t>
      </w:r>
      <w:r>
        <w:t>To clean up the Rules and Procedures document to reduce years of bloat and allow flexibility to allow the LSC to continue to meet the needs of its membership and grow.</w:t>
      </w:r>
    </w:p>
    <w:p w:rsidR="00A864A9" w:rsidRPr="00A864A9" w:rsidRDefault="00A864A9" w:rsidP="001E4601">
      <w:pPr>
        <w:pStyle w:val="ListParagraph"/>
        <w:spacing w:line="240" w:lineRule="auto"/>
        <w:ind w:left="0"/>
        <w:contextualSpacing w:val="0"/>
        <w:jc w:val="both"/>
      </w:pPr>
      <w:r>
        <w:rPr>
          <w:b/>
        </w:rPr>
        <w:t xml:space="preserve">Effective Date:  </w:t>
      </w:r>
      <w:r>
        <w:t>Immediately</w:t>
      </w:r>
    </w:p>
    <w:p w:rsidR="001E4601" w:rsidRDefault="001E4601" w:rsidP="002244D9">
      <w:pPr>
        <w:tabs>
          <w:tab w:val="right" w:pos="10800"/>
        </w:tabs>
        <w:spacing w:line="240" w:lineRule="auto"/>
        <w:jc w:val="both"/>
      </w:pPr>
      <w:r w:rsidRPr="00D90A77">
        <w:rPr>
          <w:b/>
        </w:rPr>
        <w:t>Recommendation:</w:t>
      </w:r>
      <w:r>
        <w:rPr>
          <w:b/>
        </w:rPr>
        <w:t xml:space="preserve"> </w:t>
      </w:r>
      <w:r>
        <w:rPr>
          <w:i/>
        </w:rPr>
        <w:t xml:space="preserve">The MS Board of Directors </w:t>
      </w:r>
      <w:r w:rsidR="002244D9">
        <w:rPr>
          <w:i/>
          <w:u w:val="single"/>
        </w:rPr>
        <w:t>recommends</w:t>
      </w:r>
      <w:r w:rsidR="002244D9">
        <w:rPr>
          <w:i/>
          <w:u w:val="single"/>
        </w:rPr>
        <w:tab/>
      </w:r>
    </w:p>
    <w:p w:rsidR="001E4601" w:rsidRPr="00AF784D" w:rsidRDefault="001E4601" w:rsidP="001E4601">
      <w:pPr>
        <w:spacing w:before="120"/>
        <w:jc w:val="center"/>
        <w:rPr>
          <w:rFonts w:asciiTheme="minorHAnsi" w:hAnsiTheme="minorHAnsi" w:cstheme="minorHAnsi"/>
          <w:b/>
        </w:rPr>
      </w:pPr>
      <w:bookmarkStart w:id="157" w:name="_Toc82313622"/>
      <w:bookmarkStart w:id="158" w:name="_Toc298441274"/>
      <w:r w:rsidRPr="00AF784D">
        <w:rPr>
          <w:rFonts w:asciiTheme="minorHAnsi" w:hAnsiTheme="minorHAnsi" w:cstheme="minorHAnsi"/>
          <w:b/>
        </w:rPr>
        <w:t>N. Warm Up Guidelines: Host Club to post in visible area on deck</w:t>
      </w:r>
      <w:bookmarkEnd w:id="157"/>
      <w:bookmarkEnd w:id="158"/>
    </w:p>
    <w:p w:rsidR="001E4601" w:rsidRPr="008868B2" w:rsidRDefault="001E4601" w:rsidP="001E4601">
      <w:pPr>
        <w:spacing w:before="240"/>
        <w:jc w:val="both"/>
        <w:rPr>
          <w:rFonts w:ascii="Arial" w:hAnsi="Arial" w:cs="Arial"/>
          <w:szCs w:val="22"/>
        </w:rPr>
      </w:pPr>
      <w:r w:rsidRPr="008868B2">
        <w:rPr>
          <w:rFonts w:ascii="Arial" w:hAnsi="Arial" w:cs="Arial"/>
          <w:szCs w:val="22"/>
        </w:rPr>
        <w:lastRenderedPageBreak/>
        <w:t>1. A designated supervisor shall be on deck during the entire warm up period.</w:t>
      </w:r>
    </w:p>
    <w:p w:rsidR="001E4601" w:rsidRPr="008868B2" w:rsidRDefault="001E4601" w:rsidP="001E4601">
      <w:pPr>
        <w:spacing w:before="240"/>
        <w:jc w:val="both"/>
        <w:rPr>
          <w:rFonts w:ascii="Arial" w:hAnsi="Arial" w:cs="Arial"/>
          <w:szCs w:val="22"/>
        </w:rPr>
      </w:pPr>
      <w:r w:rsidRPr="008868B2">
        <w:rPr>
          <w:rFonts w:ascii="Arial" w:hAnsi="Arial" w:cs="Arial"/>
          <w:szCs w:val="22"/>
        </w:rPr>
        <w:t>2. Swimmers shall enter the water feet first except for starts which are limited to specified lanes.</w:t>
      </w:r>
    </w:p>
    <w:p w:rsidR="001E4601" w:rsidRPr="008868B2" w:rsidRDefault="001E4601" w:rsidP="001E4601">
      <w:pPr>
        <w:spacing w:before="240"/>
        <w:jc w:val="both"/>
        <w:rPr>
          <w:rFonts w:ascii="Arial" w:hAnsi="Arial" w:cs="Arial"/>
          <w:szCs w:val="22"/>
        </w:rPr>
      </w:pPr>
      <w:r w:rsidRPr="008868B2">
        <w:rPr>
          <w:rFonts w:ascii="Arial" w:hAnsi="Arial" w:cs="Arial"/>
          <w:szCs w:val="22"/>
        </w:rPr>
        <w:t>3. Specify Lanes 2 and 5 (six lane pool) or Lanes 2 and 7 (eight lane pool) as one way sprint lanes with racing starts permitted at the starting end of the pool.</w:t>
      </w:r>
    </w:p>
    <w:p w:rsidR="001E4601" w:rsidRPr="008868B2" w:rsidRDefault="001E4601" w:rsidP="001E4601">
      <w:pPr>
        <w:spacing w:before="240"/>
        <w:jc w:val="both"/>
        <w:rPr>
          <w:rFonts w:ascii="Arial" w:hAnsi="Arial" w:cs="Arial"/>
          <w:szCs w:val="22"/>
        </w:rPr>
      </w:pPr>
      <w:r w:rsidRPr="008868B2">
        <w:rPr>
          <w:rFonts w:ascii="Arial" w:hAnsi="Arial" w:cs="Arial"/>
          <w:szCs w:val="22"/>
        </w:rPr>
        <w:t>4. Place a cone marker or similar sign on starting platforms in lanes not specified as one way sprint lanes.</w:t>
      </w:r>
    </w:p>
    <w:p w:rsidR="001E4601" w:rsidRPr="008868B2" w:rsidRDefault="001E4601" w:rsidP="001E4601">
      <w:pPr>
        <w:spacing w:before="240"/>
        <w:jc w:val="both"/>
        <w:rPr>
          <w:rFonts w:ascii="Arial" w:hAnsi="Arial" w:cs="Arial"/>
          <w:szCs w:val="22"/>
        </w:rPr>
      </w:pPr>
      <w:r w:rsidRPr="008868B2">
        <w:rPr>
          <w:rFonts w:ascii="Arial" w:hAnsi="Arial" w:cs="Arial"/>
          <w:szCs w:val="22"/>
        </w:rPr>
        <w:t>5. Specify all lanes for circle swimming (two lengths of the pool beginning at the starting end of the pool until such time as one way sprints begin).</w:t>
      </w:r>
    </w:p>
    <w:p w:rsidR="001E4601" w:rsidRPr="008868B2" w:rsidRDefault="001E4601" w:rsidP="001E4601">
      <w:pPr>
        <w:spacing w:before="240"/>
        <w:jc w:val="both"/>
        <w:rPr>
          <w:rFonts w:ascii="Arial" w:hAnsi="Arial" w:cs="Arial"/>
          <w:szCs w:val="22"/>
        </w:rPr>
      </w:pPr>
      <w:r w:rsidRPr="008868B2">
        <w:rPr>
          <w:rFonts w:ascii="Arial" w:hAnsi="Arial" w:cs="Arial"/>
          <w:szCs w:val="22"/>
        </w:rPr>
        <w:t>6. If pace lanes are used, specify outside lanes as pace lanes (swimmers swim one or two lengths from an in water push-off position from the starting end of the pool).</w:t>
      </w:r>
    </w:p>
    <w:p w:rsidR="001E4601" w:rsidRPr="008868B2" w:rsidRDefault="001E4601" w:rsidP="001E4601">
      <w:pPr>
        <w:spacing w:before="240"/>
        <w:jc w:val="both"/>
        <w:rPr>
          <w:rFonts w:ascii="Arial" w:hAnsi="Arial" w:cs="Arial"/>
          <w:szCs w:val="22"/>
        </w:rPr>
      </w:pPr>
      <w:r w:rsidRPr="008868B2">
        <w:rPr>
          <w:rFonts w:ascii="Arial" w:hAnsi="Arial" w:cs="Arial"/>
          <w:szCs w:val="22"/>
        </w:rPr>
        <w:t>7. May specify lanes for relay practice during the last 15 minutes of the warm up.</w:t>
      </w:r>
    </w:p>
    <w:p w:rsidR="001E4601" w:rsidRPr="008868B2" w:rsidRDefault="001E4601" w:rsidP="001E4601">
      <w:pPr>
        <w:spacing w:before="240"/>
        <w:jc w:val="both"/>
        <w:rPr>
          <w:rFonts w:ascii="Arial" w:hAnsi="Arial" w:cs="Arial"/>
          <w:szCs w:val="22"/>
        </w:rPr>
      </w:pPr>
      <w:r w:rsidRPr="008868B2">
        <w:rPr>
          <w:rFonts w:ascii="Arial" w:hAnsi="Arial" w:cs="Arial"/>
          <w:szCs w:val="22"/>
        </w:rPr>
        <w:t>8. Coaches should stand at the starting end of the pool and verbally start swimmers for sprint or pace work.</w:t>
      </w:r>
    </w:p>
    <w:p w:rsidR="001E4601" w:rsidRPr="008868B2" w:rsidRDefault="001E4601" w:rsidP="001E4601">
      <w:pPr>
        <w:spacing w:before="240"/>
        <w:jc w:val="both"/>
        <w:rPr>
          <w:rFonts w:ascii="Arial" w:hAnsi="Arial" w:cs="Arial"/>
          <w:szCs w:val="22"/>
        </w:rPr>
      </w:pPr>
      <w:r w:rsidRPr="008868B2">
        <w:rPr>
          <w:rFonts w:ascii="Arial" w:hAnsi="Arial" w:cs="Arial"/>
          <w:szCs w:val="22"/>
        </w:rPr>
        <w:t>9. Swimmers should not be allowed on a starting platform when a backstroker is executing a start in the same sprint lane.</w:t>
      </w:r>
    </w:p>
    <w:p w:rsidR="001E4601" w:rsidRPr="008868B2" w:rsidRDefault="001E4601" w:rsidP="001E4601">
      <w:pPr>
        <w:spacing w:before="240"/>
        <w:jc w:val="both"/>
        <w:rPr>
          <w:rFonts w:ascii="Arial" w:hAnsi="Arial" w:cs="Arial"/>
          <w:szCs w:val="22"/>
        </w:rPr>
      </w:pPr>
      <w:r w:rsidRPr="008868B2">
        <w:rPr>
          <w:rFonts w:ascii="Arial" w:hAnsi="Arial" w:cs="Arial"/>
          <w:szCs w:val="22"/>
        </w:rPr>
        <w:t>10. Swimmers shall not swim in the area where the diving warm up (if any) is occurring.</w:t>
      </w:r>
    </w:p>
    <w:p w:rsidR="001E4601" w:rsidRPr="008868B2" w:rsidRDefault="001E4601" w:rsidP="001E4601">
      <w:pPr>
        <w:spacing w:before="240"/>
        <w:jc w:val="both"/>
        <w:rPr>
          <w:rFonts w:ascii="Arial" w:hAnsi="Arial" w:cs="Arial"/>
          <w:szCs w:val="22"/>
        </w:rPr>
      </w:pPr>
      <w:r w:rsidRPr="008868B2">
        <w:rPr>
          <w:rFonts w:ascii="Arial" w:hAnsi="Arial" w:cs="Arial"/>
          <w:szCs w:val="22"/>
        </w:rPr>
        <w:t>11. In facilities that have a warm up and/or warm up area different from the competition pool, meet management shall provide supervision pursuant to these rules at all times.</w:t>
      </w:r>
    </w:p>
    <w:p w:rsidR="001E4601" w:rsidRDefault="001E4601" w:rsidP="001E4601">
      <w:pPr>
        <w:spacing w:before="240"/>
        <w:jc w:val="both"/>
        <w:rPr>
          <w:rFonts w:cs="Verdana"/>
          <w:sz w:val="19"/>
          <w:szCs w:val="19"/>
        </w:rPr>
      </w:pPr>
      <w:r w:rsidRPr="008868B2">
        <w:rPr>
          <w:rFonts w:ascii="Arial" w:hAnsi="Arial" w:cs="Arial"/>
          <w:szCs w:val="22"/>
        </w:rPr>
        <w:t>12. The Meet Referee may remove a swimmer, a coach and/or the entire team from the deck, events or the entire meet for violations of these guidelines.</w:t>
      </w:r>
    </w:p>
    <w:p w:rsidR="001E4601" w:rsidRPr="001E4601" w:rsidRDefault="001E4601" w:rsidP="001E4601">
      <w:pPr>
        <w:spacing w:before="240"/>
        <w:jc w:val="both"/>
        <w:rPr>
          <w:rFonts w:ascii="Arial" w:hAnsi="Arial" w:cs="Arial"/>
          <w:szCs w:val="22"/>
        </w:rPr>
      </w:pPr>
      <w:r w:rsidRPr="001E4601">
        <w:rPr>
          <w:rFonts w:ascii="Arial" w:hAnsi="Arial" w:cs="Arial"/>
          <w:szCs w:val="22"/>
        </w:rPr>
        <w:t xml:space="preserve">13. </w:t>
      </w:r>
      <w:proofErr w:type="gramStart"/>
      <w:r w:rsidRPr="001E4601">
        <w:rPr>
          <w:rFonts w:ascii="Arial" w:hAnsi="Arial" w:cs="Arial"/>
          <w:szCs w:val="22"/>
        </w:rPr>
        <w:t>For</w:t>
      </w:r>
      <w:proofErr w:type="gramEnd"/>
      <w:r w:rsidRPr="001E4601">
        <w:rPr>
          <w:rFonts w:ascii="Arial" w:hAnsi="Arial" w:cs="Arial"/>
          <w:szCs w:val="22"/>
        </w:rPr>
        <w:t xml:space="preserve"> all Michigan Swimming sanctioned meets (LCM, SCM, SCY), all warm up and cool down areas must be marked. Due to </w:t>
      </w:r>
      <w:r w:rsidRPr="001E4601">
        <w:rPr>
          <w:rFonts w:ascii="Arial" w:hAnsi="Arial" w:cs="Arial"/>
          <w:b/>
          <w:bCs/>
          <w:szCs w:val="22"/>
        </w:rPr>
        <w:t xml:space="preserve">safety issues </w:t>
      </w:r>
      <w:r w:rsidRPr="001E4601">
        <w:rPr>
          <w:rFonts w:ascii="Arial" w:hAnsi="Arial" w:cs="Arial"/>
          <w:szCs w:val="22"/>
        </w:rPr>
        <w:t xml:space="preserve">all warm up and cool down areas need to include: (1) Lane lines/ropes--this can be modified lane rope with a few floats attached, some form of lane dividers facilitate safe circle swim. (2) Backstroke flags can be a rope or a cable with attached flags or visible markers a few feet apart that </w:t>
      </w:r>
      <w:r w:rsidRPr="001E4601">
        <w:rPr>
          <w:rFonts w:ascii="Arial" w:hAnsi="Arial" w:cs="Arial"/>
          <w:b/>
          <w:bCs/>
          <w:szCs w:val="22"/>
        </w:rPr>
        <w:t xml:space="preserve">warns </w:t>
      </w:r>
      <w:r w:rsidRPr="001E4601">
        <w:rPr>
          <w:rFonts w:ascii="Arial" w:hAnsi="Arial" w:cs="Arial"/>
          <w:szCs w:val="22"/>
        </w:rPr>
        <w:t>athletes they are five (5) yards or meters away from the wall.</w:t>
      </w:r>
    </w:p>
    <w:p w:rsidR="00BE0152" w:rsidRDefault="001E4601" w:rsidP="001E4601">
      <w:pPr>
        <w:spacing w:after="240" w:line="240" w:lineRule="auto"/>
        <w:jc w:val="both"/>
      </w:pPr>
      <w:ins w:id="159" w:author="Jan" w:date="2014-07-13T14:36:00Z">
        <w:r>
          <w:t xml:space="preserve">14. The meet host will use the warm up swimmers in the session report to determine the use of a “controlled warm up”.  Controlled warm-ups is enacted with there is more than 23 swimmers per lane in a 25 SC pool (yards or Meters) or 40 in a LCM pool.  The </w:t>
        </w:r>
      </w:ins>
      <w:ins w:id="160" w:author="Jan" w:date="2014-07-13T14:37:00Z">
        <w:r>
          <w:t>host club determines how a controlled warm up will function.</w:t>
        </w:r>
      </w:ins>
    </w:p>
    <w:p w:rsidR="001E4601" w:rsidRDefault="001E4601" w:rsidP="001E4601">
      <w:pPr>
        <w:suppressLineNumbers/>
        <w:pBdr>
          <w:top w:val="single" w:sz="4" w:space="1" w:color="auto"/>
          <w:left w:val="single" w:sz="4" w:space="4" w:color="auto"/>
          <w:bottom w:val="single" w:sz="4" w:space="1" w:color="auto"/>
          <w:right w:val="single" w:sz="4" w:space="4" w:color="auto"/>
        </w:pBdr>
        <w:jc w:val="both"/>
      </w:pPr>
      <w:r>
        <w:lastRenderedPageBreak/>
        <w:t>R-</w:t>
      </w:r>
      <w:r w:rsidR="00F60244">
        <w:t>7</w:t>
      </w:r>
      <w:r>
        <w:t xml:space="preserve"> ACTION:  Adopted     Defeated     Adopted/Amended    Tabled    Postponed    Pulled</w:t>
      </w:r>
    </w:p>
    <w:p w:rsidR="001E4601" w:rsidRPr="00D90A77" w:rsidRDefault="001E4601" w:rsidP="001E4601">
      <w:pPr>
        <w:pStyle w:val="ListParagraph"/>
        <w:spacing w:line="240" w:lineRule="auto"/>
        <w:ind w:left="0"/>
        <w:contextualSpacing w:val="0"/>
        <w:jc w:val="both"/>
      </w:pPr>
      <w:r w:rsidRPr="00D90A77">
        <w:rPr>
          <w:b/>
        </w:rPr>
        <w:t>Location:</w:t>
      </w:r>
      <w:r>
        <w:rPr>
          <w:b/>
        </w:rPr>
        <w:t xml:space="preserve"> </w:t>
      </w:r>
      <w:r>
        <w:t>Pages 23-24</w:t>
      </w:r>
    </w:p>
    <w:p w:rsidR="001E4601" w:rsidRPr="00D90A77" w:rsidRDefault="001E4601" w:rsidP="001E4601">
      <w:pPr>
        <w:pStyle w:val="ListParagraph"/>
        <w:spacing w:line="240" w:lineRule="auto"/>
        <w:ind w:left="0"/>
        <w:contextualSpacing w:val="0"/>
        <w:jc w:val="both"/>
      </w:pPr>
      <w:r w:rsidRPr="00D90A77">
        <w:rPr>
          <w:b/>
        </w:rPr>
        <w:t>Proposed by:</w:t>
      </w:r>
      <w:r>
        <w:rPr>
          <w:b/>
        </w:rPr>
        <w:t xml:space="preserve"> </w:t>
      </w:r>
      <w:r>
        <w:t>Joe McBratnie</w:t>
      </w:r>
    </w:p>
    <w:p w:rsidR="001E4601" w:rsidRDefault="001E4601" w:rsidP="001E4601">
      <w:pPr>
        <w:pStyle w:val="ListParagraph"/>
        <w:spacing w:line="240" w:lineRule="auto"/>
        <w:ind w:left="0"/>
        <w:contextualSpacing w:val="0"/>
        <w:jc w:val="both"/>
      </w:pPr>
      <w:r w:rsidRPr="00D90A77">
        <w:rPr>
          <w:b/>
        </w:rPr>
        <w:t>Purpose / Rationale:</w:t>
      </w:r>
      <w:r>
        <w:rPr>
          <w:b/>
        </w:rPr>
        <w:t xml:space="preserve"> </w:t>
      </w:r>
      <w:r>
        <w:t>To clean up the Rules and Procedures document to reduce years of bloat and allow flexibility to allow the LSC to continue to meet the needs of its membership and grow.</w:t>
      </w:r>
    </w:p>
    <w:p w:rsidR="00A864A9" w:rsidRPr="00A864A9" w:rsidRDefault="00A864A9" w:rsidP="001E4601">
      <w:pPr>
        <w:pStyle w:val="ListParagraph"/>
        <w:spacing w:line="240" w:lineRule="auto"/>
        <w:ind w:left="0"/>
        <w:contextualSpacing w:val="0"/>
        <w:jc w:val="both"/>
      </w:pPr>
      <w:r>
        <w:rPr>
          <w:b/>
        </w:rPr>
        <w:t xml:space="preserve">Effective Date:  </w:t>
      </w:r>
      <w:r>
        <w:t>Immediately</w:t>
      </w:r>
    </w:p>
    <w:p w:rsidR="001E4601" w:rsidRDefault="001E4601" w:rsidP="002244D9">
      <w:pPr>
        <w:tabs>
          <w:tab w:val="right" w:pos="10800"/>
        </w:tabs>
        <w:spacing w:line="240" w:lineRule="auto"/>
        <w:jc w:val="both"/>
      </w:pPr>
      <w:r w:rsidRPr="00D90A77">
        <w:rPr>
          <w:b/>
        </w:rPr>
        <w:t>Recommendation:</w:t>
      </w:r>
      <w:r>
        <w:rPr>
          <w:b/>
        </w:rPr>
        <w:t xml:space="preserve"> </w:t>
      </w:r>
      <w:r>
        <w:rPr>
          <w:i/>
        </w:rPr>
        <w:t xml:space="preserve">The MS Board of Directors </w:t>
      </w:r>
      <w:r w:rsidR="002244D9">
        <w:rPr>
          <w:i/>
        </w:rPr>
        <w:t>recommends</w:t>
      </w:r>
      <w:r w:rsidR="002244D9" w:rsidRPr="002244D9">
        <w:rPr>
          <w:i/>
          <w:u w:val="single"/>
        </w:rPr>
        <w:tab/>
      </w:r>
    </w:p>
    <w:p w:rsidR="00AF5A45" w:rsidRPr="002C05A7" w:rsidRDefault="00AF5A45" w:rsidP="00AF5A45">
      <w:pPr>
        <w:spacing w:before="120"/>
        <w:jc w:val="center"/>
        <w:rPr>
          <w:rFonts w:asciiTheme="minorHAnsi" w:hAnsiTheme="minorHAnsi" w:cstheme="minorHAnsi"/>
          <w:b/>
        </w:rPr>
      </w:pPr>
      <w:bookmarkStart w:id="161" w:name="_Toc82313624"/>
      <w:bookmarkStart w:id="162" w:name="_Toc298441276"/>
      <w:r w:rsidRPr="002C05A7">
        <w:rPr>
          <w:rFonts w:asciiTheme="minorHAnsi" w:hAnsiTheme="minorHAnsi" w:cstheme="minorHAnsi"/>
          <w:b/>
        </w:rPr>
        <w:t>P. Swimmer Entry Fees-Electronic/Refunds</w:t>
      </w:r>
      <w:bookmarkEnd w:id="161"/>
      <w:bookmarkEnd w:id="162"/>
    </w:p>
    <w:p w:rsidR="00AF5A45" w:rsidRPr="008868B2" w:rsidRDefault="00AF5A45" w:rsidP="00AF5A45">
      <w:pPr>
        <w:spacing w:before="240"/>
        <w:jc w:val="both"/>
        <w:rPr>
          <w:rFonts w:ascii="Arial" w:hAnsi="Arial" w:cs="Arial"/>
          <w:bCs/>
          <w:szCs w:val="22"/>
        </w:rPr>
      </w:pPr>
      <w:r w:rsidRPr="008868B2">
        <w:rPr>
          <w:rFonts w:ascii="Arial" w:hAnsi="Arial" w:cs="Arial"/>
          <w:szCs w:val="22"/>
        </w:rPr>
        <w:t>It is preferred that all entries be submitted to the entry chair of the Meet Host</w:t>
      </w:r>
      <w:r>
        <w:rPr>
          <w:rFonts w:ascii="Arial" w:hAnsi="Arial" w:cs="Arial"/>
          <w:szCs w:val="22"/>
        </w:rPr>
        <w:t xml:space="preserve"> using an electronic file from any USA Swimming, Inc approved meet management software</w:t>
      </w:r>
      <w:r w:rsidRPr="008868B2">
        <w:rPr>
          <w:rFonts w:ascii="Arial" w:hAnsi="Arial" w:cs="Arial"/>
          <w:szCs w:val="22"/>
        </w:rPr>
        <w:t>. Entry fees</w:t>
      </w:r>
      <w:r>
        <w:rPr>
          <w:rFonts w:ascii="Arial" w:hAnsi="Arial" w:cs="Arial"/>
          <w:szCs w:val="22"/>
        </w:rPr>
        <w:t>,</w:t>
      </w:r>
      <w:r w:rsidRPr="008868B2">
        <w:rPr>
          <w:rFonts w:ascii="Arial" w:hAnsi="Arial" w:cs="Arial"/>
          <w:szCs w:val="22"/>
        </w:rPr>
        <w:t xml:space="preserve"> if submitted electronically</w:t>
      </w:r>
      <w:r>
        <w:rPr>
          <w:rFonts w:ascii="Arial" w:hAnsi="Arial" w:cs="Arial"/>
          <w:szCs w:val="22"/>
        </w:rPr>
        <w:t>,</w:t>
      </w:r>
      <w:r w:rsidRPr="008868B2">
        <w:rPr>
          <w:rFonts w:ascii="Arial" w:hAnsi="Arial" w:cs="Arial"/>
          <w:szCs w:val="22"/>
        </w:rPr>
        <w:t xml:space="preserve"> cannot exceed the fees stated in the below schedule. All Meet announcements must clearly state the fees paid to enter the event.  </w:t>
      </w:r>
      <w:r w:rsidRPr="008868B2">
        <w:rPr>
          <w:rFonts w:ascii="Arial" w:hAnsi="Arial" w:cs="Arial"/>
          <w:bCs/>
          <w:szCs w:val="22"/>
        </w:rPr>
        <w:t>Once a team or individual entry has been received and processed by the Entry Chair there are no refunds in full or in part except under the achieved time standard rule.</w:t>
      </w:r>
    </w:p>
    <w:p w:rsidR="00AF5A45" w:rsidRPr="008868B2" w:rsidDel="00AF5A45" w:rsidRDefault="00AF5A45" w:rsidP="00AF5A45">
      <w:pPr>
        <w:spacing w:before="240"/>
        <w:rPr>
          <w:del w:id="163" w:author="Jan" w:date="2014-07-13T14:41:00Z"/>
          <w:rFonts w:ascii="Arial" w:hAnsi="Arial" w:cs="Arial"/>
          <w:szCs w:val="22"/>
        </w:rPr>
      </w:pPr>
      <w:del w:id="164" w:author="Jan" w:date="2014-07-13T14:41:00Z">
        <w:r w:rsidRPr="008868B2" w:rsidDel="00AF5A45">
          <w:rPr>
            <w:rFonts w:ascii="Arial" w:hAnsi="Arial" w:cs="Arial"/>
            <w:szCs w:val="22"/>
            <w:u w:val="single"/>
          </w:rPr>
          <w:delText>Tier One</w:delText>
        </w:r>
        <w:r w:rsidDel="00AF5A45">
          <w:rPr>
            <w:rFonts w:ascii="Arial" w:hAnsi="Arial" w:cs="Arial"/>
            <w:szCs w:val="22"/>
          </w:rPr>
          <w:tab/>
        </w:r>
        <w:r w:rsidRPr="008868B2" w:rsidDel="00AF5A45">
          <w:rPr>
            <w:rFonts w:ascii="Arial" w:hAnsi="Arial" w:cs="Arial"/>
            <w:szCs w:val="22"/>
          </w:rPr>
          <w:delText>Includes</w:delText>
        </w:r>
        <w:r w:rsidDel="00AF5A45">
          <w:rPr>
            <w:rFonts w:ascii="Arial" w:hAnsi="Arial" w:cs="Arial"/>
            <w:szCs w:val="22"/>
          </w:rPr>
          <w:delText xml:space="preserve"> “Mini BC”</w:delText>
        </w:r>
        <w:r w:rsidDel="00AF5A45">
          <w:rPr>
            <w:rFonts w:ascii="Arial" w:hAnsi="Arial" w:cs="Arial"/>
            <w:szCs w:val="22"/>
          </w:rPr>
          <w:tab/>
          <w:delText xml:space="preserve"> </w:delText>
        </w:r>
        <w:r w:rsidDel="00AF5A45">
          <w:rPr>
            <w:rFonts w:ascii="Arial" w:hAnsi="Arial" w:cs="Arial"/>
            <w:szCs w:val="22"/>
          </w:rPr>
          <w:tab/>
          <w:delText xml:space="preserve">Not greater than $5 </w:delText>
        </w:r>
        <w:r w:rsidRPr="008868B2" w:rsidDel="00AF5A45">
          <w:rPr>
            <w:rFonts w:ascii="Arial" w:hAnsi="Arial" w:cs="Arial"/>
            <w:szCs w:val="22"/>
          </w:rPr>
          <w:delText>per</w:delText>
        </w:r>
        <w:r w:rsidDel="00AF5A45">
          <w:rPr>
            <w:rFonts w:ascii="Arial" w:hAnsi="Arial" w:cs="Arial"/>
            <w:szCs w:val="22"/>
          </w:rPr>
          <w:delText xml:space="preserve"> event</w:delText>
        </w:r>
      </w:del>
    </w:p>
    <w:p w:rsidR="00AF5A45" w:rsidRPr="008868B2" w:rsidDel="00AF5A45" w:rsidRDefault="00AF5A45" w:rsidP="00AF5A45">
      <w:pPr>
        <w:spacing w:before="240"/>
        <w:rPr>
          <w:del w:id="165" w:author="Jan" w:date="2014-07-13T14:41:00Z"/>
          <w:rFonts w:ascii="Arial" w:hAnsi="Arial" w:cs="Arial"/>
          <w:szCs w:val="22"/>
        </w:rPr>
      </w:pPr>
      <w:del w:id="166" w:author="Jan" w:date="2014-07-13T14:41:00Z">
        <w:r w:rsidRPr="008868B2" w:rsidDel="00AF5A45">
          <w:rPr>
            <w:rFonts w:ascii="Arial" w:hAnsi="Arial" w:cs="Arial"/>
            <w:szCs w:val="22"/>
            <w:u w:val="single"/>
          </w:rPr>
          <w:delText>Tier Two</w:delText>
        </w:r>
        <w:r w:rsidDel="00AF5A45">
          <w:rPr>
            <w:rFonts w:ascii="Arial" w:hAnsi="Arial" w:cs="Arial"/>
            <w:szCs w:val="22"/>
          </w:rPr>
          <w:tab/>
        </w:r>
        <w:r w:rsidRPr="008868B2" w:rsidDel="00AF5A45">
          <w:rPr>
            <w:rFonts w:ascii="Arial" w:hAnsi="Arial" w:cs="Arial"/>
            <w:szCs w:val="22"/>
          </w:rPr>
          <w:delText>Includes AB</w:delText>
        </w:r>
        <w:r w:rsidDel="00AF5A45">
          <w:rPr>
            <w:rFonts w:ascii="Arial" w:hAnsi="Arial" w:cs="Arial"/>
            <w:szCs w:val="22"/>
          </w:rPr>
          <w:delText xml:space="preserve"> and ABC</w:delText>
        </w:r>
        <w:r w:rsidDel="00AF5A45">
          <w:rPr>
            <w:rFonts w:ascii="Arial" w:hAnsi="Arial" w:cs="Arial"/>
            <w:szCs w:val="22"/>
          </w:rPr>
          <w:tab/>
        </w:r>
        <w:r w:rsidDel="00AF5A45">
          <w:rPr>
            <w:rFonts w:ascii="Arial" w:hAnsi="Arial" w:cs="Arial"/>
            <w:szCs w:val="22"/>
          </w:rPr>
          <w:tab/>
          <w:delText xml:space="preserve">Not greater than $5 </w:delText>
        </w:r>
        <w:r w:rsidRPr="008868B2" w:rsidDel="00AF5A45">
          <w:rPr>
            <w:rFonts w:ascii="Arial" w:hAnsi="Arial" w:cs="Arial"/>
            <w:szCs w:val="22"/>
          </w:rPr>
          <w:delText>per event</w:delText>
        </w:r>
      </w:del>
    </w:p>
    <w:p w:rsidR="00AF5A45" w:rsidRPr="008868B2" w:rsidDel="00AF5A45" w:rsidRDefault="00AF5A45" w:rsidP="00AF5A45">
      <w:pPr>
        <w:spacing w:before="240"/>
        <w:rPr>
          <w:del w:id="167" w:author="Jan" w:date="2014-07-13T14:41:00Z"/>
          <w:rFonts w:ascii="Arial" w:hAnsi="Arial" w:cs="Arial"/>
          <w:szCs w:val="22"/>
        </w:rPr>
      </w:pPr>
      <w:del w:id="168" w:author="Jan" w:date="2014-07-13T14:41:00Z">
        <w:r w:rsidRPr="008868B2" w:rsidDel="00AF5A45">
          <w:rPr>
            <w:rFonts w:ascii="Arial" w:hAnsi="Arial" w:cs="Arial"/>
            <w:szCs w:val="22"/>
            <w:u w:val="single"/>
          </w:rPr>
          <w:delText>Tier Three</w:delText>
        </w:r>
        <w:r w:rsidDel="00AF5A45">
          <w:rPr>
            <w:rFonts w:ascii="Arial" w:hAnsi="Arial" w:cs="Arial"/>
            <w:szCs w:val="22"/>
          </w:rPr>
          <w:tab/>
        </w:r>
        <w:r w:rsidRPr="008868B2" w:rsidDel="00AF5A45">
          <w:rPr>
            <w:rFonts w:ascii="Arial" w:hAnsi="Arial" w:cs="Arial"/>
            <w:szCs w:val="22"/>
          </w:rPr>
          <w:delText>Includes A a</w:delText>
        </w:r>
        <w:r w:rsidDel="00AF5A45">
          <w:rPr>
            <w:rFonts w:ascii="Arial" w:hAnsi="Arial" w:cs="Arial"/>
            <w:szCs w:val="22"/>
          </w:rPr>
          <w:delText>nd above,</w:delText>
        </w:r>
        <w:r w:rsidDel="00AF5A45">
          <w:rPr>
            <w:rFonts w:ascii="Arial" w:hAnsi="Arial" w:cs="Arial"/>
            <w:szCs w:val="22"/>
          </w:rPr>
          <w:tab/>
        </w:r>
        <w:r w:rsidRPr="008868B2" w:rsidDel="00AF5A45">
          <w:rPr>
            <w:rFonts w:ascii="Arial" w:hAnsi="Arial" w:cs="Arial"/>
            <w:szCs w:val="22"/>
          </w:rPr>
          <w:delText>Not greater than $5</w:delText>
        </w:r>
        <w:r w:rsidDel="00AF5A45">
          <w:rPr>
            <w:rFonts w:ascii="Arial" w:hAnsi="Arial" w:cs="Arial"/>
            <w:szCs w:val="22"/>
          </w:rPr>
          <w:delText xml:space="preserve"> </w:delText>
        </w:r>
        <w:r w:rsidRPr="008868B2" w:rsidDel="00AF5A45">
          <w:rPr>
            <w:rFonts w:ascii="Arial" w:hAnsi="Arial" w:cs="Arial"/>
            <w:szCs w:val="22"/>
          </w:rPr>
          <w:delText>per event</w:delText>
        </w:r>
      </w:del>
    </w:p>
    <w:p w:rsidR="00AF5A45" w:rsidDel="00AF5A45" w:rsidRDefault="00AF5A45" w:rsidP="00AF5A45">
      <w:pPr>
        <w:ind w:left="720" w:firstLine="720"/>
        <w:rPr>
          <w:del w:id="169" w:author="Jan" w:date="2014-07-13T14:41:00Z"/>
          <w:rFonts w:ascii="Arial" w:hAnsi="Arial" w:cs="Arial"/>
          <w:szCs w:val="22"/>
        </w:rPr>
      </w:pPr>
      <w:del w:id="170" w:author="Jan" w:date="2014-07-13T14:41:00Z">
        <w:r w:rsidRPr="008868B2" w:rsidDel="00AF5A45">
          <w:rPr>
            <w:rFonts w:ascii="Arial" w:hAnsi="Arial" w:cs="Arial"/>
            <w:szCs w:val="22"/>
          </w:rPr>
          <w:delText>ABC Festivals, Districts</w:delText>
        </w:r>
        <w:r w:rsidDel="00AF5A45">
          <w:rPr>
            <w:rFonts w:ascii="Arial" w:hAnsi="Arial" w:cs="Arial"/>
            <w:szCs w:val="22"/>
          </w:rPr>
          <w:delText xml:space="preserve"> </w:delText>
        </w:r>
      </w:del>
    </w:p>
    <w:p w:rsidR="00AF5A45" w:rsidRPr="008868B2" w:rsidDel="00AF5A45" w:rsidRDefault="00AF5A45" w:rsidP="00AF5A45">
      <w:pPr>
        <w:ind w:left="720" w:firstLine="720"/>
        <w:rPr>
          <w:del w:id="171" w:author="Jan" w:date="2014-07-13T14:41:00Z"/>
          <w:rFonts w:ascii="Arial" w:hAnsi="Arial" w:cs="Arial"/>
          <w:szCs w:val="22"/>
        </w:rPr>
      </w:pPr>
      <w:del w:id="172" w:author="Jan" w:date="2014-07-13T14:41:00Z">
        <w:r w:rsidRPr="008868B2" w:rsidDel="00AF5A45">
          <w:rPr>
            <w:rFonts w:ascii="Arial" w:hAnsi="Arial" w:cs="Arial"/>
            <w:szCs w:val="22"/>
          </w:rPr>
          <w:delText>and JO’s</w:delText>
        </w:r>
      </w:del>
    </w:p>
    <w:p w:rsidR="00AF5A45" w:rsidDel="00AF5A45" w:rsidRDefault="00AF5A45" w:rsidP="00AF5A45">
      <w:pPr>
        <w:spacing w:before="240"/>
        <w:rPr>
          <w:del w:id="173" w:author="Jan" w:date="2014-07-13T14:41:00Z"/>
          <w:rFonts w:ascii="Arial" w:hAnsi="Arial" w:cs="Arial"/>
          <w:szCs w:val="22"/>
        </w:rPr>
      </w:pPr>
      <w:del w:id="174" w:author="Jan" w:date="2014-07-13T14:41:00Z">
        <w:r w:rsidRPr="008868B2" w:rsidDel="00AF5A45">
          <w:rPr>
            <w:rFonts w:ascii="Arial" w:hAnsi="Arial" w:cs="Arial"/>
            <w:szCs w:val="22"/>
            <w:u w:val="single"/>
          </w:rPr>
          <w:delText>Tier Four</w:delText>
        </w:r>
        <w:r w:rsidRPr="008868B2" w:rsidDel="00AF5A45">
          <w:rPr>
            <w:rFonts w:ascii="Arial" w:hAnsi="Arial" w:cs="Arial"/>
            <w:szCs w:val="22"/>
          </w:rPr>
          <w:tab/>
          <w:delText>Senior Meets</w:delText>
        </w:r>
        <w:r w:rsidRPr="008868B2" w:rsidDel="00AF5A45">
          <w:rPr>
            <w:rFonts w:ascii="Arial" w:hAnsi="Arial" w:cs="Arial"/>
            <w:szCs w:val="22"/>
          </w:rPr>
          <w:tab/>
        </w:r>
        <w:r w:rsidRPr="008868B2" w:rsidDel="00AF5A45">
          <w:rPr>
            <w:rFonts w:ascii="Arial" w:hAnsi="Arial" w:cs="Arial"/>
            <w:szCs w:val="22"/>
          </w:rPr>
          <w:tab/>
          <w:delText xml:space="preserve"> </w:delText>
        </w:r>
        <w:r w:rsidRPr="008868B2" w:rsidDel="00AF5A45">
          <w:rPr>
            <w:rFonts w:ascii="Arial" w:hAnsi="Arial" w:cs="Arial"/>
            <w:szCs w:val="22"/>
          </w:rPr>
          <w:tab/>
          <w:delText>Not greater than $</w:delText>
        </w:r>
        <w:r w:rsidDel="00AF5A45">
          <w:rPr>
            <w:rFonts w:ascii="Arial" w:hAnsi="Arial" w:cs="Arial"/>
            <w:szCs w:val="22"/>
          </w:rPr>
          <w:delText>7.5</w:delText>
        </w:r>
        <w:r w:rsidRPr="008868B2" w:rsidDel="00AF5A45">
          <w:rPr>
            <w:rFonts w:ascii="Arial" w:hAnsi="Arial" w:cs="Arial"/>
            <w:szCs w:val="22"/>
          </w:rPr>
          <w:delText>0 per event</w:delText>
        </w:r>
      </w:del>
    </w:p>
    <w:p w:rsidR="00AF5A45" w:rsidDel="00AF5A45" w:rsidRDefault="00AF5A45" w:rsidP="00AF5A45">
      <w:pPr>
        <w:rPr>
          <w:del w:id="175" w:author="Jan" w:date="2014-07-13T14:41:00Z"/>
          <w:rFonts w:ascii="Arial" w:hAnsi="Arial" w:cs="Arial"/>
          <w:szCs w:val="22"/>
        </w:rPr>
      </w:pPr>
      <w:del w:id="176" w:author="Jan" w:date="2014-07-13T14:41:00Z">
        <w:r w:rsidDel="00AF5A45">
          <w:rPr>
            <w:rFonts w:ascii="Arial" w:hAnsi="Arial" w:cs="Arial"/>
            <w:szCs w:val="22"/>
          </w:rPr>
          <w:tab/>
        </w:r>
        <w:r w:rsidDel="00AF5A45">
          <w:rPr>
            <w:rFonts w:ascii="Arial" w:hAnsi="Arial" w:cs="Arial"/>
            <w:szCs w:val="22"/>
          </w:rPr>
          <w:tab/>
          <w:delText xml:space="preserve">State Championships, </w:delText>
        </w:r>
      </w:del>
    </w:p>
    <w:p w:rsidR="00AF5A45" w:rsidDel="00AF5A45" w:rsidRDefault="00AF5A45" w:rsidP="00AF5A45">
      <w:pPr>
        <w:ind w:left="720" w:firstLine="720"/>
        <w:rPr>
          <w:del w:id="177" w:author="Jan" w:date="2014-07-13T14:41:00Z"/>
          <w:rFonts w:ascii="Arial" w:hAnsi="Arial" w:cs="Arial"/>
          <w:szCs w:val="22"/>
        </w:rPr>
      </w:pPr>
      <w:del w:id="178" w:author="Jan" w:date="2014-07-13T14:41:00Z">
        <w:r w:rsidDel="00AF5A45">
          <w:rPr>
            <w:rFonts w:ascii="Arial" w:hAnsi="Arial" w:cs="Arial"/>
            <w:szCs w:val="22"/>
          </w:rPr>
          <w:delText xml:space="preserve">Prelim/Final Meets </w:delText>
        </w:r>
      </w:del>
    </w:p>
    <w:p w:rsidR="00AF5A45" w:rsidDel="00AF5A45" w:rsidRDefault="00AF5A45" w:rsidP="00AF5A45">
      <w:pPr>
        <w:ind w:left="720" w:firstLine="720"/>
        <w:rPr>
          <w:del w:id="179" w:author="Jan" w:date="2014-07-13T14:41:00Z"/>
          <w:rFonts w:ascii="Arial" w:hAnsi="Arial" w:cs="Arial"/>
          <w:szCs w:val="22"/>
        </w:rPr>
      </w:pPr>
      <w:del w:id="180" w:author="Jan" w:date="2014-07-13T14:41:00Z">
        <w:r w:rsidDel="00AF5A45">
          <w:rPr>
            <w:rFonts w:ascii="Arial" w:hAnsi="Arial" w:cs="Arial"/>
            <w:szCs w:val="22"/>
          </w:rPr>
          <w:delText>(prelim/final sessions only)</w:delText>
        </w:r>
      </w:del>
    </w:p>
    <w:p w:rsidR="00AF5A45" w:rsidRPr="008868B2" w:rsidDel="00AF5A45" w:rsidRDefault="00AF5A45" w:rsidP="00AF5A45">
      <w:pPr>
        <w:spacing w:before="240"/>
        <w:rPr>
          <w:del w:id="181" w:author="Jan" w:date="2014-07-13T14:41:00Z"/>
          <w:rFonts w:ascii="Arial" w:hAnsi="Arial" w:cs="Arial"/>
          <w:szCs w:val="22"/>
        </w:rPr>
      </w:pPr>
      <w:del w:id="182" w:author="Jan" w:date="2014-07-13T14:41:00Z">
        <w:r w:rsidRPr="008868B2" w:rsidDel="00AF5A45">
          <w:rPr>
            <w:rFonts w:ascii="Arial" w:hAnsi="Arial" w:cs="Arial"/>
            <w:szCs w:val="22"/>
            <w:u w:val="single"/>
          </w:rPr>
          <w:delText>Tier Five</w:delText>
        </w:r>
        <w:r w:rsidRPr="008868B2" w:rsidDel="00AF5A45">
          <w:rPr>
            <w:rFonts w:ascii="Arial" w:hAnsi="Arial" w:cs="Arial"/>
            <w:szCs w:val="22"/>
          </w:rPr>
          <w:tab/>
          <w:delText xml:space="preserve">Not included in Tiers 1-4 </w:delText>
        </w:r>
        <w:r w:rsidRPr="008868B2" w:rsidDel="00AF5A45">
          <w:rPr>
            <w:rFonts w:ascii="Arial" w:hAnsi="Arial" w:cs="Arial"/>
            <w:szCs w:val="22"/>
          </w:rPr>
          <w:tab/>
          <w:delText>Not greater than $10 (requires Program</w:delText>
        </w:r>
      </w:del>
    </w:p>
    <w:p w:rsidR="00AF5A45" w:rsidRPr="008868B2" w:rsidDel="00AF5A45" w:rsidRDefault="00AF5A45" w:rsidP="00AF5A45">
      <w:pPr>
        <w:ind w:left="3600" w:firstLine="720"/>
        <w:rPr>
          <w:del w:id="183" w:author="Jan" w:date="2014-07-13T14:41:00Z"/>
          <w:rFonts w:ascii="Arial" w:hAnsi="Arial" w:cs="Arial"/>
          <w:szCs w:val="22"/>
        </w:rPr>
      </w:pPr>
      <w:del w:id="184" w:author="Jan" w:date="2014-07-13T14:41:00Z">
        <w:r w:rsidRPr="008868B2" w:rsidDel="00AF5A45">
          <w:rPr>
            <w:rFonts w:ascii="Arial" w:hAnsi="Arial" w:cs="Arial"/>
            <w:szCs w:val="22"/>
          </w:rPr>
          <w:delText>Operations Approval)</w:delText>
        </w:r>
      </w:del>
    </w:p>
    <w:p w:rsidR="00AF5A45" w:rsidRPr="00496659" w:rsidDel="00AF5A45" w:rsidRDefault="00AF5A45" w:rsidP="00AF5A45">
      <w:pPr>
        <w:spacing w:before="240"/>
        <w:rPr>
          <w:del w:id="185" w:author="Jan" w:date="2014-07-13T14:41:00Z"/>
          <w:rFonts w:ascii="Arial" w:hAnsi="Arial" w:cs="Arial"/>
          <w:szCs w:val="22"/>
          <w:u w:val="single"/>
        </w:rPr>
      </w:pPr>
      <w:del w:id="186" w:author="Jan" w:date="2014-07-13T14:41:00Z">
        <w:r w:rsidRPr="008868B2" w:rsidDel="00AF5A45">
          <w:rPr>
            <w:rFonts w:ascii="Arial" w:hAnsi="Arial" w:cs="Arial"/>
            <w:szCs w:val="22"/>
            <w:u w:val="single"/>
          </w:rPr>
          <w:delText>Relays</w:delText>
        </w:r>
        <w:r w:rsidRPr="008868B2" w:rsidDel="00AF5A45">
          <w:rPr>
            <w:rFonts w:ascii="Arial" w:hAnsi="Arial" w:cs="Arial"/>
            <w:szCs w:val="22"/>
          </w:rPr>
          <w:tab/>
        </w:r>
        <w:r w:rsidRPr="008868B2" w:rsidDel="00AF5A45">
          <w:rPr>
            <w:rFonts w:ascii="Arial" w:hAnsi="Arial" w:cs="Arial"/>
            <w:szCs w:val="22"/>
          </w:rPr>
          <w:tab/>
        </w:r>
        <w:r w:rsidDel="00AF5A45">
          <w:rPr>
            <w:rFonts w:ascii="Arial" w:hAnsi="Arial" w:cs="Arial"/>
            <w:szCs w:val="22"/>
          </w:rPr>
          <w:delText>All Meets</w:delText>
        </w:r>
        <w:r w:rsidDel="00AF5A45">
          <w:rPr>
            <w:rFonts w:ascii="Arial" w:hAnsi="Arial" w:cs="Arial"/>
            <w:szCs w:val="22"/>
          </w:rPr>
          <w:tab/>
        </w:r>
        <w:r w:rsidDel="00AF5A45">
          <w:rPr>
            <w:rFonts w:ascii="Arial" w:hAnsi="Arial" w:cs="Arial"/>
            <w:szCs w:val="22"/>
          </w:rPr>
          <w:tab/>
        </w:r>
        <w:r w:rsidDel="00AF5A45">
          <w:rPr>
            <w:rFonts w:ascii="Arial" w:hAnsi="Arial" w:cs="Arial"/>
            <w:szCs w:val="22"/>
          </w:rPr>
          <w:tab/>
        </w:r>
        <w:r w:rsidRPr="008868B2" w:rsidDel="00AF5A45">
          <w:rPr>
            <w:rFonts w:ascii="Arial" w:hAnsi="Arial" w:cs="Arial"/>
            <w:szCs w:val="22"/>
          </w:rPr>
          <w:delText>Not greater than $12</w:delText>
        </w:r>
        <w:r w:rsidDel="00AF5A45">
          <w:rPr>
            <w:rFonts w:ascii="Arial" w:hAnsi="Arial" w:cs="Arial"/>
            <w:szCs w:val="22"/>
          </w:rPr>
          <w:delText xml:space="preserve"> </w:delText>
        </w:r>
        <w:r w:rsidRPr="008868B2" w:rsidDel="00AF5A45">
          <w:rPr>
            <w:rFonts w:ascii="Arial" w:hAnsi="Arial" w:cs="Arial"/>
            <w:szCs w:val="22"/>
          </w:rPr>
          <w:delText>per relay</w:delText>
        </w:r>
      </w:del>
    </w:p>
    <w:p w:rsidR="00AF5A45" w:rsidRPr="008868B2" w:rsidDel="00AF5A45" w:rsidRDefault="00AF5A45" w:rsidP="00AF5A45">
      <w:pPr>
        <w:spacing w:before="240"/>
        <w:rPr>
          <w:del w:id="187" w:author="Jan" w:date="2014-07-13T14:41:00Z"/>
          <w:rFonts w:ascii="Arial" w:hAnsi="Arial" w:cs="Arial"/>
          <w:szCs w:val="22"/>
        </w:rPr>
      </w:pPr>
      <w:del w:id="188" w:author="Jan" w:date="2014-07-13T14:41:00Z">
        <w:r w:rsidRPr="008868B2" w:rsidDel="00AF5A45">
          <w:rPr>
            <w:rFonts w:ascii="Arial" w:hAnsi="Arial" w:cs="Arial"/>
            <w:szCs w:val="22"/>
            <w:u w:val="single"/>
          </w:rPr>
          <w:lastRenderedPageBreak/>
          <w:delText>Time Trials</w:delText>
        </w:r>
        <w:r w:rsidRPr="008868B2" w:rsidDel="00AF5A45">
          <w:rPr>
            <w:rFonts w:ascii="Arial" w:hAnsi="Arial" w:cs="Arial"/>
            <w:szCs w:val="22"/>
          </w:rPr>
          <w:tab/>
        </w:r>
        <w:r w:rsidDel="00AF5A45">
          <w:rPr>
            <w:rFonts w:ascii="Arial" w:hAnsi="Arial" w:cs="Arial"/>
            <w:szCs w:val="22"/>
          </w:rPr>
          <w:delText>All Meets</w:delText>
        </w:r>
        <w:r w:rsidDel="00AF5A45">
          <w:rPr>
            <w:rFonts w:ascii="Arial" w:hAnsi="Arial" w:cs="Arial"/>
            <w:szCs w:val="22"/>
          </w:rPr>
          <w:tab/>
        </w:r>
        <w:r w:rsidDel="00AF5A45">
          <w:rPr>
            <w:rFonts w:ascii="Arial" w:hAnsi="Arial" w:cs="Arial"/>
            <w:szCs w:val="22"/>
          </w:rPr>
          <w:tab/>
        </w:r>
        <w:r w:rsidDel="00AF5A45">
          <w:rPr>
            <w:rFonts w:ascii="Arial" w:hAnsi="Arial" w:cs="Arial"/>
            <w:szCs w:val="22"/>
          </w:rPr>
          <w:tab/>
        </w:r>
        <w:r w:rsidRPr="008868B2" w:rsidDel="00AF5A45">
          <w:rPr>
            <w:rFonts w:ascii="Arial" w:hAnsi="Arial" w:cs="Arial"/>
            <w:szCs w:val="22"/>
          </w:rPr>
          <w:delText>Not greater than $7.50 per individual and</w:delText>
        </w:r>
      </w:del>
    </w:p>
    <w:p w:rsidR="00AF5A45" w:rsidRPr="00496659" w:rsidDel="00AF5A45" w:rsidRDefault="00AF5A45" w:rsidP="00AF5A45">
      <w:pPr>
        <w:rPr>
          <w:del w:id="189" w:author="Jan" w:date="2014-07-13T14:41:00Z"/>
          <w:rFonts w:ascii="Arial" w:hAnsi="Arial" w:cs="Arial"/>
          <w:szCs w:val="22"/>
          <w:u w:val="single"/>
        </w:rPr>
      </w:pPr>
      <w:del w:id="190" w:author="Jan" w:date="2014-07-13T14:41:00Z">
        <w:r w:rsidDel="00AF5A45">
          <w:rPr>
            <w:rFonts w:ascii="Arial" w:hAnsi="Arial" w:cs="Arial"/>
            <w:szCs w:val="22"/>
          </w:rPr>
          <w:tab/>
        </w:r>
        <w:r w:rsidRPr="008868B2" w:rsidDel="00AF5A45">
          <w:rPr>
            <w:rFonts w:ascii="Arial" w:hAnsi="Arial" w:cs="Arial"/>
            <w:szCs w:val="22"/>
          </w:rPr>
          <w:tab/>
        </w:r>
        <w:r w:rsidRPr="008868B2" w:rsidDel="00AF5A45">
          <w:rPr>
            <w:rFonts w:ascii="Arial" w:hAnsi="Arial" w:cs="Arial"/>
            <w:szCs w:val="22"/>
          </w:rPr>
          <w:tab/>
        </w:r>
        <w:r w:rsidRPr="008868B2" w:rsidDel="00AF5A45">
          <w:rPr>
            <w:rFonts w:ascii="Arial" w:hAnsi="Arial" w:cs="Arial"/>
            <w:szCs w:val="22"/>
          </w:rPr>
          <w:tab/>
        </w:r>
        <w:r w:rsidRPr="008868B2" w:rsidDel="00AF5A45">
          <w:rPr>
            <w:rFonts w:ascii="Arial" w:hAnsi="Arial" w:cs="Arial"/>
            <w:szCs w:val="22"/>
          </w:rPr>
          <w:tab/>
        </w:r>
        <w:r w:rsidRPr="008868B2" w:rsidDel="00AF5A45">
          <w:rPr>
            <w:rFonts w:ascii="Arial" w:hAnsi="Arial" w:cs="Arial"/>
            <w:szCs w:val="22"/>
          </w:rPr>
          <w:tab/>
          <w:delText>$15</w:delText>
        </w:r>
        <w:r w:rsidDel="00AF5A45">
          <w:rPr>
            <w:rFonts w:ascii="Arial" w:hAnsi="Arial" w:cs="Arial"/>
            <w:szCs w:val="22"/>
          </w:rPr>
          <w:delText xml:space="preserve"> </w:delText>
        </w:r>
        <w:r w:rsidRPr="008868B2" w:rsidDel="00AF5A45">
          <w:rPr>
            <w:rFonts w:ascii="Arial" w:hAnsi="Arial" w:cs="Arial"/>
            <w:szCs w:val="22"/>
          </w:rPr>
          <w:delText>per relay</w:delText>
        </w:r>
      </w:del>
    </w:p>
    <w:p w:rsidR="00AF5A45" w:rsidRPr="008868B2" w:rsidDel="00AF5A45" w:rsidRDefault="00AF5A45" w:rsidP="00AF5A45">
      <w:pPr>
        <w:spacing w:before="240"/>
        <w:rPr>
          <w:del w:id="191" w:author="Jan" w:date="2014-07-13T14:41:00Z"/>
          <w:rFonts w:ascii="Arial" w:hAnsi="Arial" w:cs="Arial"/>
          <w:szCs w:val="22"/>
        </w:rPr>
      </w:pPr>
      <w:del w:id="192" w:author="Jan" w:date="2014-07-13T14:41:00Z">
        <w:r w:rsidRPr="008868B2" w:rsidDel="00AF5A45">
          <w:rPr>
            <w:rFonts w:ascii="Arial" w:hAnsi="Arial" w:cs="Arial"/>
            <w:szCs w:val="22"/>
            <w:u w:val="single"/>
          </w:rPr>
          <w:delText>Deck Entries</w:delText>
        </w:r>
        <w:r w:rsidRPr="008868B2" w:rsidDel="00AF5A45">
          <w:rPr>
            <w:rFonts w:ascii="Arial" w:hAnsi="Arial" w:cs="Arial"/>
            <w:szCs w:val="22"/>
          </w:rPr>
          <w:tab/>
        </w:r>
        <w:r w:rsidDel="00AF5A45">
          <w:rPr>
            <w:rFonts w:ascii="Arial" w:hAnsi="Arial" w:cs="Arial"/>
            <w:szCs w:val="22"/>
          </w:rPr>
          <w:delText>All Meets</w:delText>
        </w:r>
        <w:r w:rsidDel="00AF5A45">
          <w:rPr>
            <w:rFonts w:ascii="Arial" w:hAnsi="Arial" w:cs="Arial"/>
            <w:szCs w:val="22"/>
          </w:rPr>
          <w:tab/>
        </w:r>
        <w:r w:rsidDel="00AF5A45">
          <w:rPr>
            <w:rFonts w:ascii="Arial" w:hAnsi="Arial" w:cs="Arial"/>
            <w:szCs w:val="22"/>
          </w:rPr>
          <w:tab/>
        </w:r>
        <w:r w:rsidDel="00AF5A45">
          <w:rPr>
            <w:rFonts w:ascii="Arial" w:hAnsi="Arial" w:cs="Arial"/>
            <w:szCs w:val="22"/>
          </w:rPr>
          <w:tab/>
        </w:r>
        <w:r w:rsidRPr="008868B2" w:rsidDel="00AF5A45">
          <w:rPr>
            <w:rFonts w:ascii="Arial" w:hAnsi="Arial" w:cs="Arial"/>
            <w:szCs w:val="22"/>
          </w:rPr>
          <w:delText>Not greater than $7.50 per individual and</w:delText>
        </w:r>
      </w:del>
    </w:p>
    <w:p w:rsidR="00AF5A45" w:rsidRPr="008868B2" w:rsidDel="00AF5A45" w:rsidRDefault="00AF5A45" w:rsidP="00AF5A45">
      <w:pPr>
        <w:rPr>
          <w:del w:id="193" w:author="Jan" w:date="2014-07-13T14:41:00Z"/>
          <w:rFonts w:ascii="Arial" w:hAnsi="Arial" w:cs="Arial"/>
          <w:szCs w:val="22"/>
          <w:u w:val="single"/>
        </w:rPr>
      </w:pPr>
      <w:del w:id="194" w:author="Jan" w:date="2014-07-13T14:41:00Z">
        <w:r w:rsidDel="00AF5A45">
          <w:rPr>
            <w:rFonts w:ascii="Arial" w:hAnsi="Arial" w:cs="Arial"/>
            <w:szCs w:val="22"/>
          </w:rPr>
          <w:tab/>
        </w:r>
        <w:r w:rsidRPr="008868B2" w:rsidDel="00AF5A45">
          <w:rPr>
            <w:rFonts w:ascii="Arial" w:hAnsi="Arial" w:cs="Arial"/>
            <w:szCs w:val="22"/>
          </w:rPr>
          <w:tab/>
        </w:r>
        <w:r w:rsidRPr="008868B2" w:rsidDel="00AF5A45">
          <w:rPr>
            <w:rFonts w:ascii="Arial" w:hAnsi="Arial" w:cs="Arial"/>
            <w:szCs w:val="22"/>
          </w:rPr>
          <w:tab/>
        </w:r>
        <w:r w:rsidRPr="008868B2" w:rsidDel="00AF5A45">
          <w:rPr>
            <w:rFonts w:ascii="Arial" w:hAnsi="Arial" w:cs="Arial"/>
            <w:szCs w:val="22"/>
          </w:rPr>
          <w:tab/>
        </w:r>
        <w:r w:rsidRPr="008868B2" w:rsidDel="00AF5A45">
          <w:rPr>
            <w:rFonts w:ascii="Arial" w:hAnsi="Arial" w:cs="Arial"/>
            <w:szCs w:val="22"/>
          </w:rPr>
          <w:tab/>
        </w:r>
        <w:r w:rsidRPr="008868B2" w:rsidDel="00AF5A45">
          <w:rPr>
            <w:rFonts w:ascii="Arial" w:hAnsi="Arial" w:cs="Arial"/>
            <w:szCs w:val="22"/>
          </w:rPr>
          <w:tab/>
          <w:delText>$15</w:delText>
        </w:r>
        <w:r w:rsidDel="00AF5A45">
          <w:rPr>
            <w:rFonts w:ascii="Arial" w:hAnsi="Arial" w:cs="Arial"/>
            <w:szCs w:val="22"/>
          </w:rPr>
          <w:delText xml:space="preserve"> </w:delText>
        </w:r>
        <w:r w:rsidRPr="008868B2" w:rsidDel="00AF5A45">
          <w:rPr>
            <w:rFonts w:ascii="Arial" w:hAnsi="Arial" w:cs="Arial"/>
            <w:szCs w:val="22"/>
          </w:rPr>
          <w:delText>per relay</w:delText>
        </w:r>
      </w:del>
    </w:p>
    <w:p w:rsidR="00AF5A45" w:rsidRPr="008868B2" w:rsidDel="00AF5A45" w:rsidRDefault="00AF5A45" w:rsidP="00AF5A45">
      <w:pPr>
        <w:ind w:left="3600" w:firstLine="720"/>
        <w:rPr>
          <w:del w:id="195" w:author="Jan" w:date="2014-07-13T14:41:00Z"/>
          <w:rFonts w:ascii="Arial" w:hAnsi="Arial" w:cs="Arial"/>
          <w:szCs w:val="22"/>
        </w:rPr>
      </w:pPr>
      <w:del w:id="196" w:author="Jan" w:date="2014-07-13T14:41:00Z">
        <w:r w:rsidRPr="008868B2" w:rsidDel="00AF5A45">
          <w:rPr>
            <w:rFonts w:ascii="Arial" w:hAnsi="Arial" w:cs="Arial"/>
            <w:szCs w:val="22"/>
          </w:rPr>
          <w:tab/>
        </w:r>
        <w:r w:rsidRPr="008868B2" w:rsidDel="00AF5A45">
          <w:rPr>
            <w:rFonts w:ascii="Arial" w:hAnsi="Arial" w:cs="Arial"/>
            <w:szCs w:val="22"/>
          </w:rPr>
          <w:tab/>
        </w:r>
        <w:r w:rsidRPr="008868B2" w:rsidDel="00AF5A45">
          <w:rPr>
            <w:rFonts w:ascii="Arial" w:hAnsi="Arial" w:cs="Arial"/>
            <w:szCs w:val="22"/>
          </w:rPr>
          <w:tab/>
        </w:r>
      </w:del>
    </w:p>
    <w:p w:rsidR="00AF5A45" w:rsidDel="00AF5A45" w:rsidRDefault="00AF5A45" w:rsidP="00AF5A45">
      <w:pPr>
        <w:rPr>
          <w:del w:id="197" w:author="Jan" w:date="2014-07-13T14:41:00Z"/>
          <w:rFonts w:ascii="Arial" w:hAnsi="Arial" w:cs="Arial"/>
          <w:szCs w:val="22"/>
        </w:rPr>
      </w:pPr>
      <w:del w:id="198" w:author="Jan" w:date="2014-07-13T14:41:00Z">
        <w:r w:rsidRPr="008868B2" w:rsidDel="00AF5A45">
          <w:rPr>
            <w:rFonts w:ascii="Arial" w:hAnsi="Arial" w:cs="Arial"/>
            <w:szCs w:val="22"/>
            <w:u w:val="single"/>
          </w:rPr>
          <w:delText>MS Surcharge</w:delText>
        </w:r>
        <w:r w:rsidDel="00AF5A45">
          <w:rPr>
            <w:rFonts w:ascii="Arial" w:hAnsi="Arial" w:cs="Arial"/>
            <w:szCs w:val="22"/>
          </w:rPr>
          <w:tab/>
        </w:r>
        <w:r w:rsidRPr="008868B2" w:rsidDel="00AF5A45">
          <w:rPr>
            <w:rFonts w:ascii="Arial" w:hAnsi="Arial" w:cs="Arial"/>
            <w:szCs w:val="22"/>
          </w:rPr>
          <w:delText xml:space="preserve">Non </w:delText>
        </w:r>
        <w:r w:rsidDel="00AF5A45">
          <w:rPr>
            <w:rFonts w:ascii="Arial" w:hAnsi="Arial" w:cs="Arial"/>
            <w:szCs w:val="22"/>
          </w:rPr>
          <w:delText>Championship</w:delText>
        </w:r>
        <w:r w:rsidRPr="008868B2" w:rsidDel="00AF5A45">
          <w:rPr>
            <w:rFonts w:ascii="Arial" w:hAnsi="Arial" w:cs="Arial"/>
            <w:szCs w:val="22"/>
          </w:rPr>
          <w:delText xml:space="preserve"> Meets </w:delText>
        </w:r>
        <w:r w:rsidDel="00AF5A45">
          <w:rPr>
            <w:rFonts w:ascii="Arial" w:hAnsi="Arial" w:cs="Arial"/>
            <w:szCs w:val="22"/>
          </w:rPr>
          <w:tab/>
        </w:r>
        <w:r w:rsidRPr="008868B2" w:rsidDel="00AF5A45">
          <w:rPr>
            <w:rFonts w:ascii="Arial" w:hAnsi="Arial" w:cs="Arial"/>
            <w:szCs w:val="22"/>
          </w:rPr>
          <w:delText>$1</w:delText>
        </w:r>
        <w:r w:rsidDel="00AF5A45">
          <w:rPr>
            <w:rFonts w:ascii="Arial" w:hAnsi="Arial" w:cs="Arial"/>
            <w:szCs w:val="22"/>
          </w:rPr>
          <w:delText xml:space="preserve"> </w:delText>
        </w:r>
        <w:r w:rsidRPr="008868B2" w:rsidDel="00AF5A45">
          <w:rPr>
            <w:rFonts w:ascii="Arial" w:hAnsi="Arial" w:cs="Arial"/>
            <w:szCs w:val="22"/>
          </w:rPr>
          <w:delText>per swimmer</w:delText>
        </w:r>
      </w:del>
    </w:p>
    <w:p w:rsidR="00AF5A45" w:rsidRPr="008868B2" w:rsidDel="00AF5A45" w:rsidRDefault="00AF5A45" w:rsidP="00AF5A45">
      <w:pPr>
        <w:rPr>
          <w:del w:id="199" w:author="Jan" w:date="2014-07-13T14:41:00Z"/>
          <w:rFonts w:ascii="Arial" w:hAnsi="Arial" w:cs="Arial"/>
          <w:szCs w:val="22"/>
        </w:rPr>
      </w:pPr>
      <w:del w:id="200" w:author="Jan" w:date="2014-07-13T14:41:00Z">
        <w:r w:rsidDel="00AF5A45">
          <w:rPr>
            <w:rFonts w:ascii="Arial" w:hAnsi="Arial" w:cs="Arial"/>
            <w:szCs w:val="22"/>
          </w:rPr>
          <w:tab/>
        </w:r>
        <w:r w:rsidDel="00AF5A45">
          <w:rPr>
            <w:rFonts w:ascii="Arial" w:hAnsi="Arial" w:cs="Arial"/>
            <w:szCs w:val="22"/>
          </w:rPr>
          <w:tab/>
          <w:delText>District &amp; JO Championships $5 per swimmer</w:delText>
        </w:r>
      </w:del>
    </w:p>
    <w:p w:rsidR="00AF5A45" w:rsidRPr="008868B2" w:rsidDel="00AF5A45" w:rsidRDefault="00AF5A45" w:rsidP="00D02414">
      <w:pPr>
        <w:ind w:left="720" w:firstLine="720"/>
        <w:rPr>
          <w:del w:id="201" w:author="Jan" w:date="2014-07-13T14:41:00Z"/>
          <w:rFonts w:ascii="Arial" w:hAnsi="Arial" w:cs="Arial"/>
          <w:szCs w:val="22"/>
        </w:rPr>
      </w:pPr>
      <w:del w:id="202" w:author="Jan" w:date="2014-07-13T14:41:00Z">
        <w:r w:rsidRPr="008868B2" w:rsidDel="00AF5A45">
          <w:rPr>
            <w:rFonts w:ascii="Arial" w:hAnsi="Arial" w:cs="Arial"/>
            <w:szCs w:val="22"/>
          </w:rPr>
          <w:delText xml:space="preserve">State </w:delText>
        </w:r>
        <w:r w:rsidDel="00AF5A45">
          <w:rPr>
            <w:rFonts w:ascii="Arial" w:hAnsi="Arial" w:cs="Arial"/>
            <w:szCs w:val="22"/>
          </w:rPr>
          <w:delText>Championships</w:delText>
        </w:r>
        <w:r w:rsidRPr="008868B2" w:rsidDel="00AF5A45">
          <w:rPr>
            <w:rFonts w:ascii="Arial" w:hAnsi="Arial" w:cs="Arial"/>
            <w:szCs w:val="22"/>
          </w:rPr>
          <w:delText xml:space="preserve"> </w:delText>
        </w:r>
        <w:r w:rsidDel="00AF5A45">
          <w:rPr>
            <w:rFonts w:ascii="Arial" w:hAnsi="Arial" w:cs="Arial"/>
            <w:szCs w:val="22"/>
          </w:rPr>
          <w:tab/>
        </w:r>
        <w:r w:rsidDel="00AF5A45">
          <w:rPr>
            <w:rFonts w:ascii="Arial" w:hAnsi="Arial" w:cs="Arial"/>
            <w:szCs w:val="22"/>
          </w:rPr>
          <w:tab/>
        </w:r>
        <w:r w:rsidRPr="008868B2" w:rsidDel="00AF5A45">
          <w:rPr>
            <w:rFonts w:ascii="Arial" w:hAnsi="Arial" w:cs="Arial"/>
            <w:szCs w:val="22"/>
          </w:rPr>
          <w:delText>$3</w:delText>
        </w:r>
        <w:r w:rsidDel="00AF5A45">
          <w:rPr>
            <w:rFonts w:ascii="Arial" w:hAnsi="Arial" w:cs="Arial"/>
            <w:szCs w:val="22"/>
          </w:rPr>
          <w:delText xml:space="preserve"> </w:delText>
        </w:r>
        <w:r w:rsidRPr="008868B2" w:rsidDel="00AF5A45">
          <w:rPr>
            <w:rFonts w:ascii="Arial" w:hAnsi="Arial" w:cs="Arial"/>
            <w:szCs w:val="22"/>
          </w:rPr>
          <w:delText>per swimmer</w:delText>
        </w:r>
      </w:del>
    </w:p>
    <w:tbl>
      <w:tblPr>
        <w:tblStyle w:val="TableGrid"/>
        <w:tblW w:w="0" w:type="auto"/>
        <w:tblLook w:val="04A0" w:firstRow="1" w:lastRow="0" w:firstColumn="1" w:lastColumn="0" w:noHBand="0" w:noVBand="1"/>
        <w:tblPrChange w:id="203" w:author="Jan" w:date="2014-07-13T14:48:00Z">
          <w:tblPr>
            <w:tblStyle w:val="TableGrid"/>
            <w:tblW w:w="0" w:type="auto"/>
            <w:tblLook w:val="04A0" w:firstRow="1" w:lastRow="0" w:firstColumn="1" w:lastColumn="0" w:noHBand="0" w:noVBand="1"/>
          </w:tblPr>
        </w:tblPrChange>
      </w:tblPr>
      <w:tblGrid>
        <w:gridCol w:w="2203"/>
        <w:gridCol w:w="1505"/>
        <w:gridCol w:w="1170"/>
        <w:gridCol w:w="1530"/>
        <w:gridCol w:w="4608"/>
        <w:tblGridChange w:id="204">
          <w:tblGrid>
            <w:gridCol w:w="108"/>
            <w:gridCol w:w="2095"/>
            <w:gridCol w:w="108"/>
            <w:gridCol w:w="1505"/>
            <w:gridCol w:w="590"/>
            <w:gridCol w:w="580"/>
            <w:gridCol w:w="1530"/>
            <w:gridCol w:w="93"/>
            <w:gridCol w:w="2203"/>
            <w:gridCol w:w="2204"/>
            <w:gridCol w:w="108"/>
          </w:tblGrid>
        </w:tblGridChange>
      </w:tblGrid>
      <w:tr w:rsidR="00AF5A45" w:rsidTr="00AF5A45">
        <w:trPr>
          <w:ins w:id="205" w:author="Jan" w:date="2014-07-13T14:41:00Z"/>
          <w:trPrChange w:id="206" w:author="Jan" w:date="2014-07-13T14:48:00Z">
            <w:trPr>
              <w:gridAfter w:val="0"/>
            </w:trPr>
          </w:trPrChange>
        </w:trPr>
        <w:tc>
          <w:tcPr>
            <w:tcW w:w="2203" w:type="dxa"/>
            <w:tcPrChange w:id="207" w:author="Jan" w:date="2014-07-13T14:48:00Z">
              <w:tcPr>
                <w:tcW w:w="2203" w:type="dxa"/>
                <w:gridSpan w:val="2"/>
              </w:tcPr>
            </w:tcPrChange>
          </w:tcPr>
          <w:p w:rsidR="00AF5A45" w:rsidRDefault="00AF5A45" w:rsidP="001E4601">
            <w:pPr>
              <w:jc w:val="both"/>
              <w:rPr>
                <w:ins w:id="208" w:author="Jan" w:date="2014-07-13T14:41:00Z"/>
              </w:rPr>
            </w:pPr>
            <w:ins w:id="209" w:author="Jan" w:date="2014-07-13T14:42:00Z">
              <w:r>
                <w:t>Meet Type</w:t>
              </w:r>
            </w:ins>
          </w:p>
        </w:tc>
        <w:tc>
          <w:tcPr>
            <w:tcW w:w="1505" w:type="dxa"/>
            <w:tcPrChange w:id="210" w:author="Jan" w:date="2014-07-13T14:48:00Z">
              <w:tcPr>
                <w:tcW w:w="2203" w:type="dxa"/>
                <w:gridSpan w:val="3"/>
              </w:tcPr>
            </w:tcPrChange>
          </w:tcPr>
          <w:p w:rsidR="00AF5A45" w:rsidRDefault="00AF5A45" w:rsidP="001E4601">
            <w:pPr>
              <w:jc w:val="both"/>
              <w:rPr>
                <w:ins w:id="211" w:author="Jan" w:date="2014-07-13T14:41:00Z"/>
              </w:rPr>
            </w:pPr>
            <w:ins w:id="212" w:author="Jan" w:date="2014-07-13T14:42:00Z">
              <w:r>
                <w:t>Inv. Event</w:t>
              </w:r>
            </w:ins>
          </w:p>
        </w:tc>
        <w:tc>
          <w:tcPr>
            <w:tcW w:w="1170" w:type="dxa"/>
            <w:tcPrChange w:id="213" w:author="Jan" w:date="2014-07-13T14:48:00Z">
              <w:tcPr>
                <w:tcW w:w="2203" w:type="dxa"/>
                <w:gridSpan w:val="3"/>
              </w:tcPr>
            </w:tcPrChange>
          </w:tcPr>
          <w:p w:rsidR="00AF5A45" w:rsidRDefault="00AF5A45" w:rsidP="001E4601">
            <w:pPr>
              <w:jc w:val="both"/>
              <w:rPr>
                <w:ins w:id="214" w:author="Jan" w:date="2014-07-13T14:41:00Z"/>
              </w:rPr>
            </w:pPr>
            <w:ins w:id="215" w:author="Jan" w:date="2014-07-13T14:42:00Z">
              <w:r>
                <w:t>Relay</w:t>
              </w:r>
            </w:ins>
          </w:p>
        </w:tc>
        <w:tc>
          <w:tcPr>
            <w:tcW w:w="1530" w:type="dxa"/>
            <w:tcPrChange w:id="216" w:author="Jan" w:date="2014-07-13T14:48:00Z">
              <w:tcPr>
                <w:tcW w:w="2203" w:type="dxa"/>
              </w:tcPr>
            </w:tcPrChange>
          </w:tcPr>
          <w:p w:rsidR="00AF5A45" w:rsidRDefault="00AF5A45" w:rsidP="001E4601">
            <w:pPr>
              <w:jc w:val="both"/>
              <w:rPr>
                <w:ins w:id="217" w:author="Jan" w:date="2014-07-13T14:41:00Z"/>
              </w:rPr>
            </w:pPr>
            <w:ins w:id="218" w:author="Jan" w:date="2014-07-13T14:42:00Z">
              <w:r>
                <w:t>Surcharge</w:t>
              </w:r>
            </w:ins>
          </w:p>
        </w:tc>
        <w:tc>
          <w:tcPr>
            <w:tcW w:w="4608" w:type="dxa"/>
            <w:tcPrChange w:id="219" w:author="Jan" w:date="2014-07-13T14:48:00Z">
              <w:tcPr>
                <w:tcW w:w="2204" w:type="dxa"/>
              </w:tcPr>
            </w:tcPrChange>
          </w:tcPr>
          <w:p w:rsidR="00AF5A45" w:rsidRDefault="00AF5A45" w:rsidP="001E4601">
            <w:pPr>
              <w:jc w:val="both"/>
              <w:rPr>
                <w:ins w:id="220" w:author="Jan" w:date="2014-07-13T14:41:00Z"/>
              </w:rPr>
            </w:pPr>
            <w:ins w:id="221" w:author="Jan" w:date="2014-07-13T14:42:00Z">
              <w:r>
                <w:t>Note</w:t>
              </w:r>
            </w:ins>
          </w:p>
        </w:tc>
      </w:tr>
      <w:tr w:rsidR="00AF5A45" w:rsidTr="00AF5A45">
        <w:trPr>
          <w:ins w:id="222" w:author="Jan" w:date="2014-07-13T14:41:00Z"/>
          <w:trPrChange w:id="223" w:author="Jan" w:date="2014-07-13T14:48:00Z">
            <w:trPr>
              <w:gridAfter w:val="0"/>
            </w:trPr>
          </w:trPrChange>
        </w:trPr>
        <w:tc>
          <w:tcPr>
            <w:tcW w:w="2203" w:type="dxa"/>
            <w:tcPrChange w:id="224" w:author="Jan" w:date="2014-07-13T14:48:00Z">
              <w:tcPr>
                <w:tcW w:w="2203" w:type="dxa"/>
                <w:gridSpan w:val="2"/>
              </w:tcPr>
            </w:tcPrChange>
          </w:tcPr>
          <w:p w:rsidR="00AF5A45" w:rsidRDefault="00AF5A45" w:rsidP="001E4601">
            <w:pPr>
              <w:jc w:val="both"/>
              <w:rPr>
                <w:ins w:id="225" w:author="Jan" w:date="2014-07-13T14:41:00Z"/>
              </w:rPr>
            </w:pPr>
            <w:ins w:id="226" w:author="Jan" w:date="2014-07-13T14:42:00Z">
              <w:r>
                <w:t>Tier one</w:t>
              </w:r>
            </w:ins>
            <w:ins w:id="227" w:author="Jan" w:date="2014-07-13T14:47:00Z">
              <w:r>
                <w:t xml:space="preserve"> </w:t>
              </w:r>
            </w:ins>
            <w:ins w:id="228" w:author="Jan" w:date="2014-07-13T14:42:00Z">
              <w:r>
                <w:t>- Mini BC</w:t>
              </w:r>
            </w:ins>
          </w:p>
        </w:tc>
        <w:tc>
          <w:tcPr>
            <w:tcW w:w="1505" w:type="dxa"/>
            <w:tcPrChange w:id="229" w:author="Jan" w:date="2014-07-13T14:48:00Z">
              <w:tcPr>
                <w:tcW w:w="2203" w:type="dxa"/>
                <w:gridSpan w:val="3"/>
              </w:tcPr>
            </w:tcPrChange>
          </w:tcPr>
          <w:p w:rsidR="00AF5A45" w:rsidRDefault="006E3BED" w:rsidP="001E4601">
            <w:pPr>
              <w:jc w:val="both"/>
              <w:rPr>
                <w:ins w:id="230" w:author="Jan" w:date="2014-07-13T14:41:00Z"/>
              </w:rPr>
            </w:pPr>
            <w:ins w:id="231" w:author="Jan" w:date="2014-07-16T01:02:00Z">
              <w:r>
                <w:t>$</w:t>
              </w:r>
            </w:ins>
            <w:ins w:id="232" w:author="Jan" w:date="2014-07-13T14:43:00Z">
              <w:r w:rsidR="00AF5A45">
                <w:t>5</w:t>
              </w:r>
            </w:ins>
            <w:ins w:id="233" w:author="Jan" w:date="2014-07-16T01:02:00Z">
              <w:r>
                <w:t>.00</w:t>
              </w:r>
            </w:ins>
          </w:p>
        </w:tc>
        <w:tc>
          <w:tcPr>
            <w:tcW w:w="1170" w:type="dxa"/>
            <w:tcPrChange w:id="234" w:author="Jan" w:date="2014-07-13T14:48:00Z">
              <w:tcPr>
                <w:tcW w:w="2203" w:type="dxa"/>
                <w:gridSpan w:val="3"/>
              </w:tcPr>
            </w:tcPrChange>
          </w:tcPr>
          <w:p w:rsidR="00AF5A45" w:rsidRDefault="00AF5A45" w:rsidP="001E4601">
            <w:pPr>
              <w:jc w:val="both"/>
              <w:rPr>
                <w:ins w:id="235" w:author="Jan" w:date="2014-07-13T14:41:00Z"/>
              </w:rPr>
            </w:pPr>
          </w:p>
        </w:tc>
        <w:tc>
          <w:tcPr>
            <w:tcW w:w="1530" w:type="dxa"/>
            <w:tcPrChange w:id="236" w:author="Jan" w:date="2014-07-13T14:48:00Z">
              <w:tcPr>
                <w:tcW w:w="2203" w:type="dxa"/>
              </w:tcPr>
            </w:tcPrChange>
          </w:tcPr>
          <w:p w:rsidR="00AF5A45" w:rsidRDefault="006E3BED" w:rsidP="001E4601">
            <w:pPr>
              <w:jc w:val="both"/>
              <w:rPr>
                <w:ins w:id="237" w:author="Jan" w:date="2014-07-13T14:41:00Z"/>
              </w:rPr>
            </w:pPr>
            <w:ins w:id="238" w:author="Jan" w:date="2014-07-16T01:02:00Z">
              <w:r>
                <w:t>$</w:t>
              </w:r>
            </w:ins>
            <w:ins w:id="239" w:author="Jan" w:date="2014-07-13T14:42:00Z">
              <w:r w:rsidR="00AF5A45">
                <w:t>1</w:t>
              </w:r>
            </w:ins>
            <w:ins w:id="240" w:author="Jan" w:date="2014-07-16T01:02:00Z">
              <w:r>
                <w:t>.00</w:t>
              </w:r>
            </w:ins>
          </w:p>
        </w:tc>
        <w:tc>
          <w:tcPr>
            <w:tcW w:w="4608" w:type="dxa"/>
            <w:tcPrChange w:id="241" w:author="Jan" w:date="2014-07-13T14:48:00Z">
              <w:tcPr>
                <w:tcW w:w="2204" w:type="dxa"/>
              </w:tcPr>
            </w:tcPrChange>
          </w:tcPr>
          <w:p w:rsidR="00AF5A45" w:rsidRDefault="00AF5A45" w:rsidP="001E4601">
            <w:pPr>
              <w:jc w:val="both"/>
              <w:rPr>
                <w:ins w:id="242" w:author="Jan" w:date="2014-07-13T14:41:00Z"/>
              </w:rPr>
            </w:pPr>
            <w:ins w:id="243" w:author="Jan" w:date="2014-07-13T14:43:00Z">
              <w:r>
                <w:t>Not greater than</w:t>
              </w:r>
            </w:ins>
          </w:p>
        </w:tc>
      </w:tr>
      <w:tr w:rsidR="00AF5A45" w:rsidTr="00AF5A45">
        <w:trPr>
          <w:ins w:id="244" w:author="Jan" w:date="2014-07-13T14:41:00Z"/>
          <w:trPrChange w:id="245" w:author="Jan" w:date="2014-07-13T14:48:00Z">
            <w:trPr>
              <w:gridAfter w:val="0"/>
            </w:trPr>
          </w:trPrChange>
        </w:trPr>
        <w:tc>
          <w:tcPr>
            <w:tcW w:w="2203" w:type="dxa"/>
            <w:tcPrChange w:id="246" w:author="Jan" w:date="2014-07-13T14:48:00Z">
              <w:tcPr>
                <w:tcW w:w="2203" w:type="dxa"/>
                <w:gridSpan w:val="2"/>
              </w:tcPr>
            </w:tcPrChange>
          </w:tcPr>
          <w:p w:rsidR="00AF5A45" w:rsidRDefault="006E3BED" w:rsidP="001E4601">
            <w:pPr>
              <w:jc w:val="both"/>
              <w:rPr>
                <w:ins w:id="247" w:author="Jan" w:date="2014-07-13T14:41:00Z"/>
              </w:rPr>
            </w:pPr>
            <w:ins w:id="248" w:author="Jan" w:date="2014-07-13T14:43:00Z">
              <w:r>
                <w:t>Tier two – A</w:t>
              </w:r>
            </w:ins>
            <w:ins w:id="249" w:author="Jan" w:date="2014-07-16T01:03:00Z">
              <w:r>
                <w:t>B</w:t>
              </w:r>
            </w:ins>
            <w:ins w:id="250" w:author="Jan" w:date="2014-07-13T14:43:00Z">
              <w:r w:rsidR="00AF5A45">
                <w:t xml:space="preserve"> and ABC</w:t>
              </w:r>
            </w:ins>
          </w:p>
        </w:tc>
        <w:tc>
          <w:tcPr>
            <w:tcW w:w="1505" w:type="dxa"/>
            <w:tcPrChange w:id="251" w:author="Jan" w:date="2014-07-13T14:48:00Z">
              <w:tcPr>
                <w:tcW w:w="2203" w:type="dxa"/>
                <w:gridSpan w:val="3"/>
              </w:tcPr>
            </w:tcPrChange>
          </w:tcPr>
          <w:p w:rsidR="00AF5A45" w:rsidRDefault="006E3BED" w:rsidP="001E4601">
            <w:pPr>
              <w:jc w:val="both"/>
              <w:rPr>
                <w:ins w:id="252" w:author="Jan" w:date="2014-07-13T14:41:00Z"/>
              </w:rPr>
            </w:pPr>
            <w:ins w:id="253" w:author="Jan" w:date="2014-07-16T01:02:00Z">
              <w:r>
                <w:t>$</w:t>
              </w:r>
            </w:ins>
            <w:ins w:id="254" w:author="Jan" w:date="2014-07-13T14:43:00Z">
              <w:r w:rsidR="00AF5A45">
                <w:t>5</w:t>
              </w:r>
            </w:ins>
            <w:ins w:id="255" w:author="Jan" w:date="2014-07-16T01:02:00Z">
              <w:r>
                <w:t>.00</w:t>
              </w:r>
            </w:ins>
          </w:p>
        </w:tc>
        <w:tc>
          <w:tcPr>
            <w:tcW w:w="1170" w:type="dxa"/>
            <w:tcPrChange w:id="256" w:author="Jan" w:date="2014-07-13T14:48:00Z">
              <w:tcPr>
                <w:tcW w:w="2203" w:type="dxa"/>
                <w:gridSpan w:val="3"/>
              </w:tcPr>
            </w:tcPrChange>
          </w:tcPr>
          <w:p w:rsidR="00AF5A45" w:rsidRDefault="00AF5A45" w:rsidP="001E4601">
            <w:pPr>
              <w:jc w:val="both"/>
              <w:rPr>
                <w:ins w:id="257" w:author="Jan" w:date="2014-07-13T14:41:00Z"/>
              </w:rPr>
            </w:pPr>
          </w:p>
        </w:tc>
        <w:tc>
          <w:tcPr>
            <w:tcW w:w="1530" w:type="dxa"/>
            <w:tcPrChange w:id="258" w:author="Jan" w:date="2014-07-13T14:48:00Z">
              <w:tcPr>
                <w:tcW w:w="2203" w:type="dxa"/>
              </w:tcPr>
            </w:tcPrChange>
          </w:tcPr>
          <w:p w:rsidR="00AF5A45" w:rsidRDefault="006E3BED" w:rsidP="001E4601">
            <w:pPr>
              <w:jc w:val="both"/>
              <w:rPr>
                <w:ins w:id="259" w:author="Jan" w:date="2014-07-13T14:41:00Z"/>
              </w:rPr>
            </w:pPr>
            <w:ins w:id="260" w:author="Jan" w:date="2014-07-16T01:03:00Z">
              <w:r>
                <w:t>$</w:t>
              </w:r>
            </w:ins>
            <w:ins w:id="261" w:author="Jan" w:date="2014-07-13T14:43:00Z">
              <w:r w:rsidR="00AF5A45">
                <w:t>1</w:t>
              </w:r>
            </w:ins>
            <w:ins w:id="262" w:author="Jan" w:date="2014-07-16T01:03:00Z">
              <w:r>
                <w:t>.00</w:t>
              </w:r>
            </w:ins>
          </w:p>
        </w:tc>
        <w:tc>
          <w:tcPr>
            <w:tcW w:w="4608" w:type="dxa"/>
            <w:tcPrChange w:id="263" w:author="Jan" w:date="2014-07-13T14:48:00Z">
              <w:tcPr>
                <w:tcW w:w="2204" w:type="dxa"/>
              </w:tcPr>
            </w:tcPrChange>
          </w:tcPr>
          <w:p w:rsidR="00AF5A45" w:rsidRDefault="00AF5A45" w:rsidP="001E4601">
            <w:pPr>
              <w:jc w:val="both"/>
              <w:rPr>
                <w:ins w:id="264" w:author="Jan" w:date="2014-07-13T14:41:00Z"/>
              </w:rPr>
            </w:pPr>
            <w:ins w:id="265" w:author="Jan" w:date="2014-07-13T14:43:00Z">
              <w:r>
                <w:t>Not greater than</w:t>
              </w:r>
            </w:ins>
          </w:p>
        </w:tc>
      </w:tr>
      <w:tr w:rsidR="00AF5A45" w:rsidTr="00AF5A45">
        <w:trPr>
          <w:ins w:id="266" w:author="Jan" w:date="2014-07-13T14:41:00Z"/>
          <w:trPrChange w:id="267" w:author="Jan" w:date="2014-07-13T14:48:00Z">
            <w:trPr>
              <w:gridAfter w:val="0"/>
            </w:trPr>
          </w:trPrChange>
        </w:trPr>
        <w:tc>
          <w:tcPr>
            <w:tcW w:w="2203" w:type="dxa"/>
            <w:tcPrChange w:id="268" w:author="Jan" w:date="2014-07-13T14:48:00Z">
              <w:tcPr>
                <w:tcW w:w="2203" w:type="dxa"/>
                <w:gridSpan w:val="2"/>
              </w:tcPr>
            </w:tcPrChange>
          </w:tcPr>
          <w:p w:rsidR="00AF5A45" w:rsidRDefault="00AF5A45" w:rsidP="001E4601">
            <w:pPr>
              <w:jc w:val="both"/>
              <w:rPr>
                <w:ins w:id="269" w:author="Jan" w:date="2014-07-13T14:41:00Z"/>
              </w:rPr>
            </w:pPr>
            <w:ins w:id="270" w:author="Jan" w:date="2014-07-13T14:43:00Z">
              <w:r>
                <w:t xml:space="preserve">Tier three – A </w:t>
              </w:r>
            </w:ins>
            <w:ins w:id="271" w:author="Jan" w:date="2014-07-13T14:44:00Z">
              <w:r>
                <w:t>and above and ABC Festivals</w:t>
              </w:r>
            </w:ins>
          </w:p>
        </w:tc>
        <w:tc>
          <w:tcPr>
            <w:tcW w:w="1505" w:type="dxa"/>
            <w:tcPrChange w:id="272" w:author="Jan" w:date="2014-07-13T14:48:00Z">
              <w:tcPr>
                <w:tcW w:w="2203" w:type="dxa"/>
                <w:gridSpan w:val="3"/>
              </w:tcPr>
            </w:tcPrChange>
          </w:tcPr>
          <w:p w:rsidR="00AF5A45" w:rsidRDefault="00F60244" w:rsidP="001E4601">
            <w:pPr>
              <w:jc w:val="both"/>
              <w:rPr>
                <w:ins w:id="273" w:author="Jan" w:date="2014-07-13T14:41:00Z"/>
              </w:rPr>
            </w:pPr>
            <w:ins w:id="274" w:author="Jan" w:date="2014-07-16T01:00:00Z">
              <w:r>
                <w:t>$</w:t>
              </w:r>
            </w:ins>
            <w:ins w:id="275" w:author="Jan" w:date="2014-07-13T14:44:00Z">
              <w:r w:rsidR="00AF5A45">
                <w:t>5</w:t>
              </w:r>
            </w:ins>
            <w:ins w:id="276" w:author="Jan" w:date="2014-07-16T01:01:00Z">
              <w:r>
                <w:t>.00</w:t>
              </w:r>
            </w:ins>
          </w:p>
        </w:tc>
        <w:tc>
          <w:tcPr>
            <w:tcW w:w="1170" w:type="dxa"/>
            <w:tcPrChange w:id="277" w:author="Jan" w:date="2014-07-13T14:48:00Z">
              <w:tcPr>
                <w:tcW w:w="2203" w:type="dxa"/>
                <w:gridSpan w:val="3"/>
              </w:tcPr>
            </w:tcPrChange>
          </w:tcPr>
          <w:p w:rsidR="00AF5A45" w:rsidRDefault="00AF5A45" w:rsidP="001E4601">
            <w:pPr>
              <w:jc w:val="both"/>
              <w:rPr>
                <w:ins w:id="278" w:author="Jan" w:date="2014-07-13T14:41:00Z"/>
              </w:rPr>
            </w:pPr>
          </w:p>
        </w:tc>
        <w:tc>
          <w:tcPr>
            <w:tcW w:w="1530" w:type="dxa"/>
            <w:tcPrChange w:id="279" w:author="Jan" w:date="2014-07-13T14:48:00Z">
              <w:tcPr>
                <w:tcW w:w="2203" w:type="dxa"/>
              </w:tcPr>
            </w:tcPrChange>
          </w:tcPr>
          <w:p w:rsidR="00AF5A45" w:rsidRDefault="00F60244" w:rsidP="001E4601">
            <w:pPr>
              <w:jc w:val="both"/>
              <w:rPr>
                <w:ins w:id="280" w:author="Jan" w:date="2014-07-13T14:41:00Z"/>
              </w:rPr>
            </w:pPr>
            <w:ins w:id="281" w:author="Jan" w:date="2014-07-16T01:00:00Z">
              <w:r>
                <w:t>$</w:t>
              </w:r>
            </w:ins>
            <w:ins w:id="282" w:author="Jan" w:date="2014-07-13T14:44:00Z">
              <w:r w:rsidR="00AF5A45">
                <w:t>1</w:t>
              </w:r>
            </w:ins>
            <w:ins w:id="283" w:author="Jan" w:date="2014-07-16T01:01:00Z">
              <w:r>
                <w:t>.00</w:t>
              </w:r>
            </w:ins>
          </w:p>
        </w:tc>
        <w:tc>
          <w:tcPr>
            <w:tcW w:w="4608" w:type="dxa"/>
            <w:tcPrChange w:id="284" w:author="Jan" w:date="2014-07-13T14:48:00Z">
              <w:tcPr>
                <w:tcW w:w="2204" w:type="dxa"/>
              </w:tcPr>
            </w:tcPrChange>
          </w:tcPr>
          <w:p w:rsidR="00AF5A45" w:rsidRDefault="00AF5A45" w:rsidP="001E4601">
            <w:pPr>
              <w:jc w:val="both"/>
              <w:rPr>
                <w:ins w:id="285" w:author="Jan" w:date="2014-07-13T14:41:00Z"/>
              </w:rPr>
            </w:pPr>
            <w:ins w:id="286" w:author="Jan" w:date="2014-07-13T14:44:00Z">
              <w:r>
                <w:t>Not greater than</w:t>
              </w:r>
            </w:ins>
          </w:p>
        </w:tc>
      </w:tr>
      <w:tr w:rsidR="00AF5A45" w:rsidTr="00AF5A45">
        <w:trPr>
          <w:ins w:id="287" w:author="Jan" w:date="2014-07-13T14:41:00Z"/>
          <w:trPrChange w:id="288" w:author="Jan" w:date="2014-07-13T14:48:00Z">
            <w:trPr>
              <w:gridAfter w:val="0"/>
            </w:trPr>
          </w:trPrChange>
        </w:trPr>
        <w:tc>
          <w:tcPr>
            <w:tcW w:w="2203" w:type="dxa"/>
            <w:tcPrChange w:id="289" w:author="Jan" w:date="2014-07-13T14:48:00Z">
              <w:tcPr>
                <w:tcW w:w="2203" w:type="dxa"/>
                <w:gridSpan w:val="2"/>
              </w:tcPr>
            </w:tcPrChange>
          </w:tcPr>
          <w:p w:rsidR="00AF5A45" w:rsidRDefault="00AF5A45" w:rsidP="001E4601">
            <w:pPr>
              <w:jc w:val="both"/>
              <w:rPr>
                <w:ins w:id="290" w:author="Jan" w:date="2014-07-13T14:41:00Z"/>
              </w:rPr>
            </w:pPr>
            <w:ins w:id="291" w:author="Jan" w:date="2014-07-13T14:44:00Z">
              <w:r>
                <w:t>Tier four – Senior Level P/F</w:t>
              </w:r>
            </w:ins>
          </w:p>
        </w:tc>
        <w:tc>
          <w:tcPr>
            <w:tcW w:w="1505" w:type="dxa"/>
            <w:tcPrChange w:id="292" w:author="Jan" w:date="2014-07-13T14:48:00Z">
              <w:tcPr>
                <w:tcW w:w="2203" w:type="dxa"/>
                <w:gridSpan w:val="3"/>
              </w:tcPr>
            </w:tcPrChange>
          </w:tcPr>
          <w:p w:rsidR="00AF5A45" w:rsidRDefault="00F60244" w:rsidP="001E4601">
            <w:pPr>
              <w:jc w:val="both"/>
              <w:rPr>
                <w:ins w:id="293" w:author="Jan" w:date="2014-07-13T14:41:00Z"/>
              </w:rPr>
            </w:pPr>
            <w:ins w:id="294" w:author="Jan" w:date="2014-07-16T01:01:00Z">
              <w:r>
                <w:t>$</w:t>
              </w:r>
            </w:ins>
            <w:ins w:id="295" w:author="Jan" w:date="2014-07-13T14:44:00Z">
              <w:r w:rsidR="00AF5A45">
                <w:t>7.50</w:t>
              </w:r>
            </w:ins>
          </w:p>
        </w:tc>
        <w:tc>
          <w:tcPr>
            <w:tcW w:w="1170" w:type="dxa"/>
            <w:tcPrChange w:id="296" w:author="Jan" w:date="2014-07-13T14:48:00Z">
              <w:tcPr>
                <w:tcW w:w="2203" w:type="dxa"/>
                <w:gridSpan w:val="3"/>
              </w:tcPr>
            </w:tcPrChange>
          </w:tcPr>
          <w:p w:rsidR="00AF5A45" w:rsidRDefault="00AF5A45" w:rsidP="001E4601">
            <w:pPr>
              <w:jc w:val="both"/>
              <w:rPr>
                <w:ins w:id="297" w:author="Jan" w:date="2014-07-13T14:41:00Z"/>
              </w:rPr>
            </w:pPr>
          </w:p>
        </w:tc>
        <w:tc>
          <w:tcPr>
            <w:tcW w:w="1530" w:type="dxa"/>
            <w:tcPrChange w:id="298" w:author="Jan" w:date="2014-07-13T14:48:00Z">
              <w:tcPr>
                <w:tcW w:w="2203" w:type="dxa"/>
              </w:tcPr>
            </w:tcPrChange>
          </w:tcPr>
          <w:p w:rsidR="00AF5A45" w:rsidRDefault="00F60244" w:rsidP="001E4601">
            <w:pPr>
              <w:jc w:val="both"/>
              <w:rPr>
                <w:ins w:id="299" w:author="Jan" w:date="2014-07-13T14:41:00Z"/>
              </w:rPr>
            </w:pPr>
            <w:ins w:id="300" w:author="Jan" w:date="2014-07-16T01:01:00Z">
              <w:r>
                <w:t>$</w:t>
              </w:r>
            </w:ins>
            <w:ins w:id="301" w:author="Jan" w:date="2014-07-13T14:44:00Z">
              <w:r w:rsidR="00AF5A45">
                <w:t>1</w:t>
              </w:r>
            </w:ins>
            <w:ins w:id="302" w:author="Jan" w:date="2014-07-16T01:01:00Z">
              <w:r>
                <w:t>.00</w:t>
              </w:r>
            </w:ins>
          </w:p>
        </w:tc>
        <w:tc>
          <w:tcPr>
            <w:tcW w:w="4608" w:type="dxa"/>
            <w:tcPrChange w:id="303" w:author="Jan" w:date="2014-07-13T14:48:00Z">
              <w:tcPr>
                <w:tcW w:w="2204" w:type="dxa"/>
              </w:tcPr>
            </w:tcPrChange>
          </w:tcPr>
          <w:p w:rsidR="00AF5A45" w:rsidRDefault="00AF5A45" w:rsidP="001E4601">
            <w:pPr>
              <w:jc w:val="both"/>
              <w:rPr>
                <w:ins w:id="304" w:author="Jan" w:date="2014-07-13T14:41:00Z"/>
              </w:rPr>
            </w:pPr>
            <w:ins w:id="305" w:author="Jan" w:date="2014-07-13T14:45:00Z">
              <w:r>
                <w:t>Not greater than</w:t>
              </w:r>
            </w:ins>
          </w:p>
        </w:tc>
      </w:tr>
      <w:tr w:rsidR="00AF5A45" w:rsidTr="00AF5A45">
        <w:trPr>
          <w:ins w:id="306" w:author="Jan" w:date="2014-07-13T14:41:00Z"/>
          <w:trPrChange w:id="307" w:author="Jan" w:date="2014-07-13T14:48:00Z">
            <w:trPr>
              <w:gridAfter w:val="0"/>
            </w:trPr>
          </w:trPrChange>
        </w:trPr>
        <w:tc>
          <w:tcPr>
            <w:tcW w:w="2203" w:type="dxa"/>
            <w:tcPrChange w:id="308" w:author="Jan" w:date="2014-07-13T14:48:00Z">
              <w:tcPr>
                <w:tcW w:w="2203" w:type="dxa"/>
                <w:gridSpan w:val="2"/>
              </w:tcPr>
            </w:tcPrChange>
          </w:tcPr>
          <w:p w:rsidR="00AF5A45" w:rsidRDefault="00AF5A45" w:rsidP="001E4601">
            <w:pPr>
              <w:jc w:val="both"/>
              <w:rPr>
                <w:ins w:id="309" w:author="Jan" w:date="2014-07-13T14:41:00Z"/>
              </w:rPr>
            </w:pPr>
            <w:ins w:id="310" w:author="Jan" w:date="2014-07-13T14:45:00Z">
              <w:r>
                <w:t>Tier five – Not in no included on Tier 1-4</w:t>
              </w:r>
            </w:ins>
          </w:p>
        </w:tc>
        <w:tc>
          <w:tcPr>
            <w:tcW w:w="1505" w:type="dxa"/>
            <w:tcPrChange w:id="311" w:author="Jan" w:date="2014-07-13T14:48:00Z">
              <w:tcPr>
                <w:tcW w:w="2203" w:type="dxa"/>
                <w:gridSpan w:val="3"/>
              </w:tcPr>
            </w:tcPrChange>
          </w:tcPr>
          <w:p w:rsidR="00AF5A45" w:rsidRDefault="00F60244" w:rsidP="001E4601">
            <w:pPr>
              <w:jc w:val="both"/>
              <w:rPr>
                <w:ins w:id="312" w:author="Jan" w:date="2014-07-13T14:41:00Z"/>
              </w:rPr>
            </w:pPr>
            <w:ins w:id="313" w:author="Jan" w:date="2014-07-16T01:01:00Z">
              <w:r>
                <w:t>$</w:t>
              </w:r>
            </w:ins>
            <w:ins w:id="314" w:author="Jan" w:date="2014-07-13T14:45:00Z">
              <w:r w:rsidR="00AF5A45">
                <w:t>10</w:t>
              </w:r>
            </w:ins>
            <w:ins w:id="315" w:author="Jan" w:date="2014-07-16T01:01:00Z">
              <w:r>
                <w:t>.00</w:t>
              </w:r>
            </w:ins>
          </w:p>
        </w:tc>
        <w:tc>
          <w:tcPr>
            <w:tcW w:w="1170" w:type="dxa"/>
            <w:tcPrChange w:id="316" w:author="Jan" w:date="2014-07-13T14:48:00Z">
              <w:tcPr>
                <w:tcW w:w="2203" w:type="dxa"/>
                <w:gridSpan w:val="3"/>
              </w:tcPr>
            </w:tcPrChange>
          </w:tcPr>
          <w:p w:rsidR="00AF5A45" w:rsidRDefault="00AF5A45" w:rsidP="001E4601">
            <w:pPr>
              <w:jc w:val="both"/>
              <w:rPr>
                <w:ins w:id="317" w:author="Jan" w:date="2014-07-13T14:41:00Z"/>
              </w:rPr>
            </w:pPr>
          </w:p>
        </w:tc>
        <w:tc>
          <w:tcPr>
            <w:tcW w:w="1530" w:type="dxa"/>
            <w:tcPrChange w:id="318" w:author="Jan" w:date="2014-07-13T14:48:00Z">
              <w:tcPr>
                <w:tcW w:w="2203" w:type="dxa"/>
              </w:tcPr>
            </w:tcPrChange>
          </w:tcPr>
          <w:p w:rsidR="00AF5A45" w:rsidRDefault="00F60244" w:rsidP="001E4601">
            <w:pPr>
              <w:jc w:val="both"/>
              <w:rPr>
                <w:ins w:id="319" w:author="Jan" w:date="2014-07-13T14:41:00Z"/>
              </w:rPr>
            </w:pPr>
            <w:ins w:id="320" w:author="Jan" w:date="2014-07-16T01:01:00Z">
              <w:r>
                <w:t>$</w:t>
              </w:r>
            </w:ins>
            <w:ins w:id="321" w:author="Jan" w:date="2014-07-13T14:45:00Z">
              <w:r w:rsidR="00AF5A45">
                <w:t>1</w:t>
              </w:r>
            </w:ins>
            <w:ins w:id="322" w:author="Jan" w:date="2014-07-16T01:01:00Z">
              <w:r>
                <w:t>.00</w:t>
              </w:r>
            </w:ins>
          </w:p>
        </w:tc>
        <w:tc>
          <w:tcPr>
            <w:tcW w:w="4608" w:type="dxa"/>
            <w:tcPrChange w:id="323" w:author="Jan" w:date="2014-07-13T14:48:00Z">
              <w:tcPr>
                <w:tcW w:w="2204" w:type="dxa"/>
              </w:tcPr>
            </w:tcPrChange>
          </w:tcPr>
          <w:p w:rsidR="00AF5A45" w:rsidRDefault="00AF5A45" w:rsidP="001E4601">
            <w:pPr>
              <w:jc w:val="both"/>
              <w:rPr>
                <w:ins w:id="324" w:author="Jan" w:date="2014-07-13T14:41:00Z"/>
              </w:rPr>
            </w:pPr>
            <w:ins w:id="325" w:author="Jan" w:date="2014-07-13T14:45:00Z">
              <w:r>
                <w:t>Not greater than (requires Program)</w:t>
              </w:r>
            </w:ins>
          </w:p>
        </w:tc>
      </w:tr>
      <w:tr w:rsidR="00AF5A45" w:rsidTr="00AF5A45">
        <w:trPr>
          <w:ins w:id="326" w:author="Jan" w:date="2014-07-13T14:41:00Z"/>
          <w:trPrChange w:id="327" w:author="Jan" w:date="2014-07-13T14:48:00Z">
            <w:trPr>
              <w:gridAfter w:val="0"/>
            </w:trPr>
          </w:trPrChange>
        </w:trPr>
        <w:tc>
          <w:tcPr>
            <w:tcW w:w="2203" w:type="dxa"/>
            <w:tcPrChange w:id="328" w:author="Jan" w:date="2014-07-13T14:48:00Z">
              <w:tcPr>
                <w:tcW w:w="2203" w:type="dxa"/>
                <w:gridSpan w:val="2"/>
              </w:tcPr>
            </w:tcPrChange>
          </w:tcPr>
          <w:p w:rsidR="00AF5A45" w:rsidRDefault="00AF5A45" w:rsidP="001E4601">
            <w:pPr>
              <w:jc w:val="both"/>
              <w:rPr>
                <w:ins w:id="329" w:author="Jan" w:date="2014-07-13T14:41:00Z"/>
              </w:rPr>
            </w:pPr>
            <w:ins w:id="330" w:author="Jan" w:date="2014-07-13T14:46:00Z">
              <w:r>
                <w:t>Tier six – Special low volume meets with special features</w:t>
              </w:r>
            </w:ins>
          </w:p>
        </w:tc>
        <w:tc>
          <w:tcPr>
            <w:tcW w:w="1505" w:type="dxa"/>
            <w:tcPrChange w:id="331" w:author="Jan" w:date="2014-07-13T14:48:00Z">
              <w:tcPr>
                <w:tcW w:w="2203" w:type="dxa"/>
                <w:gridSpan w:val="3"/>
              </w:tcPr>
            </w:tcPrChange>
          </w:tcPr>
          <w:p w:rsidR="00AF5A45" w:rsidRDefault="00F60244" w:rsidP="001E4601">
            <w:pPr>
              <w:jc w:val="both"/>
              <w:rPr>
                <w:ins w:id="332" w:author="Jan" w:date="2014-07-13T14:41:00Z"/>
              </w:rPr>
            </w:pPr>
            <w:ins w:id="333" w:author="Jan" w:date="2014-07-16T01:01:00Z">
              <w:r>
                <w:t>$</w:t>
              </w:r>
            </w:ins>
            <w:ins w:id="334" w:author="Jan" w:date="2014-07-13T14:46:00Z">
              <w:r w:rsidR="00AF5A45">
                <w:t>20</w:t>
              </w:r>
            </w:ins>
            <w:ins w:id="335" w:author="Jan" w:date="2014-07-16T01:01:00Z">
              <w:r>
                <w:t>.00</w:t>
              </w:r>
            </w:ins>
          </w:p>
        </w:tc>
        <w:tc>
          <w:tcPr>
            <w:tcW w:w="1170" w:type="dxa"/>
            <w:tcPrChange w:id="336" w:author="Jan" w:date="2014-07-13T14:48:00Z">
              <w:tcPr>
                <w:tcW w:w="2203" w:type="dxa"/>
                <w:gridSpan w:val="3"/>
              </w:tcPr>
            </w:tcPrChange>
          </w:tcPr>
          <w:p w:rsidR="00AF5A45" w:rsidRDefault="00AF5A45" w:rsidP="001E4601">
            <w:pPr>
              <w:jc w:val="both"/>
              <w:rPr>
                <w:ins w:id="337" w:author="Jan" w:date="2014-07-13T14:41:00Z"/>
              </w:rPr>
            </w:pPr>
          </w:p>
        </w:tc>
        <w:tc>
          <w:tcPr>
            <w:tcW w:w="1530" w:type="dxa"/>
            <w:tcPrChange w:id="338" w:author="Jan" w:date="2014-07-13T14:48:00Z">
              <w:tcPr>
                <w:tcW w:w="2203" w:type="dxa"/>
              </w:tcPr>
            </w:tcPrChange>
          </w:tcPr>
          <w:p w:rsidR="00AF5A45" w:rsidRDefault="00F60244" w:rsidP="001E4601">
            <w:pPr>
              <w:jc w:val="both"/>
              <w:rPr>
                <w:ins w:id="339" w:author="Jan" w:date="2014-07-13T14:41:00Z"/>
              </w:rPr>
            </w:pPr>
            <w:ins w:id="340" w:author="Jan" w:date="2014-07-16T01:01:00Z">
              <w:r>
                <w:t>$</w:t>
              </w:r>
            </w:ins>
            <w:ins w:id="341" w:author="Jan" w:date="2014-07-13T14:46:00Z">
              <w:r w:rsidR="00AF5A45">
                <w:t>1</w:t>
              </w:r>
            </w:ins>
            <w:ins w:id="342" w:author="Jan" w:date="2014-07-16T01:01:00Z">
              <w:r>
                <w:t>.00</w:t>
              </w:r>
            </w:ins>
          </w:p>
        </w:tc>
        <w:tc>
          <w:tcPr>
            <w:tcW w:w="4608" w:type="dxa"/>
            <w:tcPrChange w:id="343" w:author="Jan" w:date="2014-07-13T14:48:00Z">
              <w:tcPr>
                <w:tcW w:w="2204" w:type="dxa"/>
              </w:tcPr>
            </w:tcPrChange>
          </w:tcPr>
          <w:p w:rsidR="00AF5A45" w:rsidRDefault="00AF5A45" w:rsidP="001E4601">
            <w:pPr>
              <w:jc w:val="both"/>
              <w:rPr>
                <w:ins w:id="344" w:author="Jan" w:date="2014-07-13T14:41:00Z"/>
              </w:rPr>
            </w:pPr>
            <w:ins w:id="345" w:author="Jan" w:date="2014-07-13T14:46:00Z">
              <w:r>
                <w:t>Not greater than (requires Program Operations Approval) Intended for Op</w:t>
              </w:r>
            </w:ins>
            <w:ins w:id="346" w:author="Jan" w:date="2014-07-13T14:48:00Z">
              <w:r>
                <w:t>e</w:t>
              </w:r>
            </w:ins>
            <w:ins w:id="347" w:author="Jan" w:date="2014-07-13T14:46:00Z">
              <w:r>
                <w:t>n water / “Michigan Mile” format meets that provide participation shirts</w:t>
              </w:r>
            </w:ins>
          </w:p>
        </w:tc>
      </w:tr>
      <w:tr w:rsidR="00AF5A45" w:rsidTr="00AF5A45">
        <w:trPr>
          <w:ins w:id="348" w:author="Jan" w:date="2014-07-13T14:47:00Z"/>
          <w:trPrChange w:id="349" w:author="Jan" w:date="2014-07-13T14:48:00Z">
            <w:trPr>
              <w:gridAfter w:val="0"/>
            </w:trPr>
          </w:trPrChange>
        </w:trPr>
        <w:tc>
          <w:tcPr>
            <w:tcW w:w="2203" w:type="dxa"/>
            <w:tcPrChange w:id="350" w:author="Jan" w:date="2014-07-13T14:48:00Z">
              <w:tcPr>
                <w:tcW w:w="2203" w:type="dxa"/>
                <w:gridSpan w:val="2"/>
              </w:tcPr>
            </w:tcPrChange>
          </w:tcPr>
          <w:p w:rsidR="00AF5A45" w:rsidRDefault="00AF5A45" w:rsidP="001E4601">
            <w:pPr>
              <w:jc w:val="both"/>
              <w:rPr>
                <w:ins w:id="351" w:author="Jan" w:date="2014-07-13T14:47:00Z"/>
              </w:rPr>
            </w:pPr>
            <w:ins w:id="352" w:author="Jan" w:date="2014-07-13T14:47:00Z">
              <w:r>
                <w:t>Non-Championships</w:t>
              </w:r>
            </w:ins>
          </w:p>
        </w:tc>
        <w:tc>
          <w:tcPr>
            <w:tcW w:w="1505" w:type="dxa"/>
            <w:tcPrChange w:id="353" w:author="Jan" w:date="2014-07-13T14:48:00Z">
              <w:tcPr>
                <w:tcW w:w="2203" w:type="dxa"/>
                <w:gridSpan w:val="3"/>
              </w:tcPr>
            </w:tcPrChange>
          </w:tcPr>
          <w:p w:rsidR="00AF5A45" w:rsidRDefault="00F60244" w:rsidP="001E4601">
            <w:pPr>
              <w:jc w:val="both"/>
              <w:rPr>
                <w:ins w:id="354" w:author="Jan" w:date="2014-07-13T14:47:00Z"/>
              </w:rPr>
            </w:pPr>
            <w:ins w:id="355" w:author="Jan" w:date="2014-07-16T01:02:00Z">
              <w:r>
                <w:t>$</w:t>
              </w:r>
            </w:ins>
            <w:ins w:id="356" w:author="Jan" w:date="2014-07-13T14:47:00Z">
              <w:r w:rsidR="00AF5A45">
                <w:t>5</w:t>
              </w:r>
            </w:ins>
            <w:ins w:id="357" w:author="Jan" w:date="2014-07-16T01:02:00Z">
              <w:r>
                <w:t>.00</w:t>
              </w:r>
            </w:ins>
          </w:p>
        </w:tc>
        <w:tc>
          <w:tcPr>
            <w:tcW w:w="1170" w:type="dxa"/>
            <w:tcPrChange w:id="358" w:author="Jan" w:date="2014-07-13T14:48:00Z">
              <w:tcPr>
                <w:tcW w:w="2203" w:type="dxa"/>
                <w:gridSpan w:val="3"/>
              </w:tcPr>
            </w:tcPrChange>
          </w:tcPr>
          <w:p w:rsidR="00AF5A45" w:rsidRDefault="006E3BED" w:rsidP="001E4601">
            <w:pPr>
              <w:jc w:val="both"/>
              <w:rPr>
                <w:ins w:id="359" w:author="Jan" w:date="2014-07-13T14:47:00Z"/>
              </w:rPr>
            </w:pPr>
            <w:ins w:id="360" w:author="Jan" w:date="2014-07-16T01:02:00Z">
              <w:r>
                <w:t>$</w:t>
              </w:r>
            </w:ins>
            <w:ins w:id="361" w:author="Jan" w:date="2014-07-13T14:47:00Z">
              <w:r w:rsidR="00AF5A45">
                <w:t>12</w:t>
              </w:r>
            </w:ins>
            <w:ins w:id="362" w:author="Jan" w:date="2014-07-16T01:02:00Z">
              <w:r>
                <w:t>.00</w:t>
              </w:r>
            </w:ins>
          </w:p>
        </w:tc>
        <w:tc>
          <w:tcPr>
            <w:tcW w:w="1530" w:type="dxa"/>
            <w:tcPrChange w:id="363" w:author="Jan" w:date="2014-07-13T14:48:00Z">
              <w:tcPr>
                <w:tcW w:w="2203" w:type="dxa"/>
              </w:tcPr>
            </w:tcPrChange>
          </w:tcPr>
          <w:p w:rsidR="00AF5A45" w:rsidRDefault="006E3BED" w:rsidP="001E4601">
            <w:pPr>
              <w:jc w:val="both"/>
              <w:rPr>
                <w:ins w:id="364" w:author="Jan" w:date="2014-07-13T14:47:00Z"/>
              </w:rPr>
            </w:pPr>
            <w:ins w:id="365" w:author="Jan" w:date="2014-07-16T01:02:00Z">
              <w:r>
                <w:t>$</w:t>
              </w:r>
            </w:ins>
            <w:ins w:id="366" w:author="Jan" w:date="2014-07-13T14:47:00Z">
              <w:r w:rsidR="00AF5A45">
                <w:t>1</w:t>
              </w:r>
            </w:ins>
            <w:ins w:id="367" w:author="Jan" w:date="2014-07-16T01:02:00Z">
              <w:r>
                <w:t>.00</w:t>
              </w:r>
            </w:ins>
          </w:p>
        </w:tc>
        <w:tc>
          <w:tcPr>
            <w:tcW w:w="4608" w:type="dxa"/>
            <w:tcPrChange w:id="368" w:author="Jan" w:date="2014-07-13T14:48:00Z">
              <w:tcPr>
                <w:tcW w:w="2204" w:type="dxa"/>
              </w:tcPr>
            </w:tcPrChange>
          </w:tcPr>
          <w:p w:rsidR="00AF5A45" w:rsidRDefault="00AF5A45" w:rsidP="001E4601">
            <w:pPr>
              <w:jc w:val="both"/>
              <w:rPr>
                <w:ins w:id="369" w:author="Jan" w:date="2014-07-13T14:47:00Z"/>
              </w:rPr>
            </w:pPr>
          </w:p>
        </w:tc>
      </w:tr>
      <w:tr w:rsidR="00AF5A45" w:rsidTr="00AF5A45">
        <w:trPr>
          <w:ins w:id="370" w:author="Jan" w:date="2014-07-13T14:49:00Z"/>
        </w:trPr>
        <w:tc>
          <w:tcPr>
            <w:tcW w:w="2203" w:type="dxa"/>
          </w:tcPr>
          <w:p w:rsidR="00AF5A45" w:rsidRDefault="00AF5A45" w:rsidP="001E4601">
            <w:pPr>
              <w:jc w:val="both"/>
              <w:rPr>
                <w:ins w:id="371" w:author="Jan" w:date="2014-07-13T14:49:00Z"/>
              </w:rPr>
            </w:pPr>
            <w:ins w:id="372" w:author="Jan" w:date="2014-07-13T14:49:00Z">
              <w:r>
                <w:t>8 &amp; U Championships</w:t>
              </w:r>
            </w:ins>
          </w:p>
        </w:tc>
        <w:tc>
          <w:tcPr>
            <w:tcW w:w="1505" w:type="dxa"/>
          </w:tcPr>
          <w:p w:rsidR="00AF5A45" w:rsidRDefault="006E3BED" w:rsidP="001E4601">
            <w:pPr>
              <w:jc w:val="both"/>
              <w:rPr>
                <w:ins w:id="373" w:author="Jan" w:date="2014-07-13T14:49:00Z"/>
              </w:rPr>
            </w:pPr>
            <w:ins w:id="374" w:author="Jan" w:date="2014-07-16T01:03:00Z">
              <w:r>
                <w:t>$5.00</w:t>
              </w:r>
            </w:ins>
          </w:p>
        </w:tc>
        <w:tc>
          <w:tcPr>
            <w:tcW w:w="1170" w:type="dxa"/>
          </w:tcPr>
          <w:p w:rsidR="00AF5A45" w:rsidRDefault="006E3BED" w:rsidP="001E4601">
            <w:pPr>
              <w:jc w:val="both"/>
              <w:rPr>
                <w:ins w:id="375" w:author="Jan" w:date="2014-07-13T14:49:00Z"/>
              </w:rPr>
            </w:pPr>
            <w:ins w:id="376" w:author="Jan" w:date="2014-07-16T01:03:00Z">
              <w:r>
                <w:t>$12.00</w:t>
              </w:r>
            </w:ins>
          </w:p>
        </w:tc>
        <w:tc>
          <w:tcPr>
            <w:tcW w:w="1530" w:type="dxa"/>
          </w:tcPr>
          <w:p w:rsidR="00AF5A45" w:rsidRDefault="006E3BED" w:rsidP="001E4601">
            <w:pPr>
              <w:jc w:val="both"/>
              <w:rPr>
                <w:ins w:id="377" w:author="Jan" w:date="2014-07-13T14:49:00Z"/>
              </w:rPr>
            </w:pPr>
            <w:ins w:id="378" w:author="Jan" w:date="2014-07-16T01:03:00Z">
              <w:r>
                <w:t>$3.00</w:t>
              </w:r>
            </w:ins>
          </w:p>
        </w:tc>
        <w:tc>
          <w:tcPr>
            <w:tcW w:w="4608" w:type="dxa"/>
          </w:tcPr>
          <w:p w:rsidR="00AF5A45" w:rsidRDefault="00AF5A45" w:rsidP="001E4601">
            <w:pPr>
              <w:jc w:val="both"/>
              <w:rPr>
                <w:ins w:id="379" w:author="Jan" w:date="2014-07-13T14:49:00Z"/>
              </w:rPr>
            </w:pPr>
          </w:p>
        </w:tc>
      </w:tr>
      <w:tr w:rsidR="00D02414" w:rsidTr="00AF5A45">
        <w:trPr>
          <w:ins w:id="380" w:author="Jan" w:date="2014-07-13T14:49:00Z"/>
        </w:trPr>
        <w:tc>
          <w:tcPr>
            <w:tcW w:w="2203" w:type="dxa"/>
          </w:tcPr>
          <w:p w:rsidR="00D02414" w:rsidRDefault="00D02414" w:rsidP="001E4601">
            <w:pPr>
              <w:jc w:val="both"/>
              <w:rPr>
                <w:ins w:id="381" w:author="Jan" w:date="2014-07-13T14:49:00Z"/>
              </w:rPr>
            </w:pPr>
            <w:ins w:id="382" w:author="Jan" w:date="2014-07-13T14:49:00Z">
              <w:r>
                <w:t>District Championships</w:t>
              </w:r>
            </w:ins>
          </w:p>
        </w:tc>
        <w:tc>
          <w:tcPr>
            <w:tcW w:w="1505" w:type="dxa"/>
          </w:tcPr>
          <w:p w:rsidR="00D02414" w:rsidRDefault="006E3BED" w:rsidP="001E4601">
            <w:pPr>
              <w:jc w:val="both"/>
              <w:rPr>
                <w:ins w:id="383" w:author="Jan" w:date="2014-07-13T14:49:00Z"/>
              </w:rPr>
            </w:pPr>
            <w:ins w:id="384" w:author="Jan" w:date="2014-07-16T01:03:00Z">
              <w:r>
                <w:t>$5.00</w:t>
              </w:r>
            </w:ins>
          </w:p>
        </w:tc>
        <w:tc>
          <w:tcPr>
            <w:tcW w:w="1170" w:type="dxa"/>
          </w:tcPr>
          <w:p w:rsidR="00D02414" w:rsidRDefault="006E3BED" w:rsidP="001E4601">
            <w:pPr>
              <w:jc w:val="both"/>
              <w:rPr>
                <w:ins w:id="385" w:author="Jan" w:date="2014-07-13T14:49:00Z"/>
              </w:rPr>
            </w:pPr>
            <w:ins w:id="386" w:author="Jan" w:date="2014-07-16T01:03:00Z">
              <w:r>
                <w:t>$12.00</w:t>
              </w:r>
            </w:ins>
          </w:p>
        </w:tc>
        <w:tc>
          <w:tcPr>
            <w:tcW w:w="1530" w:type="dxa"/>
          </w:tcPr>
          <w:p w:rsidR="00D02414" w:rsidRDefault="006E3BED" w:rsidP="001E4601">
            <w:pPr>
              <w:jc w:val="both"/>
              <w:rPr>
                <w:ins w:id="387" w:author="Jan" w:date="2014-07-13T14:49:00Z"/>
              </w:rPr>
            </w:pPr>
            <w:ins w:id="388" w:author="Jan" w:date="2014-07-16T01:03:00Z">
              <w:r>
                <w:t>$5.00</w:t>
              </w:r>
            </w:ins>
          </w:p>
        </w:tc>
        <w:tc>
          <w:tcPr>
            <w:tcW w:w="4608" w:type="dxa"/>
          </w:tcPr>
          <w:p w:rsidR="00D02414" w:rsidRDefault="00D02414" w:rsidP="001E4601">
            <w:pPr>
              <w:jc w:val="both"/>
              <w:rPr>
                <w:ins w:id="389" w:author="Jan" w:date="2014-07-13T14:49:00Z"/>
              </w:rPr>
            </w:pPr>
          </w:p>
        </w:tc>
      </w:tr>
      <w:tr w:rsidR="00D02414" w:rsidTr="00AF5A45">
        <w:trPr>
          <w:ins w:id="390" w:author="Jan" w:date="2014-07-13T14:49:00Z"/>
        </w:trPr>
        <w:tc>
          <w:tcPr>
            <w:tcW w:w="2203" w:type="dxa"/>
          </w:tcPr>
          <w:p w:rsidR="00D02414" w:rsidRDefault="00D02414" w:rsidP="001E4601">
            <w:pPr>
              <w:jc w:val="both"/>
              <w:rPr>
                <w:ins w:id="391" w:author="Jan" w:date="2014-07-13T14:49:00Z"/>
              </w:rPr>
            </w:pPr>
            <w:ins w:id="392" w:author="Jan" w:date="2014-07-13T14:49:00Z">
              <w:r>
                <w:t>JO Championships</w:t>
              </w:r>
            </w:ins>
          </w:p>
        </w:tc>
        <w:tc>
          <w:tcPr>
            <w:tcW w:w="1505" w:type="dxa"/>
          </w:tcPr>
          <w:p w:rsidR="00D02414" w:rsidRDefault="006E3BED" w:rsidP="001E4601">
            <w:pPr>
              <w:jc w:val="both"/>
              <w:rPr>
                <w:ins w:id="393" w:author="Jan" w:date="2014-07-13T14:49:00Z"/>
              </w:rPr>
            </w:pPr>
            <w:ins w:id="394" w:author="Jan" w:date="2014-07-16T01:03:00Z">
              <w:r>
                <w:t>$7.50</w:t>
              </w:r>
            </w:ins>
          </w:p>
        </w:tc>
        <w:tc>
          <w:tcPr>
            <w:tcW w:w="1170" w:type="dxa"/>
          </w:tcPr>
          <w:p w:rsidR="00D02414" w:rsidRDefault="006E3BED" w:rsidP="001E4601">
            <w:pPr>
              <w:jc w:val="both"/>
              <w:rPr>
                <w:ins w:id="395" w:author="Jan" w:date="2014-07-13T14:49:00Z"/>
              </w:rPr>
            </w:pPr>
            <w:ins w:id="396" w:author="Jan" w:date="2014-07-16T01:04:00Z">
              <w:r>
                <w:t>$12.00</w:t>
              </w:r>
            </w:ins>
          </w:p>
        </w:tc>
        <w:tc>
          <w:tcPr>
            <w:tcW w:w="1530" w:type="dxa"/>
          </w:tcPr>
          <w:p w:rsidR="00D02414" w:rsidRDefault="006E3BED" w:rsidP="001E4601">
            <w:pPr>
              <w:jc w:val="both"/>
              <w:rPr>
                <w:ins w:id="397" w:author="Jan" w:date="2014-07-13T14:49:00Z"/>
              </w:rPr>
            </w:pPr>
            <w:ins w:id="398" w:author="Jan" w:date="2014-07-16T01:04:00Z">
              <w:r>
                <w:t>$5.00</w:t>
              </w:r>
            </w:ins>
          </w:p>
        </w:tc>
        <w:tc>
          <w:tcPr>
            <w:tcW w:w="4608" w:type="dxa"/>
          </w:tcPr>
          <w:p w:rsidR="00D02414" w:rsidRDefault="00D02414" w:rsidP="001E4601">
            <w:pPr>
              <w:jc w:val="both"/>
              <w:rPr>
                <w:ins w:id="399" w:author="Jan" w:date="2014-07-13T14:49:00Z"/>
              </w:rPr>
            </w:pPr>
          </w:p>
        </w:tc>
      </w:tr>
      <w:tr w:rsidR="00D02414" w:rsidTr="00AF5A45">
        <w:trPr>
          <w:ins w:id="400" w:author="Jan" w:date="2014-07-13T14:50:00Z"/>
        </w:trPr>
        <w:tc>
          <w:tcPr>
            <w:tcW w:w="2203" w:type="dxa"/>
          </w:tcPr>
          <w:p w:rsidR="00D02414" w:rsidRDefault="00D02414" w:rsidP="001E4601">
            <w:pPr>
              <w:jc w:val="both"/>
              <w:rPr>
                <w:ins w:id="401" w:author="Jan" w:date="2014-07-13T14:50:00Z"/>
              </w:rPr>
            </w:pPr>
            <w:ins w:id="402" w:author="Jan" w:date="2014-07-13T14:50:00Z">
              <w:r>
                <w:t>12 &amp; U State Championships</w:t>
              </w:r>
            </w:ins>
          </w:p>
        </w:tc>
        <w:tc>
          <w:tcPr>
            <w:tcW w:w="1505" w:type="dxa"/>
          </w:tcPr>
          <w:p w:rsidR="00D02414" w:rsidRDefault="006E3BED" w:rsidP="001E4601">
            <w:pPr>
              <w:jc w:val="both"/>
              <w:rPr>
                <w:ins w:id="403" w:author="Jan" w:date="2014-07-13T14:50:00Z"/>
              </w:rPr>
            </w:pPr>
            <w:ins w:id="404" w:author="Jan" w:date="2014-07-16T01:04:00Z">
              <w:r>
                <w:t>$7.50</w:t>
              </w:r>
            </w:ins>
          </w:p>
        </w:tc>
        <w:tc>
          <w:tcPr>
            <w:tcW w:w="1170" w:type="dxa"/>
          </w:tcPr>
          <w:p w:rsidR="00D02414" w:rsidRDefault="006E3BED" w:rsidP="001E4601">
            <w:pPr>
              <w:jc w:val="both"/>
              <w:rPr>
                <w:ins w:id="405" w:author="Jan" w:date="2014-07-13T14:50:00Z"/>
              </w:rPr>
            </w:pPr>
            <w:ins w:id="406" w:author="Jan" w:date="2014-07-16T01:04:00Z">
              <w:r>
                <w:t>$12.00</w:t>
              </w:r>
            </w:ins>
          </w:p>
        </w:tc>
        <w:tc>
          <w:tcPr>
            <w:tcW w:w="1530" w:type="dxa"/>
          </w:tcPr>
          <w:p w:rsidR="00D02414" w:rsidRDefault="006E3BED" w:rsidP="001E4601">
            <w:pPr>
              <w:jc w:val="both"/>
              <w:rPr>
                <w:ins w:id="407" w:author="Jan" w:date="2014-07-13T14:50:00Z"/>
              </w:rPr>
            </w:pPr>
            <w:ins w:id="408" w:author="Jan" w:date="2014-07-16T01:04:00Z">
              <w:r>
                <w:t>$3.00</w:t>
              </w:r>
            </w:ins>
          </w:p>
        </w:tc>
        <w:tc>
          <w:tcPr>
            <w:tcW w:w="4608" w:type="dxa"/>
          </w:tcPr>
          <w:p w:rsidR="00D02414" w:rsidRDefault="00D02414" w:rsidP="001E4601">
            <w:pPr>
              <w:jc w:val="both"/>
              <w:rPr>
                <w:ins w:id="409" w:author="Jan" w:date="2014-07-13T14:50:00Z"/>
              </w:rPr>
            </w:pPr>
          </w:p>
        </w:tc>
      </w:tr>
      <w:tr w:rsidR="00D02414" w:rsidTr="00AF5A45">
        <w:trPr>
          <w:ins w:id="410" w:author="Jan" w:date="2014-07-13T14:50:00Z"/>
        </w:trPr>
        <w:tc>
          <w:tcPr>
            <w:tcW w:w="2203" w:type="dxa"/>
          </w:tcPr>
          <w:p w:rsidR="00D02414" w:rsidRDefault="00D02414" w:rsidP="001E4601">
            <w:pPr>
              <w:jc w:val="both"/>
              <w:rPr>
                <w:ins w:id="411" w:author="Jan" w:date="2014-07-13T14:50:00Z"/>
              </w:rPr>
            </w:pPr>
            <w:ins w:id="412" w:author="Jan" w:date="2014-07-13T14:50:00Z">
              <w:r>
                <w:t xml:space="preserve">13 &amp; O State </w:t>
              </w:r>
              <w:r>
                <w:lastRenderedPageBreak/>
                <w:t>Championships</w:t>
              </w:r>
            </w:ins>
          </w:p>
        </w:tc>
        <w:tc>
          <w:tcPr>
            <w:tcW w:w="1505" w:type="dxa"/>
          </w:tcPr>
          <w:p w:rsidR="00D02414" w:rsidRDefault="006E3BED" w:rsidP="001E4601">
            <w:pPr>
              <w:jc w:val="both"/>
              <w:rPr>
                <w:ins w:id="413" w:author="Jan" w:date="2014-07-13T14:50:00Z"/>
              </w:rPr>
            </w:pPr>
            <w:ins w:id="414" w:author="Jan" w:date="2014-07-16T01:04:00Z">
              <w:r>
                <w:lastRenderedPageBreak/>
                <w:t>$7.50</w:t>
              </w:r>
            </w:ins>
          </w:p>
        </w:tc>
        <w:tc>
          <w:tcPr>
            <w:tcW w:w="1170" w:type="dxa"/>
          </w:tcPr>
          <w:p w:rsidR="00D02414" w:rsidRDefault="006E3BED" w:rsidP="001E4601">
            <w:pPr>
              <w:jc w:val="both"/>
              <w:rPr>
                <w:ins w:id="415" w:author="Jan" w:date="2014-07-13T14:50:00Z"/>
              </w:rPr>
            </w:pPr>
            <w:ins w:id="416" w:author="Jan" w:date="2014-07-16T01:04:00Z">
              <w:r>
                <w:t>$12.00</w:t>
              </w:r>
            </w:ins>
          </w:p>
        </w:tc>
        <w:tc>
          <w:tcPr>
            <w:tcW w:w="1530" w:type="dxa"/>
          </w:tcPr>
          <w:p w:rsidR="00D02414" w:rsidRDefault="006E3BED" w:rsidP="001E4601">
            <w:pPr>
              <w:jc w:val="both"/>
              <w:rPr>
                <w:ins w:id="417" w:author="Jan" w:date="2014-07-13T14:50:00Z"/>
              </w:rPr>
            </w:pPr>
            <w:ins w:id="418" w:author="Jan" w:date="2014-07-16T01:04:00Z">
              <w:r>
                <w:t>$3.00</w:t>
              </w:r>
            </w:ins>
          </w:p>
        </w:tc>
        <w:tc>
          <w:tcPr>
            <w:tcW w:w="4608" w:type="dxa"/>
          </w:tcPr>
          <w:p w:rsidR="00D02414" w:rsidRDefault="00D02414" w:rsidP="001E4601">
            <w:pPr>
              <w:jc w:val="both"/>
              <w:rPr>
                <w:ins w:id="419" w:author="Jan" w:date="2014-07-13T14:50:00Z"/>
              </w:rPr>
            </w:pPr>
          </w:p>
        </w:tc>
      </w:tr>
      <w:tr w:rsidR="00D02414" w:rsidTr="00AF5A45">
        <w:trPr>
          <w:ins w:id="420" w:author="Jan" w:date="2014-07-13T14:50:00Z"/>
        </w:trPr>
        <w:tc>
          <w:tcPr>
            <w:tcW w:w="2203" w:type="dxa"/>
          </w:tcPr>
          <w:p w:rsidR="00D02414" w:rsidRDefault="00D02414" w:rsidP="001E4601">
            <w:pPr>
              <w:jc w:val="both"/>
              <w:rPr>
                <w:ins w:id="421" w:author="Jan" w:date="2014-07-13T14:50:00Z"/>
              </w:rPr>
            </w:pPr>
            <w:ins w:id="422" w:author="Jan" w:date="2014-07-13T14:51:00Z">
              <w:r>
                <w:lastRenderedPageBreak/>
                <w:t xml:space="preserve">BC </w:t>
              </w:r>
            </w:ins>
            <w:ins w:id="423" w:author="Jan" w:date="2014-07-13T14:52:00Z">
              <w:r>
                <w:t>s</w:t>
              </w:r>
            </w:ins>
            <w:ins w:id="424" w:author="Jan" w:date="2014-07-13T14:51:00Z">
              <w:r>
                <w:t>tate Championships 7.5/15</w:t>
              </w:r>
            </w:ins>
          </w:p>
        </w:tc>
        <w:tc>
          <w:tcPr>
            <w:tcW w:w="1505" w:type="dxa"/>
          </w:tcPr>
          <w:p w:rsidR="00D02414" w:rsidRDefault="006E3BED" w:rsidP="001E4601">
            <w:pPr>
              <w:jc w:val="both"/>
              <w:rPr>
                <w:ins w:id="425" w:author="Jan" w:date="2014-07-13T14:50:00Z"/>
              </w:rPr>
            </w:pPr>
            <w:ins w:id="426" w:author="Jan" w:date="2014-07-16T01:04:00Z">
              <w:r>
                <w:t>$7.50</w:t>
              </w:r>
            </w:ins>
          </w:p>
        </w:tc>
        <w:tc>
          <w:tcPr>
            <w:tcW w:w="1170" w:type="dxa"/>
          </w:tcPr>
          <w:p w:rsidR="00D02414" w:rsidRDefault="006E3BED" w:rsidP="001E4601">
            <w:pPr>
              <w:jc w:val="both"/>
              <w:rPr>
                <w:ins w:id="427" w:author="Jan" w:date="2014-07-13T14:50:00Z"/>
              </w:rPr>
            </w:pPr>
            <w:ins w:id="428" w:author="Jan" w:date="2014-07-16T01:05:00Z">
              <w:r>
                <w:t>$12.00</w:t>
              </w:r>
            </w:ins>
          </w:p>
        </w:tc>
        <w:tc>
          <w:tcPr>
            <w:tcW w:w="1530" w:type="dxa"/>
          </w:tcPr>
          <w:p w:rsidR="00D02414" w:rsidRDefault="006E3BED" w:rsidP="001E4601">
            <w:pPr>
              <w:jc w:val="both"/>
              <w:rPr>
                <w:ins w:id="429" w:author="Jan" w:date="2014-07-13T14:50:00Z"/>
              </w:rPr>
            </w:pPr>
            <w:ins w:id="430" w:author="Jan" w:date="2014-07-16T01:05:00Z">
              <w:r>
                <w:t>$5.00</w:t>
              </w:r>
            </w:ins>
          </w:p>
        </w:tc>
        <w:tc>
          <w:tcPr>
            <w:tcW w:w="4608" w:type="dxa"/>
          </w:tcPr>
          <w:p w:rsidR="00D02414" w:rsidRDefault="00D02414" w:rsidP="001E4601">
            <w:pPr>
              <w:jc w:val="both"/>
              <w:rPr>
                <w:ins w:id="431" w:author="Jan" w:date="2014-07-13T14:50:00Z"/>
              </w:rPr>
            </w:pPr>
          </w:p>
        </w:tc>
      </w:tr>
      <w:tr w:rsidR="00D02414" w:rsidTr="00AF5A45">
        <w:trPr>
          <w:ins w:id="432" w:author="Jan" w:date="2014-07-13T14:52:00Z"/>
        </w:trPr>
        <w:tc>
          <w:tcPr>
            <w:tcW w:w="2203" w:type="dxa"/>
          </w:tcPr>
          <w:p w:rsidR="00D02414" w:rsidRDefault="00D02414" w:rsidP="001E4601">
            <w:pPr>
              <w:jc w:val="both"/>
              <w:rPr>
                <w:ins w:id="433" w:author="Jan" w:date="2014-07-13T14:52:00Z"/>
              </w:rPr>
            </w:pPr>
            <w:ins w:id="434" w:author="Jan" w:date="2014-07-13T14:52:00Z">
              <w:r>
                <w:t>14 and Under State Championships</w:t>
              </w:r>
            </w:ins>
          </w:p>
        </w:tc>
        <w:tc>
          <w:tcPr>
            <w:tcW w:w="1505" w:type="dxa"/>
          </w:tcPr>
          <w:p w:rsidR="00D02414" w:rsidRDefault="006E3BED" w:rsidP="001E4601">
            <w:pPr>
              <w:jc w:val="both"/>
              <w:rPr>
                <w:ins w:id="435" w:author="Jan" w:date="2014-07-13T14:52:00Z"/>
              </w:rPr>
            </w:pPr>
            <w:ins w:id="436" w:author="Jan" w:date="2014-07-16T01:05:00Z">
              <w:r>
                <w:t>$7.50</w:t>
              </w:r>
            </w:ins>
          </w:p>
        </w:tc>
        <w:tc>
          <w:tcPr>
            <w:tcW w:w="1170" w:type="dxa"/>
          </w:tcPr>
          <w:p w:rsidR="00D02414" w:rsidRDefault="006E3BED" w:rsidP="001E4601">
            <w:pPr>
              <w:jc w:val="both"/>
              <w:rPr>
                <w:ins w:id="437" w:author="Jan" w:date="2014-07-13T14:52:00Z"/>
              </w:rPr>
            </w:pPr>
            <w:ins w:id="438" w:author="Jan" w:date="2014-07-16T01:05:00Z">
              <w:r>
                <w:t>$12.00</w:t>
              </w:r>
            </w:ins>
          </w:p>
        </w:tc>
        <w:tc>
          <w:tcPr>
            <w:tcW w:w="1530" w:type="dxa"/>
          </w:tcPr>
          <w:p w:rsidR="00D02414" w:rsidRDefault="006E3BED" w:rsidP="001E4601">
            <w:pPr>
              <w:jc w:val="both"/>
              <w:rPr>
                <w:ins w:id="439" w:author="Jan" w:date="2014-07-13T14:52:00Z"/>
              </w:rPr>
            </w:pPr>
            <w:ins w:id="440" w:author="Jan" w:date="2014-07-16T01:05:00Z">
              <w:r>
                <w:t>$3.00</w:t>
              </w:r>
            </w:ins>
          </w:p>
        </w:tc>
        <w:tc>
          <w:tcPr>
            <w:tcW w:w="4608" w:type="dxa"/>
          </w:tcPr>
          <w:p w:rsidR="00D02414" w:rsidRDefault="00D02414" w:rsidP="001E4601">
            <w:pPr>
              <w:jc w:val="both"/>
              <w:rPr>
                <w:ins w:id="441" w:author="Jan" w:date="2014-07-13T14:52:00Z"/>
              </w:rPr>
            </w:pPr>
          </w:p>
        </w:tc>
      </w:tr>
      <w:tr w:rsidR="00D02414" w:rsidTr="00AF5A45">
        <w:trPr>
          <w:ins w:id="442" w:author="Jan" w:date="2014-07-13T14:52:00Z"/>
        </w:trPr>
        <w:tc>
          <w:tcPr>
            <w:tcW w:w="2203" w:type="dxa"/>
          </w:tcPr>
          <w:p w:rsidR="00D02414" w:rsidRDefault="00D02414" w:rsidP="001E4601">
            <w:pPr>
              <w:jc w:val="both"/>
              <w:rPr>
                <w:ins w:id="443" w:author="Jan" w:date="2014-07-13T14:52:00Z"/>
              </w:rPr>
            </w:pPr>
            <w:ins w:id="444" w:author="Jan" w:date="2014-07-13T14:52:00Z">
              <w:r>
                <w:t>Open State Championships</w:t>
              </w:r>
            </w:ins>
          </w:p>
        </w:tc>
        <w:tc>
          <w:tcPr>
            <w:tcW w:w="1505" w:type="dxa"/>
          </w:tcPr>
          <w:p w:rsidR="00D02414" w:rsidRDefault="006E3BED" w:rsidP="001E4601">
            <w:pPr>
              <w:jc w:val="both"/>
              <w:rPr>
                <w:ins w:id="445" w:author="Jan" w:date="2014-07-13T14:52:00Z"/>
              </w:rPr>
            </w:pPr>
            <w:ins w:id="446" w:author="Jan" w:date="2014-07-16T01:05:00Z">
              <w:r>
                <w:t>$7.50</w:t>
              </w:r>
            </w:ins>
          </w:p>
        </w:tc>
        <w:tc>
          <w:tcPr>
            <w:tcW w:w="1170" w:type="dxa"/>
          </w:tcPr>
          <w:p w:rsidR="00D02414" w:rsidRDefault="006E3BED" w:rsidP="001E4601">
            <w:pPr>
              <w:jc w:val="both"/>
              <w:rPr>
                <w:ins w:id="447" w:author="Jan" w:date="2014-07-13T14:52:00Z"/>
              </w:rPr>
            </w:pPr>
            <w:ins w:id="448" w:author="Jan" w:date="2014-07-16T01:05:00Z">
              <w:r>
                <w:t>$12.00</w:t>
              </w:r>
            </w:ins>
          </w:p>
        </w:tc>
        <w:tc>
          <w:tcPr>
            <w:tcW w:w="1530" w:type="dxa"/>
          </w:tcPr>
          <w:p w:rsidR="00D02414" w:rsidRDefault="006E3BED" w:rsidP="001E4601">
            <w:pPr>
              <w:jc w:val="both"/>
              <w:rPr>
                <w:ins w:id="449" w:author="Jan" w:date="2014-07-13T14:52:00Z"/>
              </w:rPr>
            </w:pPr>
            <w:ins w:id="450" w:author="Jan" w:date="2014-07-16T01:05:00Z">
              <w:r>
                <w:t>$3.00</w:t>
              </w:r>
            </w:ins>
          </w:p>
        </w:tc>
        <w:tc>
          <w:tcPr>
            <w:tcW w:w="4608" w:type="dxa"/>
          </w:tcPr>
          <w:p w:rsidR="00D02414" w:rsidRDefault="00D02414" w:rsidP="001E4601">
            <w:pPr>
              <w:jc w:val="both"/>
              <w:rPr>
                <w:ins w:id="451" w:author="Jan" w:date="2014-07-13T14:52:00Z"/>
              </w:rPr>
            </w:pPr>
          </w:p>
        </w:tc>
      </w:tr>
      <w:tr w:rsidR="00D02414" w:rsidTr="00AF5A45">
        <w:trPr>
          <w:ins w:id="452" w:author="Jan" w:date="2014-07-13T14:53:00Z"/>
        </w:trPr>
        <w:tc>
          <w:tcPr>
            <w:tcW w:w="2203" w:type="dxa"/>
          </w:tcPr>
          <w:p w:rsidR="00D02414" w:rsidRDefault="00D02414" w:rsidP="001E4601">
            <w:pPr>
              <w:jc w:val="both"/>
              <w:rPr>
                <w:ins w:id="453" w:author="Jan" w:date="2014-07-13T14:53:00Z"/>
              </w:rPr>
            </w:pPr>
          </w:p>
        </w:tc>
        <w:tc>
          <w:tcPr>
            <w:tcW w:w="1505" w:type="dxa"/>
          </w:tcPr>
          <w:p w:rsidR="00D02414" w:rsidRDefault="00D02414" w:rsidP="001E4601">
            <w:pPr>
              <w:jc w:val="both"/>
              <w:rPr>
                <w:ins w:id="454" w:author="Jan" w:date="2014-07-13T14:53:00Z"/>
              </w:rPr>
            </w:pPr>
          </w:p>
        </w:tc>
        <w:tc>
          <w:tcPr>
            <w:tcW w:w="1170" w:type="dxa"/>
          </w:tcPr>
          <w:p w:rsidR="00D02414" w:rsidRDefault="00D02414" w:rsidP="001E4601">
            <w:pPr>
              <w:jc w:val="both"/>
              <w:rPr>
                <w:ins w:id="455" w:author="Jan" w:date="2014-07-13T14:53:00Z"/>
              </w:rPr>
            </w:pPr>
          </w:p>
        </w:tc>
        <w:tc>
          <w:tcPr>
            <w:tcW w:w="1530" w:type="dxa"/>
          </w:tcPr>
          <w:p w:rsidR="00D02414" w:rsidRDefault="00D02414" w:rsidP="001E4601">
            <w:pPr>
              <w:jc w:val="both"/>
              <w:rPr>
                <w:ins w:id="456" w:author="Jan" w:date="2014-07-13T14:53:00Z"/>
              </w:rPr>
            </w:pPr>
          </w:p>
        </w:tc>
        <w:tc>
          <w:tcPr>
            <w:tcW w:w="4608" w:type="dxa"/>
          </w:tcPr>
          <w:p w:rsidR="00D02414" w:rsidRDefault="00D02414" w:rsidP="001E4601">
            <w:pPr>
              <w:jc w:val="both"/>
              <w:rPr>
                <w:ins w:id="457" w:author="Jan" w:date="2014-07-13T14:53:00Z"/>
              </w:rPr>
            </w:pPr>
          </w:p>
        </w:tc>
      </w:tr>
      <w:tr w:rsidR="00D02414" w:rsidTr="00AF5A45">
        <w:trPr>
          <w:ins w:id="458" w:author="Jan" w:date="2014-07-13T14:53:00Z"/>
        </w:trPr>
        <w:tc>
          <w:tcPr>
            <w:tcW w:w="2203" w:type="dxa"/>
          </w:tcPr>
          <w:p w:rsidR="00D02414" w:rsidRDefault="00D02414" w:rsidP="001E4601">
            <w:pPr>
              <w:jc w:val="both"/>
              <w:rPr>
                <w:ins w:id="459" w:author="Jan" w:date="2014-07-13T14:53:00Z"/>
              </w:rPr>
            </w:pPr>
            <w:ins w:id="460" w:author="Jan" w:date="2014-07-13T14:53:00Z">
              <w:r>
                <w:t>Relays</w:t>
              </w:r>
            </w:ins>
          </w:p>
        </w:tc>
        <w:tc>
          <w:tcPr>
            <w:tcW w:w="1505" w:type="dxa"/>
          </w:tcPr>
          <w:p w:rsidR="00D02414" w:rsidRDefault="00D02414" w:rsidP="001E4601">
            <w:pPr>
              <w:jc w:val="both"/>
              <w:rPr>
                <w:ins w:id="461" w:author="Jan" w:date="2014-07-13T14:53:00Z"/>
              </w:rPr>
            </w:pPr>
          </w:p>
        </w:tc>
        <w:tc>
          <w:tcPr>
            <w:tcW w:w="1170" w:type="dxa"/>
          </w:tcPr>
          <w:p w:rsidR="00D02414" w:rsidRDefault="00D02414" w:rsidP="001E4601">
            <w:pPr>
              <w:jc w:val="both"/>
              <w:rPr>
                <w:ins w:id="462" w:author="Jan" w:date="2014-07-13T14:53:00Z"/>
              </w:rPr>
            </w:pPr>
          </w:p>
        </w:tc>
        <w:tc>
          <w:tcPr>
            <w:tcW w:w="1530" w:type="dxa"/>
          </w:tcPr>
          <w:p w:rsidR="00D02414" w:rsidRDefault="00D02414" w:rsidP="001E4601">
            <w:pPr>
              <w:jc w:val="both"/>
              <w:rPr>
                <w:ins w:id="463" w:author="Jan" w:date="2014-07-13T14:53:00Z"/>
              </w:rPr>
            </w:pPr>
          </w:p>
        </w:tc>
        <w:tc>
          <w:tcPr>
            <w:tcW w:w="4608" w:type="dxa"/>
          </w:tcPr>
          <w:p w:rsidR="00D02414" w:rsidRDefault="00D02414" w:rsidP="001E4601">
            <w:pPr>
              <w:jc w:val="both"/>
              <w:rPr>
                <w:ins w:id="464" w:author="Jan" w:date="2014-07-13T14:53:00Z"/>
              </w:rPr>
            </w:pPr>
            <w:ins w:id="465" w:author="Jan" w:date="2014-07-13T14:53:00Z">
              <w:r>
                <w:t>Not greater than 12 per relay</w:t>
              </w:r>
            </w:ins>
          </w:p>
        </w:tc>
      </w:tr>
      <w:tr w:rsidR="00D02414" w:rsidTr="00AF5A45">
        <w:trPr>
          <w:ins w:id="466" w:author="Jan" w:date="2014-07-13T14:53:00Z"/>
        </w:trPr>
        <w:tc>
          <w:tcPr>
            <w:tcW w:w="2203" w:type="dxa"/>
          </w:tcPr>
          <w:p w:rsidR="00D02414" w:rsidRDefault="00D02414" w:rsidP="001E4601">
            <w:pPr>
              <w:jc w:val="both"/>
              <w:rPr>
                <w:ins w:id="467" w:author="Jan" w:date="2014-07-13T14:53:00Z"/>
              </w:rPr>
            </w:pPr>
            <w:ins w:id="468" w:author="Jan" w:date="2014-07-13T14:53:00Z">
              <w:r>
                <w:t>Time Trials</w:t>
              </w:r>
            </w:ins>
          </w:p>
        </w:tc>
        <w:tc>
          <w:tcPr>
            <w:tcW w:w="1505" w:type="dxa"/>
          </w:tcPr>
          <w:p w:rsidR="00D02414" w:rsidRDefault="006E3BED" w:rsidP="001E4601">
            <w:pPr>
              <w:jc w:val="both"/>
              <w:rPr>
                <w:ins w:id="469" w:author="Jan" w:date="2014-07-13T14:53:00Z"/>
              </w:rPr>
            </w:pPr>
            <w:ins w:id="470" w:author="Jan" w:date="2014-07-16T01:05:00Z">
              <w:r>
                <w:t>$7.50</w:t>
              </w:r>
            </w:ins>
          </w:p>
        </w:tc>
        <w:tc>
          <w:tcPr>
            <w:tcW w:w="1170" w:type="dxa"/>
          </w:tcPr>
          <w:p w:rsidR="00D02414" w:rsidRDefault="006E3BED" w:rsidP="001E4601">
            <w:pPr>
              <w:jc w:val="both"/>
              <w:rPr>
                <w:ins w:id="471" w:author="Jan" w:date="2014-07-13T14:53:00Z"/>
              </w:rPr>
            </w:pPr>
            <w:ins w:id="472" w:author="Jan" w:date="2014-07-16T01:05:00Z">
              <w:r>
                <w:t>$15.00</w:t>
              </w:r>
            </w:ins>
          </w:p>
        </w:tc>
        <w:tc>
          <w:tcPr>
            <w:tcW w:w="1530" w:type="dxa"/>
          </w:tcPr>
          <w:p w:rsidR="00D02414" w:rsidRDefault="00D02414" w:rsidP="001E4601">
            <w:pPr>
              <w:jc w:val="both"/>
              <w:rPr>
                <w:ins w:id="473" w:author="Jan" w:date="2014-07-13T14:53:00Z"/>
              </w:rPr>
            </w:pPr>
          </w:p>
        </w:tc>
        <w:tc>
          <w:tcPr>
            <w:tcW w:w="4608" w:type="dxa"/>
          </w:tcPr>
          <w:p w:rsidR="00D02414" w:rsidRDefault="00D02414" w:rsidP="001E4601">
            <w:pPr>
              <w:jc w:val="both"/>
              <w:rPr>
                <w:ins w:id="474" w:author="Jan" w:date="2014-07-13T14:53:00Z"/>
              </w:rPr>
            </w:pPr>
          </w:p>
        </w:tc>
      </w:tr>
      <w:tr w:rsidR="00D02414" w:rsidTr="00AF5A45">
        <w:trPr>
          <w:ins w:id="475" w:author="Jan" w:date="2014-07-13T14:53:00Z"/>
        </w:trPr>
        <w:tc>
          <w:tcPr>
            <w:tcW w:w="2203" w:type="dxa"/>
          </w:tcPr>
          <w:p w:rsidR="00D02414" w:rsidRDefault="00D02414" w:rsidP="001E4601">
            <w:pPr>
              <w:jc w:val="both"/>
              <w:rPr>
                <w:ins w:id="476" w:author="Jan" w:date="2014-07-13T14:53:00Z"/>
              </w:rPr>
            </w:pPr>
            <w:ins w:id="477" w:author="Jan" w:date="2014-07-13T14:53:00Z">
              <w:r>
                <w:t>Deck Entries</w:t>
              </w:r>
            </w:ins>
          </w:p>
        </w:tc>
        <w:tc>
          <w:tcPr>
            <w:tcW w:w="1505" w:type="dxa"/>
          </w:tcPr>
          <w:p w:rsidR="00D02414" w:rsidRDefault="006E3BED" w:rsidP="001E4601">
            <w:pPr>
              <w:jc w:val="both"/>
              <w:rPr>
                <w:ins w:id="478" w:author="Jan" w:date="2014-07-13T14:53:00Z"/>
              </w:rPr>
            </w:pPr>
            <w:ins w:id="479" w:author="Jan" w:date="2014-07-16T01:06:00Z">
              <w:r>
                <w:t>$7.50</w:t>
              </w:r>
            </w:ins>
          </w:p>
        </w:tc>
        <w:tc>
          <w:tcPr>
            <w:tcW w:w="1170" w:type="dxa"/>
          </w:tcPr>
          <w:p w:rsidR="00D02414" w:rsidRDefault="006E3BED" w:rsidP="001E4601">
            <w:pPr>
              <w:jc w:val="both"/>
              <w:rPr>
                <w:ins w:id="480" w:author="Jan" w:date="2014-07-13T14:53:00Z"/>
              </w:rPr>
            </w:pPr>
            <w:ins w:id="481" w:author="Jan" w:date="2014-07-16T01:06:00Z">
              <w:r>
                <w:t>$15.00</w:t>
              </w:r>
            </w:ins>
          </w:p>
        </w:tc>
        <w:tc>
          <w:tcPr>
            <w:tcW w:w="1530" w:type="dxa"/>
          </w:tcPr>
          <w:p w:rsidR="00D02414" w:rsidRDefault="00D02414" w:rsidP="00D02414">
            <w:pPr>
              <w:spacing w:after="240"/>
              <w:jc w:val="both"/>
              <w:rPr>
                <w:ins w:id="482" w:author="Jan" w:date="2014-07-13T14:53:00Z"/>
              </w:rPr>
            </w:pPr>
          </w:p>
        </w:tc>
        <w:tc>
          <w:tcPr>
            <w:tcW w:w="4608" w:type="dxa"/>
          </w:tcPr>
          <w:p w:rsidR="00D02414" w:rsidRDefault="00D02414" w:rsidP="00D02414">
            <w:pPr>
              <w:spacing w:after="240"/>
              <w:jc w:val="both"/>
              <w:rPr>
                <w:ins w:id="483" w:author="Jan" w:date="2014-07-13T14:53:00Z"/>
              </w:rPr>
            </w:pPr>
          </w:p>
        </w:tc>
      </w:tr>
    </w:tbl>
    <w:p w:rsidR="000C7D77" w:rsidRDefault="000C7D77" w:rsidP="000C7D77">
      <w:pPr>
        <w:suppressLineNumbers/>
        <w:jc w:val="center"/>
      </w:pPr>
    </w:p>
    <w:p w:rsidR="000C7D77" w:rsidRDefault="000C7D77" w:rsidP="00F60244">
      <w:pPr>
        <w:suppressLineNumbers/>
        <w:pBdr>
          <w:top w:val="single" w:sz="4" w:space="1" w:color="auto"/>
          <w:left w:val="single" w:sz="4" w:space="4" w:color="auto"/>
          <w:bottom w:val="single" w:sz="4" w:space="1" w:color="auto"/>
          <w:right w:val="single" w:sz="4" w:space="4" w:color="auto"/>
        </w:pBdr>
        <w:spacing w:line="480" w:lineRule="auto"/>
        <w:jc w:val="both"/>
      </w:pPr>
      <w:r>
        <w:t>R-</w:t>
      </w:r>
      <w:r w:rsidR="00F60244">
        <w:t>8</w:t>
      </w:r>
      <w:r>
        <w:t xml:space="preserve"> ACTION:  Adopted     Defeated     Adopted/Amended    Tabled    Postponed    Pulled</w:t>
      </w:r>
    </w:p>
    <w:p w:rsidR="000C7D77" w:rsidRDefault="000C7D77" w:rsidP="000C7D77">
      <w:pPr>
        <w:jc w:val="both"/>
      </w:pPr>
      <w:r w:rsidRPr="00D918FB">
        <w:rPr>
          <w:b/>
        </w:rPr>
        <w:t>Location:</w:t>
      </w:r>
      <w:r>
        <w:tab/>
        <w:t>Page 25 R&amp;P – General Rules</w:t>
      </w:r>
    </w:p>
    <w:p w:rsidR="000C7D77" w:rsidRDefault="000C7D77" w:rsidP="000C7D77">
      <w:pPr>
        <w:jc w:val="both"/>
      </w:pPr>
      <w:r w:rsidRPr="00D918FB">
        <w:rPr>
          <w:b/>
        </w:rPr>
        <w:t>Proposed by:</w:t>
      </w:r>
      <w:r>
        <w:t xml:space="preserve"> Erica Zuercher, Sr. Coach Rep</w:t>
      </w:r>
    </w:p>
    <w:p w:rsidR="000C7D77" w:rsidRDefault="000C7D77" w:rsidP="000C7D77">
      <w:pPr>
        <w:jc w:val="both"/>
      </w:pPr>
      <w:r w:rsidRPr="00D918FB">
        <w:rPr>
          <w:b/>
        </w:rPr>
        <w:t>Purpose:</w:t>
      </w:r>
      <w:r>
        <w:t xml:space="preserve"> Streamlines description of marshaling procedure.</w:t>
      </w:r>
    </w:p>
    <w:p w:rsidR="00A864A9" w:rsidRPr="00A864A9" w:rsidRDefault="00A864A9" w:rsidP="000C7D77">
      <w:pPr>
        <w:jc w:val="both"/>
      </w:pPr>
      <w:r>
        <w:rPr>
          <w:b/>
        </w:rPr>
        <w:t xml:space="preserve">Effective Date:  </w:t>
      </w:r>
      <w:r>
        <w:t>Immediately</w:t>
      </w:r>
    </w:p>
    <w:p w:rsidR="000C7D77" w:rsidRPr="002244D9" w:rsidRDefault="000C7D77" w:rsidP="002244D9">
      <w:pPr>
        <w:tabs>
          <w:tab w:val="right" w:pos="10800"/>
        </w:tabs>
        <w:jc w:val="both"/>
        <w:rPr>
          <w:i/>
          <w:u w:val="single"/>
        </w:rPr>
      </w:pPr>
      <w:r>
        <w:rPr>
          <w:b/>
        </w:rPr>
        <w:t xml:space="preserve">Recommendation:  </w:t>
      </w:r>
      <w:r>
        <w:rPr>
          <w:i/>
        </w:rPr>
        <w:t xml:space="preserve">The MS Board of Directors </w:t>
      </w:r>
      <w:r w:rsidR="002244D9">
        <w:rPr>
          <w:i/>
        </w:rPr>
        <w:t>recommends</w:t>
      </w:r>
      <w:r w:rsidR="002244D9" w:rsidRPr="002244D9">
        <w:rPr>
          <w:i/>
          <w:u w:val="single"/>
        </w:rPr>
        <w:tab/>
      </w:r>
    </w:p>
    <w:p w:rsidR="000C7D77" w:rsidRPr="002C05A7" w:rsidRDefault="000C7D77" w:rsidP="000C7D77">
      <w:pPr>
        <w:spacing w:before="120" w:after="120"/>
        <w:jc w:val="center"/>
        <w:rPr>
          <w:rFonts w:asciiTheme="minorHAnsi" w:hAnsiTheme="minorHAnsi" w:cstheme="minorHAnsi"/>
          <w:b/>
        </w:rPr>
      </w:pPr>
      <w:bookmarkStart w:id="484" w:name="_Toc82313628"/>
      <w:bookmarkStart w:id="485" w:name="_Toc298441280"/>
      <w:r w:rsidRPr="002C05A7">
        <w:rPr>
          <w:rFonts w:asciiTheme="minorHAnsi" w:hAnsiTheme="minorHAnsi" w:cstheme="minorHAnsi"/>
          <w:b/>
        </w:rPr>
        <w:t>T. Marshaling Procedures</w:t>
      </w:r>
      <w:bookmarkEnd w:id="484"/>
      <w:bookmarkEnd w:id="485"/>
    </w:p>
    <w:p w:rsidR="000C7D77" w:rsidRPr="008868B2" w:rsidDel="00BE0152" w:rsidRDefault="000C7D77" w:rsidP="000C7D77">
      <w:pPr>
        <w:jc w:val="both"/>
        <w:rPr>
          <w:del w:id="486" w:author="Jan" w:date="2014-05-27T19:01:00Z"/>
          <w:rFonts w:ascii="Arial" w:hAnsi="Arial" w:cs="Arial"/>
          <w:szCs w:val="22"/>
        </w:rPr>
      </w:pPr>
      <w:del w:id="487" w:author="Jan" w:date="2014-05-27T19:01:00Z">
        <w:r w:rsidRPr="008868B2" w:rsidDel="00BE0152">
          <w:rPr>
            <w:rFonts w:ascii="Arial" w:hAnsi="Arial" w:cs="Arial"/>
            <w:szCs w:val="22"/>
          </w:rPr>
          <w:delText xml:space="preserve">It is the responsibility of the meet host to see that marshaling procedures insure that swimmers have been assigned to their heats and lanes far enough in advance so there is an uninterrupted flow of swimmers at the starting blocks ready to swim. The meet host determines the type of </w:delText>
        </w:r>
        <w:r w:rsidDel="00BE0152">
          <w:rPr>
            <w:rFonts w:ascii="Arial" w:hAnsi="Arial" w:cs="Arial"/>
            <w:szCs w:val="22"/>
          </w:rPr>
          <w:delText>marshaling</w:delText>
        </w:r>
        <w:r w:rsidRPr="008868B2" w:rsidDel="00BE0152">
          <w:rPr>
            <w:rFonts w:ascii="Arial" w:hAnsi="Arial" w:cs="Arial"/>
            <w:szCs w:val="22"/>
          </w:rPr>
          <w:delText xml:space="preserve"> procedure which is appropriate for the particular session(s) of the meet. The uninterrupted flow of swimmers can be accomplished in a variety of ways including the following (a combination of these procedures may be used in a single meet): 1. No marshaling - This is where the meet is pre-seeded, a heat sheet is printed, etc., and the swimmers are responsible for reporting to the blocks in time to swim. This method is typically used for State Championship meets, Senior meets, prelim/final meets and age group meets where the qualifying time standards for the age group indicate a level of swimmer experience which justifies the lack of supervised </w:delText>
        </w:r>
        <w:r w:rsidDel="00BE0152">
          <w:rPr>
            <w:rFonts w:ascii="Arial" w:hAnsi="Arial" w:cs="Arial"/>
            <w:szCs w:val="22"/>
          </w:rPr>
          <w:delText>marshaling</w:delText>
        </w:r>
        <w:r w:rsidRPr="008868B2" w:rsidDel="00BE0152">
          <w:rPr>
            <w:rFonts w:ascii="Arial" w:hAnsi="Arial" w:cs="Arial"/>
            <w:szCs w:val="22"/>
          </w:rPr>
          <w:delText>. 2. Supervised marshaling - The swimmers report to a designated area and remain there until they are escorted to the starting blocks. This method is typically selected for the 12 &amp; under age groups.</w:delText>
        </w:r>
      </w:del>
    </w:p>
    <w:p w:rsidR="000C7D77" w:rsidRPr="00755F87" w:rsidDel="00504701" w:rsidRDefault="000C7D77" w:rsidP="000C7D77">
      <w:pPr>
        <w:jc w:val="both"/>
        <w:rPr>
          <w:del w:id="488" w:author="Jan" w:date="2014-07-15T15:59:00Z"/>
        </w:rPr>
      </w:pPr>
      <w:ins w:id="489" w:author="Jan" w:date="2014-05-27T19:02:00Z">
        <w:r w:rsidRPr="00755F87">
          <w:lastRenderedPageBreak/>
          <w:t>All meets shall be self-marshaled, unless noted in the meet announcement or communicated to all teams prior to the beginning of the meet.</w:t>
        </w:r>
      </w:ins>
    </w:p>
    <w:p w:rsidR="00925AEF" w:rsidRPr="00925AEF" w:rsidRDefault="00925AEF" w:rsidP="00925AEF">
      <w:pPr>
        <w:spacing w:after="0" w:line="240" w:lineRule="auto"/>
        <w:jc w:val="both"/>
        <w:rPr>
          <w:sz w:val="22"/>
        </w:rPr>
      </w:pPr>
    </w:p>
    <w:p w:rsidR="00925AEF" w:rsidRDefault="00925AEF" w:rsidP="00F60244">
      <w:pPr>
        <w:suppressLineNumbers/>
        <w:pBdr>
          <w:top w:val="single" w:sz="4" w:space="1" w:color="auto"/>
          <w:left w:val="single" w:sz="4" w:space="4" w:color="auto"/>
          <w:bottom w:val="single" w:sz="4" w:space="1" w:color="auto"/>
          <w:right w:val="single" w:sz="4" w:space="4" w:color="auto"/>
        </w:pBdr>
        <w:spacing w:line="480" w:lineRule="auto"/>
        <w:jc w:val="both"/>
      </w:pPr>
      <w:r>
        <w:t>R-</w:t>
      </w:r>
      <w:r w:rsidR="00F60244">
        <w:t>9</w:t>
      </w:r>
      <w:r>
        <w:t xml:space="preserve"> ACTION:  Adopted     Defeated     Adopted/Amended    Tabled    Postponed    Pulled</w:t>
      </w:r>
    </w:p>
    <w:p w:rsidR="00925AEF" w:rsidRPr="00D90A77" w:rsidRDefault="00925AEF" w:rsidP="00925AEF">
      <w:pPr>
        <w:pStyle w:val="ListParagraph"/>
        <w:spacing w:line="240" w:lineRule="auto"/>
        <w:ind w:left="0"/>
        <w:contextualSpacing w:val="0"/>
        <w:jc w:val="both"/>
      </w:pPr>
      <w:r w:rsidRPr="00D90A77">
        <w:rPr>
          <w:b/>
        </w:rPr>
        <w:t>Location:</w:t>
      </w:r>
      <w:r>
        <w:rPr>
          <w:b/>
        </w:rPr>
        <w:t xml:space="preserve"> </w:t>
      </w:r>
      <w:r w:rsidR="00BF5CFB">
        <w:t>NEW ITEM—suggest page 30 prior to current State Championship Meet Rules</w:t>
      </w:r>
    </w:p>
    <w:p w:rsidR="00925AEF" w:rsidRPr="00D90A77" w:rsidRDefault="00925AEF" w:rsidP="00925AEF">
      <w:pPr>
        <w:pStyle w:val="ListParagraph"/>
        <w:spacing w:line="240" w:lineRule="auto"/>
        <w:ind w:left="0"/>
        <w:contextualSpacing w:val="0"/>
        <w:jc w:val="both"/>
      </w:pPr>
      <w:r w:rsidRPr="00D90A77">
        <w:rPr>
          <w:b/>
        </w:rPr>
        <w:t>Proposed by:</w:t>
      </w:r>
      <w:r>
        <w:rPr>
          <w:b/>
        </w:rPr>
        <w:t xml:space="preserve"> </w:t>
      </w:r>
      <w:r>
        <w:t>Joe McBratnie</w:t>
      </w:r>
    </w:p>
    <w:p w:rsidR="00925AEF" w:rsidRDefault="00925AEF" w:rsidP="00925AEF">
      <w:pPr>
        <w:pStyle w:val="ListParagraph"/>
        <w:spacing w:line="240" w:lineRule="auto"/>
        <w:ind w:left="0"/>
        <w:contextualSpacing w:val="0"/>
        <w:jc w:val="both"/>
      </w:pPr>
      <w:r w:rsidRPr="00D90A77">
        <w:rPr>
          <w:b/>
        </w:rPr>
        <w:t>Purpose / Rationale:</w:t>
      </w:r>
      <w:r>
        <w:rPr>
          <w:b/>
        </w:rPr>
        <w:t xml:space="preserve"> </w:t>
      </w:r>
      <w:r>
        <w:t>To clean up the Rules and Procedures document to reduce years of bloat and allow flexibility to allow the LSC to continue to meet the needs of its membership and grow.</w:t>
      </w:r>
    </w:p>
    <w:p w:rsidR="00A864A9" w:rsidRPr="00A864A9" w:rsidRDefault="00A864A9" w:rsidP="00925AEF">
      <w:pPr>
        <w:pStyle w:val="ListParagraph"/>
        <w:spacing w:line="240" w:lineRule="auto"/>
        <w:ind w:left="0"/>
        <w:contextualSpacing w:val="0"/>
        <w:jc w:val="both"/>
      </w:pPr>
      <w:r>
        <w:rPr>
          <w:b/>
        </w:rPr>
        <w:t xml:space="preserve">Effective Date:  </w:t>
      </w:r>
      <w:r>
        <w:t>Immediately</w:t>
      </w:r>
    </w:p>
    <w:p w:rsidR="00925AEF" w:rsidRPr="002244D9" w:rsidRDefault="00925AEF" w:rsidP="002244D9">
      <w:pPr>
        <w:tabs>
          <w:tab w:val="right" w:pos="10800"/>
        </w:tabs>
        <w:spacing w:line="240" w:lineRule="auto"/>
        <w:jc w:val="both"/>
        <w:rPr>
          <w:u w:val="single"/>
        </w:rPr>
      </w:pPr>
      <w:r w:rsidRPr="00D90A77">
        <w:rPr>
          <w:b/>
        </w:rPr>
        <w:t>Recommendation:</w:t>
      </w:r>
      <w:r>
        <w:rPr>
          <w:b/>
        </w:rPr>
        <w:t xml:space="preserve"> </w:t>
      </w:r>
      <w:r>
        <w:rPr>
          <w:i/>
        </w:rPr>
        <w:t xml:space="preserve">The MS Board of Directors </w:t>
      </w:r>
      <w:r w:rsidR="002244D9">
        <w:rPr>
          <w:i/>
        </w:rPr>
        <w:t>recommends</w:t>
      </w:r>
      <w:r w:rsidR="002244D9">
        <w:rPr>
          <w:i/>
          <w:u w:val="single"/>
        </w:rPr>
        <w:tab/>
      </w:r>
    </w:p>
    <w:p w:rsidR="00E7360B" w:rsidRDefault="00E7360B" w:rsidP="00F60244">
      <w:pPr>
        <w:spacing w:after="0" w:line="240" w:lineRule="auto"/>
        <w:jc w:val="center"/>
        <w:rPr>
          <w:b/>
        </w:rPr>
      </w:pPr>
      <w:ins w:id="490" w:author="Jan" w:date="2014-07-13T15:13:00Z">
        <w:r w:rsidRPr="00F60244">
          <w:rPr>
            <w:b/>
          </w:rPr>
          <w:t>COMMON CHAMPIONSHIP RULES</w:t>
        </w:r>
      </w:ins>
    </w:p>
    <w:p w:rsidR="00F60244" w:rsidRPr="00F60244" w:rsidRDefault="00F60244" w:rsidP="00F60244">
      <w:pPr>
        <w:spacing w:after="0" w:line="240" w:lineRule="auto"/>
        <w:jc w:val="center"/>
        <w:rPr>
          <w:ins w:id="491" w:author="Jan" w:date="2014-07-13T15:14:00Z"/>
          <w:b/>
        </w:rPr>
      </w:pPr>
    </w:p>
    <w:p w:rsidR="00D14C9E" w:rsidRPr="002139F6" w:rsidRDefault="00D14C9E" w:rsidP="00D14C9E">
      <w:pPr>
        <w:jc w:val="center"/>
        <w:rPr>
          <w:rFonts w:asciiTheme="minorHAnsi" w:hAnsiTheme="minorHAnsi" w:cstheme="minorHAnsi"/>
          <w:b/>
        </w:rPr>
      </w:pPr>
      <w:r w:rsidRPr="002139F6">
        <w:rPr>
          <w:rFonts w:asciiTheme="minorHAnsi" w:hAnsiTheme="minorHAnsi" w:cstheme="minorHAnsi"/>
          <w:b/>
        </w:rPr>
        <w:t>A. Assignment of Clubs to Venue</w:t>
      </w:r>
    </w:p>
    <w:p w:rsidR="00D14C9E" w:rsidRPr="001D542E" w:rsidRDefault="00D14C9E" w:rsidP="00D14C9E">
      <w:pPr>
        <w:tabs>
          <w:tab w:val="left" w:pos="5170"/>
        </w:tabs>
        <w:spacing w:before="240"/>
        <w:jc w:val="both"/>
        <w:rPr>
          <w:rFonts w:ascii="Arial" w:hAnsi="Arial" w:cs="Arial"/>
          <w:szCs w:val="22"/>
        </w:rPr>
      </w:pPr>
      <w:r w:rsidRPr="001D542E">
        <w:rPr>
          <w:rFonts w:ascii="Arial" w:hAnsi="Arial" w:cs="Arial"/>
          <w:szCs w:val="22"/>
        </w:rPr>
        <w:t xml:space="preserve">For the District </w:t>
      </w:r>
      <w:ins w:id="492" w:author="Jan" w:date="2014-07-13T23:50:00Z">
        <w:r>
          <w:rPr>
            <w:rFonts w:ascii="Arial" w:hAnsi="Arial" w:cs="Arial"/>
            <w:szCs w:val="22"/>
          </w:rPr>
          <w:t xml:space="preserve">and Junior Olympic </w:t>
        </w:r>
      </w:ins>
      <w:r w:rsidRPr="001D542E">
        <w:rPr>
          <w:rFonts w:ascii="Arial" w:hAnsi="Arial" w:cs="Arial"/>
          <w:szCs w:val="22"/>
        </w:rPr>
        <w:t>Championships all teams registered with MS will initially be assigned by the Programs Operations Vice-Chair to district</w:t>
      </w:r>
      <w:r>
        <w:rPr>
          <w:rFonts w:ascii="Arial" w:hAnsi="Arial" w:cs="Arial"/>
          <w:szCs w:val="22"/>
        </w:rPr>
        <w:t xml:space="preserve"> meet</w:t>
      </w:r>
      <w:r w:rsidRPr="001D542E">
        <w:rPr>
          <w:rFonts w:ascii="Arial" w:hAnsi="Arial" w:cs="Arial"/>
          <w:szCs w:val="22"/>
        </w:rPr>
        <w:t xml:space="preserve"> “venues”. These venues will be geographically located throughout the State of Michigan in an effort to equalize the size (total entries) of the meets as well as travel distance to the meets. The </w:t>
      </w:r>
      <w:del w:id="493" w:author="Jan" w:date="2014-07-13T23:51:00Z">
        <w:r w:rsidRPr="001D542E" w:rsidDel="00D14C9E">
          <w:rPr>
            <w:rFonts w:ascii="Arial" w:hAnsi="Arial" w:cs="Arial"/>
            <w:szCs w:val="22"/>
          </w:rPr>
          <w:delText xml:space="preserve">districts </w:delText>
        </w:r>
      </w:del>
      <w:ins w:id="494" w:author="Jan" w:date="2014-07-13T23:51:00Z">
        <w:r>
          <w:rPr>
            <w:rFonts w:ascii="Arial" w:hAnsi="Arial" w:cs="Arial"/>
            <w:szCs w:val="22"/>
          </w:rPr>
          <w:t>area</w:t>
        </w:r>
        <w:r w:rsidRPr="001D542E">
          <w:rPr>
            <w:rFonts w:ascii="Arial" w:hAnsi="Arial" w:cs="Arial"/>
            <w:szCs w:val="22"/>
          </w:rPr>
          <w:t xml:space="preserve"> </w:t>
        </w:r>
      </w:ins>
      <w:r w:rsidRPr="001D542E">
        <w:rPr>
          <w:rFonts w:ascii="Arial" w:hAnsi="Arial" w:cs="Arial"/>
          <w:szCs w:val="22"/>
        </w:rPr>
        <w:t xml:space="preserve">will typically be referred to as the </w:t>
      </w:r>
      <w:del w:id="495" w:author="Jan" w:date="2014-07-13T23:52:00Z">
        <w:r w:rsidRPr="001D542E" w:rsidDel="00D14C9E">
          <w:rPr>
            <w:rFonts w:ascii="Arial" w:hAnsi="Arial" w:cs="Arial"/>
            <w:szCs w:val="22"/>
          </w:rPr>
          <w:delText>“Red, White and Blue”</w:delText>
        </w:r>
      </w:del>
      <w:ins w:id="496" w:author="Jan" w:date="2014-07-13T23:52:00Z">
        <w:r>
          <w:rPr>
            <w:rFonts w:ascii="Arial" w:hAnsi="Arial" w:cs="Arial"/>
            <w:szCs w:val="22"/>
          </w:rPr>
          <w:t>by colors of the Olympic Rings</w:t>
        </w:r>
      </w:ins>
      <w:r w:rsidRPr="001D542E">
        <w:rPr>
          <w:rFonts w:ascii="Arial" w:hAnsi="Arial" w:cs="Arial"/>
          <w:szCs w:val="22"/>
        </w:rPr>
        <w:t xml:space="preserve"> Divisions. Each MS team will compete at and send their entries to the initial venue assigned by the Programs Operations Vice-Chair (i.e. a MS team cannot choose which venue they will compete at). After the entries are received at each venue the Program Operations Vice-Chair, in his/her discretion, has the right to and may reassign clubs among the meet venues to balance the entries in an equitable manner between each venue.</w:t>
      </w:r>
    </w:p>
    <w:p w:rsidR="00E12115" w:rsidRPr="00E12115" w:rsidRDefault="00E12115" w:rsidP="00E12115">
      <w:pPr>
        <w:pStyle w:val="ListParagraph"/>
        <w:spacing w:after="120"/>
        <w:jc w:val="center"/>
        <w:rPr>
          <w:rFonts w:asciiTheme="minorHAnsi" w:hAnsiTheme="minorHAnsi" w:cstheme="minorHAnsi"/>
          <w:b/>
        </w:rPr>
      </w:pPr>
      <w:r w:rsidRPr="00E12115">
        <w:rPr>
          <w:rFonts w:asciiTheme="minorHAnsi" w:hAnsiTheme="minorHAnsi" w:cstheme="minorHAnsi"/>
          <w:b/>
        </w:rPr>
        <w:t>B. Qualifying Period</w:t>
      </w:r>
    </w:p>
    <w:p w:rsidR="00E12115" w:rsidRDefault="00E12115" w:rsidP="00E12115">
      <w:pPr>
        <w:pStyle w:val="BodyText"/>
        <w:rPr>
          <w:rFonts w:cs="Arial"/>
          <w:szCs w:val="22"/>
        </w:rPr>
      </w:pPr>
      <w:r w:rsidRPr="008868B2">
        <w:rPr>
          <w:rFonts w:cs="Arial"/>
          <w:szCs w:val="22"/>
        </w:rPr>
        <w:t xml:space="preserve">1.  </w:t>
      </w:r>
      <w:del w:id="497" w:author="Jan" w:date="2014-07-13T22:30:00Z">
        <w:r w:rsidDel="00E12115">
          <w:rPr>
            <w:rFonts w:cs="Arial"/>
            <w:szCs w:val="22"/>
          </w:rPr>
          <w:delText>All</w:delText>
        </w:r>
        <w:r w:rsidRPr="008868B2" w:rsidDel="00E12115">
          <w:rPr>
            <w:rFonts w:cs="Arial"/>
            <w:szCs w:val="22"/>
          </w:rPr>
          <w:delText xml:space="preserve"> State Meets:  </w:delText>
        </w:r>
        <w:r w:rsidDel="00E12115">
          <w:rPr>
            <w:rFonts w:cs="Arial"/>
            <w:szCs w:val="22"/>
          </w:rPr>
          <w:delText>All</w:delText>
        </w:r>
      </w:del>
      <w:ins w:id="498" w:author="Jan" w:date="2014-07-13T22:30:00Z">
        <w:r>
          <w:rPr>
            <w:rFonts w:cs="Arial"/>
            <w:szCs w:val="22"/>
          </w:rPr>
          <w:t xml:space="preserve"> The</w:t>
        </w:r>
      </w:ins>
      <w:r w:rsidRPr="008868B2">
        <w:rPr>
          <w:rFonts w:cs="Arial"/>
          <w:szCs w:val="22"/>
        </w:rPr>
        <w:t xml:space="preserve"> qualifying time</w:t>
      </w:r>
      <w:del w:id="499" w:author="Jan" w:date="2014-07-13T22:30:00Z">
        <w:r w:rsidDel="00E12115">
          <w:rPr>
            <w:rFonts w:cs="Arial"/>
            <w:szCs w:val="22"/>
          </w:rPr>
          <w:delText>s</w:delText>
        </w:r>
      </w:del>
      <w:r w:rsidRPr="008868B2">
        <w:rPr>
          <w:rFonts w:cs="Arial"/>
          <w:szCs w:val="22"/>
        </w:rPr>
        <w:t xml:space="preserve"> must have been achieved </w:t>
      </w:r>
      <w:r w:rsidRPr="00F60244">
        <w:rPr>
          <w:rFonts w:cs="Arial"/>
          <w:b/>
          <w:szCs w:val="22"/>
        </w:rPr>
        <w:t>on or after</w:t>
      </w:r>
      <w:r>
        <w:rPr>
          <w:rFonts w:cs="Arial"/>
          <w:szCs w:val="22"/>
        </w:rPr>
        <w:t xml:space="preserve"> January 1</w:t>
      </w:r>
      <w:r w:rsidRPr="001A2289">
        <w:rPr>
          <w:rFonts w:cs="Arial"/>
          <w:szCs w:val="22"/>
          <w:vertAlign w:val="superscript"/>
        </w:rPr>
        <w:t>st</w:t>
      </w:r>
      <w:r>
        <w:rPr>
          <w:rFonts w:cs="Arial"/>
          <w:szCs w:val="22"/>
        </w:rPr>
        <w:t xml:space="preserve"> of the previous year.</w:t>
      </w:r>
      <w:ins w:id="500" w:author="Jan" w:date="2014-07-13T22:31:00Z">
        <w:r>
          <w:rPr>
            <w:rFonts w:cs="Arial"/>
            <w:szCs w:val="22"/>
          </w:rPr>
          <w:t xml:space="preserve">  Those with qualifying times in any event earned </w:t>
        </w:r>
        <w:r w:rsidRPr="00F60244">
          <w:rPr>
            <w:rFonts w:cs="Arial"/>
            <w:szCs w:val="22"/>
          </w:rPr>
          <w:t>prior</w:t>
        </w:r>
        <w:r>
          <w:rPr>
            <w:rFonts w:cs="Arial"/>
            <w:szCs w:val="22"/>
          </w:rPr>
          <w:t xml:space="preserve"> to January 1</w:t>
        </w:r>
        <w:r w:rsidRPr="00F60244">
          <w:rPr>
            <w:rFonts w:cs="Arial"/>
            <w:szCs w:val="22"/>
          </w:rPr>
          <w:t>st</w:t>
        </w:r>
        <w:r>
          <w:rPr>
            <w:rFonts w:cs="Arial"/>
            <w:szCs w:val="22"/>
          </w:rPr>
          <w:t xml:space="preserve"> of the previous year are outside the qualifying period (too old to use entry) and the swimmer must then swim that event at a previous level meet if they choose to.</w:t>
        </w:r>
      </w:ins>
    </w:p>
    <w:p w:rsidR="00E12115" w:rsidRDefault="00E12115" w:rsidP="00E12115">
      <w:pPr>
        <w:pStyle w:val="BodyText"/>
        <w:spacing w:before="240"/>
        <w:rPr>
          <w:ins w:id="501" w:author="Jan" w:date="2014-07-13T22:32:00Z"/>
          <w:rFonts w:cs="Arial"/>
          <w:szCs w:val="22"/>
        </w:rPr>
      </w:pPr>
      <w:r>
        <w:rPr>
          <w:rFonts w:cs="Arial"/>
          <w:szCs w:val="22"/>
        </w:rPr>
        <w:t>2</w:t>
      </w:r>
      <w:r w:rsidRPr="008868B2">
        <w:rPr>
          <w:rFonts w:cs="Arial"/>
          <w:szCs w:val="22"/>
        </w:rPr>
        <w:t>.   The qualifying time can be achieved without regard to the swimmers age when the swimmer made the qualifying standard so long as the time is achieved during the qualifying period.</w:t>
      </w:r>
    </w:p>
    <w:p w:rsidR="00E12115" w:rsidRPr="008868B2" w:rsidRDefault="00E12115" w:rsidP="00E12115">
      <w:pPr>
        <w:pStyle w:val="BodyText"/>
        <w:spacing w:before="240"/>
        <w:rPr>
          <w:rFonts w:cs="Arial"/>
          <w:szCs w:val="22"/>
        </w:rPr>
      </w:pPr>
    </w:p>
    <w:p w:rsidR="00E12115" w:rsidRPr="00E7242D" w:rsidRDefault="00E12115" w:rsidP="00E12115">
      <w:pPr>
        <w:spacing w:after="120"/>
        <w:jc w:val="center"/>
        <w:rPr>
          <w:rFonts w:asciiTheme="minorHAnsi" w:hAnsiTheme="minorHAnsi" w:cstheme="minorHAnsi"/>
          <w:b/>
        </w:rPr>
      </w:pPr>
      <w:del w:id="502" w:author="Jan" w:date="2014-07-13T22:35:00Z">
        <w:r w:rsidRPr="00E7242D" w:rsidDel="00E12115">
          <w:rPr>
            <w:rFonts w:asciiTheme="minorHAnsi" w:hAnsiTheme="minorHAnsi" w:cstheme="minorHAnsi"/>
            <w:b/>
          </w:rPr>
          <w:delText>A.</w:delText>
        </w:r>
      </w:del>
      <w:ins w:id="503" w:author="Jan" w:date="2014-07-13T22:35:00Z">
        <w:r>
          <w:rPr>
            <w:rFonts w:asciiTheme="minorHAnsi" w:hAnsiTheme="minorHAnsi" w:cstheme="minorHAnsi"/>
            <w:b/>
          </w:rPr>
          <w:t xml:space="preserve"> C.</w:t>
        </w:r>
      </w:ins>
      <w:r w:rsidRPr="00E7242D">
        <w:rPr>
          <w:rFonts w:asciiTheme="minorHAnsi" w:hAnsiTheme="minorHAnsi" w:cstheme="minorHAnsi"/>
          <w:b/>
        </w:rPr>
        <w:t xml:space="preserve"> Eligibility</w:t>
      </w:r>
    </w:p>
    <w:p w:rsidR="00D20F46" w:rsidRPr="00B60C61" w:rsidRDefault="00E12115" w:rsidP="006E3BED">
      <w:pPr>
        <w:spacing w:after="0" w:line="240" w:lineRule="auto"/>
        <w:jc w:val="both"/>
        <w:rPr>
          <w:ins w:id="504" w:author="Jan" w:date="2014-07-13T19:33:00Z"/>
          <w:rFonts w:cs="Arial"/>
          <w:szCs w:val="22"/>
        </w:rPr>
      </w:pPr>
      <w:r w:rsidRPr="008868B2">
        <w:rPr>
          <w:rFonts w:cs="Arial"/>
          <w:szCs w:val="22"/>
        </w:rPr>
        <w:t>All swimmers registered with Michigan Swimming</w:t>
      </w:r>
      <w:r>
        <w:rPr>
          <w:rFonts w:cs="Arial"/>
          <w:szCs w:val="22"/>
        </w:rPr>
        <w:t xml:space="preserve"> and residing within the United States</w:t>
      </w:r>
      <w:r w:rsidRPr="008868B2">
        <w:rPr>
          <w:rFonts w:cs="Arial"/>
          <w:szCs w:val="22"/>
        </w:rPr>
        <w:t xml:space="preserve"> who have achieved a time equal to or faster than the </w:t>
      </w:r>
      <w:del w:id="505" w:author="Jan" w:date="2014-07-13T22:35:00Z">
        <w:r w:rsidRPr="008868B2" w:rsidDel="00E12115">
          <w:rPr>
            <w:rFonts w:cs="Arial"/>
            <w:szCs w:val="22"/>
          </w:rPr>
          <w:delText xml:space="preserve">“Q1” </w:delText>
        </w:r>
      </w:del>
      <w:r w:rsidRPr="008868B2">
        <w:rPr>
          <w:rFonts w:cs="Arial"/>
          <w:szCs w:val="22"/>
        </w:rPr>
        <w:t xml:space="preserve">qualifying times </w:t>
      </w:r>
      <w:ins w:id="506" w:author="Jan" w:date="2014-07-13T22:35:00Z">
        <w:r w:rsidR="00B60C61">
          <w:rPr>
            <w:rFonts w:cs="Arial"/>
            <w:szCs w:val="22"/>
          </w:rPr>
          <w:t xml:space="preserve">at the </w:t>
        </w:r>
        <w:r w:rsidR="00B60C61">
          <w:rPr>
            <w:rFonts w:cs="Arial"/>
            <w:szCs w:val="22"/>
          </w:rPr>
          <w:lastRenderedPageBreak/>
          <w:t xml:space="preserve">championship meet level </w:t>
        </w:r>
      </w:ins>
      <w:r w:rsidRPr="008868B2">
        <w:rPr>
          <w:rFonts w:cs="Arial"/>
          <w:szCs w:val="22"/>
        </w:rPr>
        <w:t>for the event during the qualifying period are eligible to enter. A swimmer may not be entered in the meet without having actually achieved the qualifying time (conforming or non</w:t>
      </w:r>
      <w:r>
        <w:rPr>
          <w:rFonts w:cs="Arial"/>
          <w:szCs w:val="22"/>
        </w:rPr>
        <w:t>-</w:t>
      </w:r>
      <w:r w:rsidRPr="008868B2">
        <w:rPr>
          <w:rFonts w:cs="Arial"/>
          <w:szCs w:val="22"/>
        </w:rPr>
        <w:t>conforming</w:t>
      </w:r>
      <w:r w:rsidR="00B60C61">
        <w:rPr>
          <w:rFonts w:cs="Arial"/>
          <w:szCs w:val="22"/>
        </w:rPr>
        <w:t xml:space="preserve">) during the qualifying period.  </w:t>
      </w:r>
      <w:ins w:id="507" w:author="Jan" w:date="2014-07-13T15:25:00Z">
        <w:r w:rsidR="00D20F46">
          <w:t>See table below:</w:t>
        </w:r>
      </w:ins>
    </w:p>
    <w:tbl>
      <w:tblPr>
        <w:tblStyle w:val="TableGrid"/>
        <w:tblW w:w="0" w:type="auto"/>
        <w:tblInd w:w="90" w:type="dxa"/>
        <w:tblLook w:val="04A0" w:firstRow="1" w:lastRow="0" w:firstColumn="1" w:lastColumn="0" w:noHBand="0" w:noVBand="1"/>
      </w:tblPr>
      <w:tblGrid>
        <w:gridCol w:w="3643"/>
        <w:gridCol w:w="3641"/>
        <w:gridCol w:w="3642"/>
      </w:tblGrid>
      <w:tr w:rsidR="00A1185C" w:rsidTr="00A1185C">
        <w:trPr>
          <w:ins w:id="508" w:author="Jan" w:date="2014-07-13T19:33:00Z"/>
        </w:trPr>
        <w:tc>
          <w:tcPr>
            <w:tcW w:w="3672" w:type="dxa"/>
          </w:tcPr>
          <w:p w:rsidR="00A1185C" w:rsidRDefault="00A1185C" w:rsidP="00D20F46">
            <w:pPr>
              <w:pStyle w:val="ListParagraph"/>
              <w:spacing w:after="120"/>
              <w:ind w:left="0"/>
              <w:contextualSpacing w:val="0"/>
              <w:jc w:val="both"/>
              <w:rPr>
                <w:ins w:id="509" w:author="Jan" w:date="2014-07-13T19:33:00Z"/>
                <w:b/>
              </w:rPr>
            </w:pPr>
            <w:ins w:id="510" w:author="Jan" w:date="2014-07-13T19:33:00Z">
              <w:r>
                <w:rPr>
                  <w:b/>
                </w:rPr>
                <w:t>Meet</w:t>
              </w:r>
            </w:ins>
          </w:p>
        </w:tc>
        <w:tc>
          <w:tcPr>
            <w:tcW w:w="3672" w:type="dxa"/>
          </w:tcPr>
          <w:p w:rsidR="00A1185C" w:rsidRDefault="00A1185C" w:rsidP="00D20F46">
            <w:pPr>
              <w:pStyle w:val="ListParagraph"/>
              <w:spacing w:after="120"/>
              <w:ind w:left="0"/>
              <w:contextualSpacing w:val="0"/>
              <w:jc w:val="both"/>
              <w:rPr>
                <w:ins w:id="511" w:author="Jan" w:date="2014-07-13T19:33:00Z"/>
                <w:b/>
              </w:rPr>
            </w:pPr>
            <w:ins w:id="512" w:author="Jan" w:date="2014-07-13T19:33:00Z">
              <w:r>
                <w:rPr>
                  <w:b/>
                </w:rPr>
                <w:t>Faster Than</w:t>
              </w:r>
            </w:ins>
          </w:p>
        </w:tc>
        <w:tc>
          <w:tcPr>
            <w:tcW w:w="3672" w:type="dxa"/>
          </w:tcPr>
          <w:p w:rsidR="00A1185C" w:rsidRDefault="00A1185C" w:rsidP="00D20F46">
            <w:pPr>
              <w:pStyle w:val="ListParagraph"/>
              <w:spacing w:after="120"/>
              <w:ind w:left="0"/>
              <w:contextualSpacing w:val="0"/>
              <w:jc w:val="both"/>
              <w:rPr>
                <w:ins w:id="513" w:author="Jan" w:date="2014-07-13T19:33:00Z"/>
                <w:b/>
              </w:rPr>
            </w:pPr>
            <w:ins w:id="514" w:author="Jan" w:date="2014-07-13T19:33:00Z">
              <w:r>
                <w:rPr>
                  <w:b/>
                </w:rPr>
                <w:t>Slower Than</w:t>
              </w:r>
            </w:ins>
          </w:p>
        </w:tc>
      </w:tr>
      <w:tr w:rsidR="00A1185C" w:rsidTr="00A1185C">
        <w:trPr>
          <w:ins w:id="515" w:author="Jan" w:date="2014-07-13T19:33:00Z"/>
        </w:trPr>
        <w:tc>
          <w:tcPr>
            <w:tcW w:w="3672" w:type="dxa"/>
          </w:tcPr>
          <w:p w:rsidR="00A1185C" w:rsidRPr="00BF5CFB" w:rsidRDefault="00A1185C" w:rsidP="00D20F46">
            <w:pPr>
              <w:pStyle w:val="ListParagraph"/>
              <w:spacing w:after="120"/>
              <w:ind w:left="0"/>
              <w:contextualSpacing w:val="0"/>
              <w:jc w:val="both"/>
              <w:rPr>
                <w:ins w:id="516" w:author="Jan" w:date="2014-07-13T19:33:00Z"/>
              </w:rPr>
            </w:pPr>
            <w:ins w:id="517" w:author="Jan" w:date="2014-07-13T19:33:00Z">
              <w:r w:rsidRPr="00BF5CFB">
                <w:t>Districts</w:t>
              </w:r>
            </w:ins>
          </w:p>
        </w:tc>
        <w:tc>
          <w:tcPr>
            <w:tcW w:w="3672" w:type="dxa"/>
          </w:tcPr>
          <w:p w:rsidR="00A1185C" w:rsidRPr="00BF5CFB" w:rsidRDefault="00A1185C" w:rsidP="00D20F46">
            <w:pPr>
              <w:pStyle w:val="ListParagraph"/>
              <w:spacing w:after="120"/>
              <w:ind w:left="0"/>
              <w:contextualSpacing w:val="0"/>
              <w:jc w:val="both"/>
              <w:rPr>
                <w:ins w:id="518" w:author="Jan" w:date="2014-07-13T19:33:00Z"/>
              </w:rPr>
            </w:pPr>
            <w:ins w:id="519" w:author="Jan" w:date="2014-07-13T19:33:00Z">
              <w:r w:rsidRPr="00BF5CFB">
                <w:t>Q3</w:t>
              </w:r>
            </w:ins>
          </w:p>
        </w:tc>
        <w:tc>
          <w:tcPr>
            <w:tcW w:w="3672" w:type="dxa"/>
          </w:tcPr>
          <w:p w:rsidR="00A1185C" w:rsidRPr="00BF5CFB" w:rsidRDefault="00A1185C" w:rsidP="00D20F46">
            <w:pPr>
              <w:pStyle w:val="ListParagraph"/>
              <w:spacing w:after="120"/>
              <w:ind w:left="0"/>
              <w:contextualSpacing w:val="0"/>
              <w:jc w:val="both"/>
              <w:rPr>
                <w:ins w:id="520" w:author="Jan" w:date="2014-07-13T19:33:00Z"/>
              </w:rPr>
            </w:pPr>
            <w:ins w:id="521" w:author="Jan" w:date="2014-07-13T19:34:00Z">
              <w:r w:rsidRPr="00BF5CFB">
                <w:t>Q2</w:t>
              </w:r>
            </w:ins>
          </w:p>
        </w:tc>
      </w:tr>
      <w:tr w:rsidR="00A1185C" w:rsidTr="00A1185C">
        <w:trPr>
          <w:ins w:id="522" w:author="Jan" w:date="2014-07-13T19:33:00Z"/>
        </w:trPr>
        <w:tc>
          <w:tcPr>
            <w:tcW w:w="3672" w:type="dxa"/>
          </w:tcPr>
          <w:p w:rsidR="00A1185C" w:rsidRPr="00BF5CFB" w:rsidRDefault="00A1185C" w:rsidP="00D20F46">
            <w:pPr>
              <w:pStyle w:val="ListParagraph"/>
              <w:spacing w:after="120"/>
              <w:ind w:left="0"/>
              <w:contextualSpacing w:val="0"/>
              <w:jc w:val="both"/>
              <w:rPr>
                <w:ins w:id="523" w:author="Jan" w:date="2014-07-13T19:33:00Z"/>
              </w:rPr>
            </w:pPr>
            <w:ins w:id="524" w:author="Jan" w:date="2014-07-13T19:34:00Z">
              <w:r w:rsidRPr="00BF5CFB">
                <w:t>Junior Olympic</w:t>
              </w:r>
            </w:ins>
          </w:p>
        </w:tc>
        <w:tc>
          <w:tcPr>
            <w:tcW w:w="3672" w:type="dxa"/>
          </w:tcPr>
          <w:p w:rsidR="00A1185C" w:rsidRPr="00BF5CFB" w:rsidRDefault="00A1185C" w:rsidP="00D20F46">
            <w:pPr>
              <w:pStyle w:val="ListParagraph"/>
              <w:spacing w:after="120"/>
              <w:ind w:left="0"/>
              <w:contextualSpacing w:val="0"/>
              <w:jc w:val="both"/>
              <w:rPr>
                <w:ins w:id="525" w:author="Jan" w:date="2014-07-13T19:33:00Z"/>
              </w:rPr>
            </w:pPr>
            <w:ins w:id="526" w:author="Jan" w:date="2014-07-13T19:34:00Z">
              <w:r w:rsidRPr="00BF5CFB">
                <w:t>Q2</w:t>
              </w:r>
            </w:ins>
          </w:p>
        </w:tc>
        <w:tc>
          <w:tcPr>
            <w:tcW w:w="3672" w:type="dxa"/>
          </w:tcPr>
          <w:p w:rsidR="00A1185C" w:rsidRPr="00BF5CFB" w:rsidRDefault="00A1185C" w:rsidP="00D20F46">
            <w:pPr>
              <w:pStyle w:val="ListParagraph"/>
              <w:spacing w:after="120"/>
              <w:ind w:left="0"/>
              <w:contextualSpacing w:val="0"/>
              <w:jc w:val="both"/>
              <w:rPr>
                <w:ins w:id="527" w:author="Jan" w:date="2014-07-13T19:33:00Z"/>
              </w:rPr>
            </w:pPr>
            <w:ins w:id="528" w:author="Jan" w:date="2014-07-13T19:34:00Z">
              <w:r w:rsidRPr="00BF5CFB">
                <w:t>Q1</w:t>
              </w:r>
            </w:ins>
          </w:p>
        </w:tc>
      </w:tr>
      <w:tr w:rsidR="00A1185C" w:rsidTr="00A1185C">
        <w:trPr>
          <w:ins w:id="529" w:author="Jan" w:date="2014-07-13T19:33:00Z"/>
        </w:trPr>
        <w:tc>
          <w:tcPr>
            <w:tcW w:w="3672" w:type="dxa"/>
          </w:tcPr>
          <w:p w:rsidR="00A1185C" w:rsidRPr="00BF5CFB" w:rsidRDefault="00A1185C" w:rsidP="00D20F46">
            <w:pPr>
              <w:pStyle w:val="ListParagraph"/>
              <w:spacing w:after="120"/>
              <w:ind w:left="0"/>
              <w:contextualSpacing w:val="0"/>
              <w:jc w:val="both"/>
              <w:rPr>
                <w:ins w:id="530" w:author="Jan" w:date="2014-07-13T19:33:00Z"/>
              </w:rPr>
            </w:pPr>
            <w:ins w:id="531" w:author="Jan" w:date="2014-07-13T19:34:00Z">
              <w:r w:rsidRPr="00BF5CFB">
                <w:t>State Meet</w:t>
              </w:r>
            </w:ins>
          </w:p>
        </w:tc>
        <w:tc>
          <w:tcPr>
            <w:tcW w:w="3672" w:type="dxa"/>
          </w:tcPr>
          <w:p w:rsidR="00A1185C" w:rsidRPr="00BF5CFB" w:rsidRDefault="00A1185C" w:rsidP="00D20F46">
            <w:pPr>
              <w:pStyle w:val="ListParagraph"/>
              <w:spacing w:after="120"/>
              <w:ind w:left="0"/>
              <w:contextualSpacing w:val="0"/>
              <w:jc w:val="both"/>
              <w:rPr>
                <w:ins w:id="532" w:author="Jan" w:date="2014-07-13T19:33:00Z"/>
              </w:rPr>
            </w:pPr>
            <w:ins w:id="533" w:author="Jan" w:date="2014-07-13T19:34:00Z">
              <w:r w:rsidRPr="00BF5CFB">
                <w:t>Q1</w:t>
              </w:r>
            </w:ins>
          </w:p>
        </w:tc>
        <w:tc>
          <w:tcPr>
            <w:tcW w:w="3672" w:type="dxa"/>
          </w:tcPr>
          <w:p w:rsidR="00A1185C" w:rsidRPr="00BF5CFB" w:rsidRDefault="00A1185C" w:rsidP="00D20F46">
            <w:pPr>
              <w:pStyle w:val="ListParagraph"/>
              <w:spacing w:after="120"/>
              <w:ind w:left="0"/>
              <w:contextualSpacing w:val="0"/>
              <w:jc w:val="both"/>
              <w:rPr>
                <w:ins w:id="534" w:author="Jan" w:date="2014-07-13T19:33:00Z"/>
              </w:rPr>
            </w:pPr>
            <w:ins w:id="535" w:author="Jan" w:date="2014-07-13T19:34:00Z">
              <w:r w:rsidRPr="00BF5CFB">
                <w:t>N/A</w:t>
              </w:r>
            </w:ins>
          </w:p>
        </w:tc>
      </w:tr>
    </w:tbl>
    <w:p w:rsidR="00A1185C" w:rsidRDefault="00A1185C" w:rsidP="006E3BED">
      <w:pPr>
        <w:spacing w:after="0" w:line="240" w:lineRule="auto"/>
        <w:jc w:val="center"/>
        <w:rPr>
          <w:ins w:id="536" w:author="Jan" w:date="2014-07-13T19:34:00Z"/>
          <w:b/>
        </w:rPr>
      </w:pPr>
    </w:p>
    <w:p w:rsidR="00B60C61" w:rsidRPr="00B60C61" w:rsidRDefault="00B60C61" w:rsidP="00B60C61">
      <w:pPr>
        <w:pStyle w:val="ListParagraph"/>
        <w:spacing w:before="240" w:after="120"/>
        <w:jc w:val="center"/>
        <w:rPr>
          <w:rFonts w:asciiTheme="minorHAnsi" w:hAnsiTheme="minorHAnsi" w:cstheme="minorHAnsi"/>
          <w:b/>
        </w:rPr>
      </w:pPr>
      <w:r w:rsidRPr="00B60C61">
        <w:rPr>
          <w:rFonts w:asciiTheme="minorHAnsi" w:hAnsiTheme="minorHAnsi" w:cstheme="minorHAnsi"/>
          <w:b/>
        </w:rPr>
        <w:t>D. Determination of Age Group</w:t>
      </w:r>
    </w:p>
    <w:p w:rsidR="00B60C61" w:rsidRDefault="00B60C61" w:rsidP="00B60C61">
      <w:pPr>
        <w:pStyle w:val="BodyText"/>
        <w:rPr>
          <w:rFonts w:cs="Arial"/>
          <w:szCs w:val="22"/>
        </w:rPr>
      </w:pPr>
      <w:r w:rsidRPr="008868B2">
        <w:rPr>
          <w:rFonts w:cs="Arial"/>
          <w:szCs w:val="22"/>
        </w:rPr>
        <w:t>Age of the swimmer on the first day of the meet shall determine his or her age for the entire meet. Eligibility to compete in a particular age group shall be determined by the swimmers date (not hour) of birth.</w:t>
      </w:r>
    </w:p>
    <w:p w:rsidR="00B60C61" w:rsidRPr="006E3BED" w:rsidRDefault="00B60C61" w:rsidP="006E3BED">
      <w:pPr>
        <w:pStyle w:val="ListParagraph"/>
        <w:numPr>
          <w:ilvl w:val="0"/>
          <w:numId w:val="10"/>
        </w:numPr>
        <w:overflowPunct w:val="0"/>
        <w:autoSpaceDE w:val="0"/>
        <w:autoSpaceDN w:val="0"/>
        <w:adjustRightInd w:val="0"/>
        <w:spacing w:before="240" w:after="0" w:line="240" w:lineRule="auto"/>
        <w:contextualSpacing w:val="0"/>
        <w:textAlignment w:val="baseline"/>
        <w:rPr>
          <w:b/>
        </w:rPr>
      </w:pPr>
      <w:ins w:id="537" w:author="Jan" w:date="2014-07-13T22:42:00Z">
        <w:r w:rsidRPr="006E3BED">
          <w:rPr>
            <w:rFonts w:asciiTheme="minorHAnsi" w:hAnsiTheme="minorHAnsi" w:cstheme="minorHAnsi"/>
            <w:b/>
          </w:rPr>
          <w:t xml:space="preserve">E. </w:t>
        </w:r>
      </w:ins>
      <w:r w:rsidRPr="006E3BED">
        <w:rPr>
          <w:b/>
        </w:rPr>
        <w:t>Entry Limitations</w:t>
      </w:r>
    </w:p>
    <w:p w:rsidR="00B60C61" w:rsidRPr="00E7242D" w:rsidRDefault="00B60C61" w:rsidP="00B60C61">
      <w:pPr>
        <w:spacing w:before="240"/>
        <w:jc w:val="both"/>
        <w:rPr>
          <w:rFonts w:asciiTheme="minorHAnsi" w:hAnsiTheme="minorHAnsi" w:cstheme="minorHAnsi"/>
        </w:rPr>
      </w:pPr>
      <w:r w:rsidRPr="00E7242D">
        <w:rPr>
          <w:rFonts w:asciiTheme="minorHAnsi" w:hAnsiTheme="minorHAnsi" w:cstheme="minorHAnsi"/>
        </w:rPr>
        <w:t xml:space="preserve">Swimmers of any age may enter events designated as “Open” so long as the swimmer has achieved the qualifying time for the event and meet all other eligibility requirements.  A swimmer may </w:t>
      </w:r>
      <w:r w:rsidRPr="00E7242D">
        <w:rPr>
          <w:rFonts w:asciiTheme="minorHAnsi" w:hAnsiTheme="minorHAnsi" w:cstheme="minorHAnsi"/>
          <w:u w:val="single"/>
        </w:rPr>
        <w:t>enter</w:t>
      </w:r>
      <w:r w:rsidRPr="00E7242D">
        <w:rPr>
          <w:rFonts w:asciiTheme="minorHAnsi" w:hAnsiTheme="minorHAnsi" w:cstheme="minorHAnsi"/>
        </w:rPr>
        <w:t xml:space="preserve"> as many events as he/she desires, however, may </w:t>
      </w:r>
      <w:r w:rsidRPr="00E7242D">
        <w:rPr>
          <w:rFonts w:asciiTheme="minorHAnsi" w:hAnsiTheme="minorHAnsi" w:cstheme="minorHAnsi"/>
          <w:u w:val="single"/>
        </w:rPr>
        <w:t>swim</w:t>
      </w:r>
      <w:r w:rsidRPr="00E7242D">
        <w:rPr>
          <w:rFonts w:asciiTheme="minorHAnsi" w:hAnsiTheme="minorHAnsi" w:cstheme="minorHAnsi"/>
        </w:rPr>
        <w:t xml:space="preserve"> no more than 3 individual events per day and a total of no more than 6 individual events for the entire meet.  If a swimmer chooses to enter more events than the maximum number allowed, the swimmer must use the scratch procedure to avoid being penalize</w:t>
      </w:r>
      <w:r>
        <w:rPr>
          <w:rFonts w:asciiTheme="minorHAnsi" w:hAnsiTheme="minorHAnsi" w:cstheme="minorHAnsi"/>
        </w:rPr>
        <w:t>d pursuant to the scratch rules</w:t>
      </w:r>
      <w:ins w:id="538" w:author="Jan" w:date="2014-07-13T22:44:00Z">
        <w:r>
          <w:rPr>
            <w:rFonts w:asciiTheme="minorHAnsi" w:hAnsiTheme="minorHAnsi" w:cstheme="minorHAnsi"/>
          </w:rPr>
          <w:t xml:space="preserve"> but to not exceed 8 events per meet or 5 per day</w:t>
        </w:r>
      </w:ins>
      <w:r>
        <w:rPr>
          <w:rFonts w:asciiTheme="minorHAnsi" w:hAnsiTheme="minorHAnsi" w:cstheme="minorHAnsi"/>
        </w:rPr>
        <w:t>.</w:t>
      </w:r>
    </w:p>
    <w:p w:rsidR="00A1185C" w:rsidRPr="006E3BED" w:rsidRDefault="009B5343" w:rsidP="006E3BED">
      <w:pPr>
        <w:spacing w:after="0" w:line="240" w:lineRule="auto"/>
        <w:jc w:val="center"/>
        <w:rPr>
          <w:ins w:id="539" w:author="Jan" w:date="2014-07-13T19:40:00Z"/>
          <w:b/>
        </w:rPr>
      </w:pPr>
      <w:ins w:id="540" w:author="Jan" w:date="2014-07-13T22:46:00Z">
        <w:r w:rsidRPr="006E3BED">
          <w:rPr>
            <w:b/>
          </w:rPr>
          <w:t>F.</w:t>
        </w:r>
      </w:ins>
      <w:ins w:id="541" w:author="Jan" w:date="2014-07-13T19:40:00Z">
        <w:r w:rsidR="00A1185C" w:rsidRPr="006E3BED">
          <w:rPr>
            <w:b/>
          </w:rPr>
          <w:t xml:space="preserve"> Entry Fees</w:t>
        </w:r>
      </w:ins>
    </w:p>
    <w:p w:rsidR="00A1185C" w:rsidRPr="00BF5CFB" w:rsidRDefault="00A1185C" w:rsidP="006E3BED">
      <w:pPr>
        <w:spacing w:after="0" w:line="240" w:lineRule="auto"/>
        <w:jc w:val="both"/>
        <w:rPr>
          <w:ins w:id="542" w:author="Jan" w:date="2014-07-13T19:40:00Z"/>
        </w:rPr>
      </w:pPr>
      <w:ins w:id="543" w:author="Jan" w:date="2014-07-13T19:40:00Z">
        <w:r w:rsidRPr="00BF5CFB">
          <w:t>See General Rules P</w:t>
        </w:r>
      </w:ins>
    </w:p>
    <w:p w:rsidR="009B5343" w:rsidRPr="009B5343" w:rsidRDefault="009B5343" w:rsidP="009B5343">
      <w:pPr>
        <w:pStyle w:val="ListParagraph"/>
        <w:spacing w:before="120"/>
        <w:jc w:val="center"/>
        <w:rPr>
          <w:rFonts w:asciiTheme="minorHAnsi" w:hAnsiTheme="minorHAnsi" w:cstheme="minorHAnsi"/>
          <w:b/>
        </w:rPr>
      </w:pPr>
      <w:del w:id="544" w:author="Jan" w:date="2014-07-13T22:48:00Z">
        <w:r w:rsidRPr="009B5343" w:rsidDel="009B5343">
          <w:rPr>
            <w:rFonts w:asciiTheme="minorHAnsi" w:hAnsiTheme="minorHAnsi" w:cstheme="minorHAnsi"/>
            <w:b/>
          </w:rPr>
          <w:delText>U.</w:delText>
        </w:r>
      </w:del>
      <w:ins w:id="545" w:author="Jan" w:date="2014-07-13T22:48:00Z">
        <w:r>
          <w:rPr>
            <w:rFonts w:asciiTheme="minorHAnsi" w:hAnsiTheme="minorHAnsi" w:cstheme="minorHAnsi"/>
            <w:b/>
          </w:rPr>
          <w:t xml:space="preserve"> G. </w:t>
        </w:r>
      </w:ins>
      <w:r w:rsidRPr="009B5343">
        <w:rPr>
          <w:rFonts w:asciiTheme="minorHAnsi" w:hAnsiTheme="minorHAnsi" w:cstheme="minorHAnsi"/>
          <w:b/>
        </w:rPr>
        <w:t xml:space="preserve"> Selection and Compensation of State Championship Meet Officials</w:t>
      </w:r>
    </w:p>
    <w:p w:rsidR="009B5343" w:rsidRPr="008868B2" w:rsidRDefault="009B5343" w:rsidP="009B5343">
      <w:pPr>
        <w:pStyle w:val="BodyText"/>
        <w:spacing w:before="240"/>
        <w:rPr>
          <w:rFonts w:cs="Arial"/>
          <w:szCs w:val="22"/>
        </w:rPr>
      </w:pPr>
      <w:r w:rsidRPr="008868B2">
        <w:rPr>
          <w:rFonts w:cs="Arial"/>
          <w:szCs w:val="22"/>
        </w:rPr>
        <w:t xml:space="preserve">The selection and compensation of </w:t>
      </w:r>
      <w:del w:id="546" w:author="Jan" w:date="2014-07-13T22:49:00Z">
        <w:r w:rsidRPr="008868B2" w:rsidDel="009B5343">
          <w:rPr>
            <w:rFonts w:cs="Arial"/>
            <w:szCs w:val="22"/>
          </w:rPr>
          <w:delText xml:space="preserve">State </w:delText>
        </w:r>
      </w:del>
      <w:ins w:id="547" w:author="Jan" w:date="2014-07-13T22:49:00Z">
        <w:r>
          <w:rPr>
            <w:rFonts w:cs="Arial"/>
            <w:szCs w:val="22"/>
          </w:rPr>
          <w:t>Championship</w:t>
        </w:r>
        <w:r w:rsidRPr="008868B2">
          <w:rPr>
            <w:rFonts w:cs="Arial"/>
            <w:szCs w:val="22"/>
          </w:rPr>
          <w:t xml:space="preserve"> </w:t>
        </w:r>
      </w:ins>
      <w:r w:rsidRPr="008868B2">
        <w:rPr>
          <w:rFonts w:cs="Arial"/>
          <w:szCs w:val="22"/>
        </w:rPr>
        <w:t xml:space="preserve">Meet Officials is contained in the Officials Committee section of this manual. </w:t>
      </w:r>
    </w:p>
    <w:p w:rsidR="009B5343" w:rsidRPr="00E7242D" w:rsidRDefault="009B5343" w:rsidP="009B5343">
      <w:pPr>
        <w:spacing w:before="120" w:after="120"/>
        <w:jc w:val="center"/>
        <w:rPr>
          <w:rFonts w:asciiTheme="minorHAnsi" w:hAnsiTheme="minorHAnsi" w:cstheme="minorHAnsi"/>
          <w:b/>
        </w:rPr>
      </w:pPr>
      <w:del w:id="548" w:author="Jan" w:date="2014-07-13T22:51:00Z">
        <w:r w:rsidRPr="00E7242D" w:rsidDel="009B5343">
          <w:rPr>
            <w:rFonts w:asciiTheme="minorHAnsi" w:hAnsiTheme="minorHAnsi" w:cstheme="minorHAnsi"/>
            <w:b/>
          </w:rPr>
          <w:delText xml:space="preserve">M. </w:delText>
        </w:r>
      </w:del>
      <w:ins w:id="549" w:author="Jan" w:date="2014-07-13T22:51:00Z">
        <w:r>
          <w:rPr>
            <w:rFonts w:asciiTheme="minorHAnsi" w:hAnsiTheme="minorHAnsi" w:cstheme="minorHAnsi"/>
            <w:b/>
          </w:rPr>
          <w:t xml:space="preserve"> H. </w:t>
        </w:r>
      </w:ins>
      <w:r w:rsidRPr="00E7242D">
        <w:rPr>
          <w:rFonts w:asciiTheme="minorHAnsi" w:hAnsiTheme="minorHAnsi" w:cstheme="minorHAnsi"/>
          <w:b/>
        </w:rPr>
        <w:t>Relay Only Swimmers</w:t>
      </w:r>
    </w:p>
    <w:p w:rsidR="009B5343" w:rsidRPr="008868B2" w:rsidRDefault="009B5343" w:rsidP="009B5343">
      <w:pPr>
        <w:pStyle w:val="BodyText"/>
        <w:rPr>
          <w:rFonts w:cs="Arial"/>
          <w:szCs w:val="22"/>
        </w:rPr>
      </w:pPr>
      <w:r w:rsidRPr="008868B2">
        <w:rPr>
          <w:rFonts w:cs="Arial"/>
          <w:szCs w:val="22"/>
        </w:rPr>
        <w:t>Relay only swimmers must be listed on the official entry form provided for that purpose or they will not be allowed to participate on any relay.</w:t>
      </w:r>
    </w:p>
    <w:p w:rsidR="00741BA9" w:rsidRPr="00741BA9" w:rsidRDefault="00741BA9" w:rsidP="00741BA9">
      <w:pPr>
        <w:spacing w:before="120" w:after="120"/>
        <w:ind w:left="360"/>
        <w:jc w:val="center"/>
        <w:rPr>
          <w:rFonts w:asciiTheme="minorHAnsi" w:hAnsiTheme="minorHAnsi" w:cstheme="minorHAnsi"/>
          <w:b/>
        </w:rPr>
      </w:pPr>
      <w:del w:id="550" w:author="Jan" w:date="2014-07-13T22:21:00Z">
        <w:r w:rsidRPr="00741BA9" w:rsidDel="00741BA9">
          <w:rPr>
            <w:rFonts w:asciiTheme="minorHAnsi" w:hAnsiTheme="minorHAnsi" w:cstheme="minorHAnsi"/>
            <w:b/>
          </w:rPr>
          <w:delText>P.</w:delText>
        </w:r>
      </w:del>
      <w:ins w:id="551" w:author="Jan" w:date="2014-07-13T22:21:00Z">
        <w:r>
          <w:rPr>
            <w:rFonts w:asciiTheme="minorHAnsi" w:hAnsiTheme="minorHAnsi" w:cstheme="minorHAnsi"/>
            <w:b/>
          </w:rPr>
          <w:t>. I.</w:t>
        </w:r>
      </w:ins>
      <w:r w:rsidRPr="00741BA9">
        <w:rPr>
          <w:rFonts w:asciiTheme="minorHAnsi" w:hAnsiTheme="minorHAnsi" w:cstheme="minorHAnsi"/>
          <w:b/>
        </w:rPr>
        <w:t xml:space="preserve"> Non-Application of Four Hour Rules</w:t>
      </w:r>
    </w:p>
    <w:p w:rsidR="00741BA9" w:rsidRPr="008868B2" w:rsidDel="00741BA9" w:rsidRDefault="00741BA9" w:rsidP="00741BA9">
      <w:pPr>
        <w:pStyle w:val="BodyText"/>
        <w:rPr>
          <w:del w:id="552" w:author="Jan" w:date="2014-07-13T22:22:00Z"/>
          <w:rFonts w:cs="Arial"/>
          <w:szCs w:val="22"/>
        </w:rPr>
      </w:pPr>
      <w:r w:rsidRPr="008868B2">
        <w:rPr>
          <w:rFonts w:cs="Arial"/>
          <w:szCs w:val="22"/>
        </w:rPr>
        <w:t>The four hour rules as stated in Rule IV, H above do not apply to State Championship Meets where all qualified swimmers shall be allowed to swim regardless of the length of the sessions. In cases where it appears, by review of the timeline</w:t>
      </w:r>
      <w:r>
        <w:rPr>
          <w:rFonts w:cs="Arial"/>
          <w:szCs w:val="22"/>
        </w:rPr>
        <w:t xml:space="preserve"> within each session</w:t>
      </w:r>
      <w:r w:rsidRPr="008868B2">
        <w:rPr>
          <w:rFonts w:cs="Arial"/>
          <w:szCs w:val="22"/>
        </w:rPr>
        <w:t xml:space="preserve"> </w:t>
      </w:r>
      <w:r>
        <w:rPr>
          <w:rFonts w:cs="Arial"/>
          <w:szCs w:val="22"/>
        </w:rPr>
        <w:t xml:space="preserve">on any electronic meet management software approved by USA Swimming, Inc., </w:t>
      </w:r>
      <w:r w:rsidRPr="008868B2">
        <w:rPr>
          <w:rFonts w:cs="Arial"/>
          <w:szCs w:val="22"/>
        </w:rPr>
        <w:t>and all</w:t>
      </w:r>
      <w:r>
        <w:rPr>
          <w:rFonts w:cs="Arial"/>
          <w:szCs w:val="22"/>
        </w:rPr>
        <w:t xml:space="preserve"> other</w:t>
      </w:r>
      <w:r w:rsidRPr="008868B2">
        <w:rPr>
          <w:rFonts w:cs="Arial"/>
          <w:szCs w:val="22"/>
        </w:rPr>
        <w:t xml:space="preserve"> relevant entry data, that sessions may exceed four hours, the State Meet Referee shall make every attempt to balance the sessions of the meet and complete them in the most efficient manner possible while assuring the athlete the quality of the start and the swim.  This might include swimming 10 lanes in prelims and the timed finals sessions only and over the water starts for prelims and timed finals </w:t>
      </w:r>
      <w:r w:rsidRPr="008868B2">
        <w:rPr>
          <w:rFonts w:cs="Arial"/>
          <w:szCs w:val="22"/>
        </w:rPr>
        <w:lastRenderedPageBreak/>
        <w:t>sessions only. In either of these cases, the meet program should state these items as discretionary by the Meet Referee and must be approved prior to the meet by the Program Operations Vice-Chair.</w:t>
      </w:r>
    </w:p>
    <w:p w:rsidR="00741BA9" w:rsidRPr="00741BA9" w:rsidRDefault="00741BA9" w:rsidP="00741BA9">
      <w:pPr>
        <w:spacing w:before="240"/>
        <w:ind w:left="360"/>
        <w:jc w:val="center"/>
        <w:rPr>
          <w:rFonts w:asciiTheme="minorHAnsi" w:hAnsiTheme="minorHAnsi" w:cstheme="minorHAnsi"/>
          <w:b/>
        </w:rPr>
      </w:pPr>
      <w:del w:id="553" w:author="Jan" w:date="2014-07-13T22:25:00Z">
        <w:r w:rsidRPr="00741BA9" w:rsidDel="00741BA9">
          <w:rPr>
            <w:rFonts w:asciiTheme="minorHAnsi" w:hAnsiTheme="minorHAnsi" w:cstheme="minorHAnsi"/>
            <w:b/>
          </w:rPr>
          <w:delText>T.</w:delText>
        </w:r>
      </w:del>
      <w:ins w:id="554" w:author="Jan" w:date="2014-07-13T22:25:00Z">
        <w:r>
          <w:rPr>
            <w:rFonts w:asciiTheme="minorHAnsi" w:hAnsiTheme="minorHAnsi" w:cstheme="minorHAnsi"/>
            <w:b/>
          </w:rPr>
          <w:t xml:space="preserve"> J.</w:t>
        </w:r>
      </w:ins>
      <w:r w:rsidRPr="00741BA9">
        <w:rPr>
          <w:rFonts w:asciiTheme="minorHAnsi" w:hAnsiTheme="minorHAnsi" w:cstheme="minorHAnsi"/>
          <w:b/>
        </w:rPr>
        <w:t xml:space="preserve"> Required Timers Participation by Host Club</w:t>
      </w:r>
    </w:p>
    <w:p w:rsidR="00741BA9" w:rsidRPr="008868B2" w:rsidRDefault="00741BA9" w:rsidP="00741BA9">
      <w:pPr>
        <w:pStyle w:val="BodyText"/>
        <w:spacing w:before="240"/>
        <w:rPr>
          <w:rFonts w:cs="Arial"/>
          <w:szCs w:val="22"/>
        </w:rPr>
      </w:pPr>
      <w:r w:rsidRPr="008868B2">
        <w:rPr>
          <w:rFonts w:cs="Arial"/>
          <w:szCs w:val="22"/>
        </w:rPr>
        <w:t>1.  All timers for MS Championship meets will be provided by the host club for all sessions including preliminary, finals and timed finals sessions.</w:t>
      </w:r>
      <w:r>
        <w:rPr>
          <w:rFonts w:cs="Arial"/>
          <w:szCs w:val="22"/>
        </w:rPr>
        <w:t xml:space="preserve">  </w:t>
      </w:r>
      <w:del w:id="555" w:author="Jan" w:date="2014-07-13T22:54:00Z">
        <w:r w:rsidDel="009B5343">
          <w:rPr>
            <w:rFonts w:cs="Arial"/>
            <w:szCs w:val="22"/>
          </w:rPr>
          <w:delText>However, the host club will provide only one (1) timer per lane for preliminaries in individual freestyle distance events of 800 meters and/or yards and longer.  The swimmer will provide the second timer for their individual swim in these events.</w:delText>
        </w:r>
      </w:del>
    </w:p>
    <w:p w:rsidR="00741BA9" w:rsidRDefault="00741BA9" w:rsidP="00741BA9">
      <w:pPr>
        <w:pStyle w:val="BodyText"/>
        <w:spacing w:before="240"/>
        <w:rPr>
          <w:rFonts w:cs="Arial"/>
          <w:szCs w:val="22"/>
        </w:rPr>
      </w:pPr>
      <w:r w:rsidRPr="008868B2">
        <w:rPr>
          <w:rFonts w:cs="Arial"/>
          <w:szCs w:val="22"/>
        </w:rPr>
        <w:t>2.  The host club will provide two timers per each lane used for Finals sessions.</w:t>
      </w:r>
    </w:p>
    <w:p w:rsidR="00127795" w:rsidRPr="00B66A99" w:rsidRDefault="00127795" w:rsidP="00127795">
      <w:pPr>
        <w:spacing w:before="120" w:after="120"/>
        <w:jc w:val="center"/>
        <w:rPr>
          <w:rFonts w:asciiTheme="minorHAnsi" w:hAnsiTheme="minorHAnsi" w:cstheme="minorHAnsi"/>
          <w:b/>
        </w:rPr>
      </w:pPr>
      <w:del w:id="556" w:author="Jan" w:date="2014-07-13T22:56:00Z">
        <w:r w:rsidRPr="00B66A99" w:rsidDel="00127795">
          <w:rPr>
            <w:rFonts w:asciiTheme="minorHAnsi" w:hAnsiTheme="minorHAnsi" w:cstheme="minorHAnsi"/>
            <w:b/>
          </w:rPr>
          <w:delText>W.</w:delText>
        </w:r>
      </w:del>
      <w:ins w:id="557" w:author="Jan" w:date="2014-07-13T22:56:00Z">
        <w:r>
          <w:rPr>
            <w:rFonts w:asciiTheme="minorHAnsi" w:hAnsiTheme="minorHAnsi" w:cstheme="minorHAnsi"/>
            <w:b/>
          </w:rPr>
          <w:t xml:space="preserve"> K.</w:t>
        </w:r>
      </w:ins>
      <w:r w:rsidRPr="00B66A99">
        <w:rPr>
          <w:rFonts w:asciiTheme="minorHAnsi" w:hAnsiTheme="minorHAnsi" w:cstheme="minorHAnsi"/>
          <w:b/>
        </w:rPr>
        <w:t xml:space="preserve"> Financial Statements for State Meets</w:t>
      </w:r>
    </w:p>
    <w:p w:rsidR="00127795" w:rsidDel="00127795" w:rsidRDefault="00127795" w:rsidP="00E0326A">
      <w:pPr>
        <w:pStyle w:val="BodyText"/>
        <w:spacing w:after="720"/>
        <w:rPr>
          <w:del w:id="558" w:author="Jan" w:date="2014-07-13T22:57:00Z"/>
          <w:rFonts w:cs="Arial"/>
          <w:szCs w:val="22"/>
        </w:rPr>
      </w:pPr>
      <w:r w:rsidRPr="001D542E">
        <w:rPr>
          <w:rFonts w:cs="Arial"/>
          <w:szCs w:val="22"/>
        </w:rPr>
        <w:t>The SCY and LCM State Meet hosts will required to file a financial statement setting forth a general summary of all receipts and disbursements in connection with the specific State Meet with the MS Office within 60 days following the conclusion of the meet.  The MS Office will then distribute the statement to the MS Board of Directors.  The financial statement is not required to be on any particular form, however, must be an accurate summation of the finances concerning the meet. Generally, the statement prepared for the Host club itself and for the use of the Host club itself will suffice.</w:t>
      </w:r>
    </w:p>
    <w:p w:rsidR="00E0326A" w:rsidRDefault="00E0326A" w:rsidP="00E0326A">
      <w:pPr>
        <w:suppressLineNumbers/>
        <w:pBdr>
          <w:top w:val="single" w:sz="4" w:space="1" w:color="auto"/>
          <w:left w:val="single" w:sz="4" w:space="4" w:color="auto"/>
          <w:bottom w:val="single" w:sz="4" w:space="1" w:color="auto"/>
          <w:right w:val="single" w:sz="4" w:space="4" w:color="auto"/>
        </w:pBdr>
        <w:jc w:val="both"/>
      </w:pPr>
      <w:r>
        <w:t>R-1</w:t>
      </w:r>
      <w:r w:rsidR="006E3BED">
        <w:t>0</w:t>
      </w:r>
      <w:r>
        <w:t xml:space="preserve"> ACTION:  Adopted     Defeated     Adopted/Amended    Tabled    Postponed    Pulled</w:t>
      </w:r>
    </w:p>
    <w:p w:rsidR="00E0326A" w:rsidRPr="00D90A77" w:rsidRDefault="00E0326A" w:rsidP="00E0326A">
      <w:pPr>
        <w:pStyle w:val="ListParagraph"/>
        <w:spacing w:line="240" w:lineRule="auto"/>
        <w:ind w:left="0"/>
        <w:contextualSpacing w:val="0"/>
        <w:jc w:val="both"/>
      </w:pPr>
      <w:r w:rsidRPr="00D90A77">
        <w:rPr>
          <w:b/>
        </w:rPr>
        <w:t>Location:</w:t>
      </w:r>
      <w:r>
        <w:rPr>
          <w:b/>
        </w:rPr>
        <w:t xml:space="preserve"> </w:t>
      </w:r>
      <w:r>
        <w:t>Pages 31-32</w:t>
      </w:r>
    </w:p>
    <w:p w:rsidR="00E0326A" w:rsidRPr="00D90A77" w:rsidRDefault="00E0326A" w:rsidP="00E0326A">
      <w:pPr>
        <w:pStyle w:val="ListParagraph"/>
        <w:spacing w:line="240" w:lineRule="auto"/>
        <w:ind w:left="0"/>
        <w:contextualSpacing w:val="0"/>
        <w:jc w:val="both"/>
      </w:pPr>
      <w:r w:rsidRPr="00D90A77">
        <w:rPr>
          <w:b/>
        </w:rPr>
        <w:t>Proposed by:</w:t>
      </w:r>
      <w:r>
        <w:rPr>
          <w:b/>
        </w:rPr>
        <w:t xml:space="preserve"> </w:t>
      </w:r>
      <w:r>
        <w:t>Dan Meconis</w:t>
      </w:r>
    </w:p>
    <w:p w:rsidR="00E0326A" w:rsidRPr="00D90A77" w:rsidRDefault="00E0326A" w:rsidP="00E0326A">
      <w:pPr>
        <w:pStyle w:val="ListParagraph"/>
        <w:spacing w:line="240" w:lineRule="auto"/>
        <w:ind w:left="0"/>
        <w:contextualSpacing w:val="0"/>
        <w:jc w:val="both"/>
      </w:pPr>
      <w:r w:rsidRPr="00D90A77">
        <w:rPr>
          <w:b/>
        </w:rPr>
        <w:t>Purpose / Rationale:</w:t>
      </w:r>
      <w:r>
        <w:rPr>
          <w:b/>
        </w:rPr>
        <w:t xml:space="preserve"> </w:t>
      </w:r>
      <w:r>
        <w:t>Requiring that times be proved through OME will save a substantial amount of time that the Office spends verifying times.  It may increase participation in sanctioned, approved and observed meets.  It will encourage YMCA teams to have their times uploaded into SWIMS.  It will also encourage High School teams to apply for league meets to become observed meets.</w:t>
      </w:r>
    </w:p>
    <w:p w:rsidR="00E0326A" w:rsidRDefault="00E0326A" w:rsidP="00E0326A">
      <w:pPr>
        <w:spacing w:after="480" w:line="240" w:lineRule="auto"/>
        <w:jc w:val="both"/>
      </w:pPr>
      <w:r w:rsidRPr="00D90A77">
        <w:rPr>
          <w:b/>
        </w:rPr>
        <w:t>Recommendation:</w:t>
      </w:r>
      <w:r>
        <w:rPr>
          <w:b/>
        </w:rPr>
        <w:t xml:space="preserve"> </w:t>
      </w:r>
      <w:r>
        <w:rPr>
          <w:i/>
        </w:rPr>
        <w:t>The MS Board of Directors recommends ______________________</w:t>
      </w:r>
    </w:p>
    <w:p w:rsidR="00E0326A" w:rsidRPr="00E7242D" w:rsidRDefault="00E0326A" w:rsidP="00E0326A">
      <w:pPr>
        <w:spacing w:after="120"/>
        <w:jc w:val="center"/>
        <w:rPr>
          <w:rFonts w:asciiTheme="minorHAnsi" w:hAnsiTheme="minorHAnsi" w:cstheme="minorHAnsi"/>
          <w:b/>
        </w:rPr>
      </w:pPr>
      <w:r w:rsidRPr="00E7242D">
        <w:rPr>
          <w:rFonts w:asciiTheme="minorHAnsi" w:hAnsiTheme="minorHAnsi" w:cstheme="minorHAnsi"/>
          <w:b/>
        </w:rPr>
        <w:t>J. Proof of Individual Entry Times</w:t>
      </w:r>
    </w:p>
    <w:p w:rsidR="00E0326A" w:rsidRPr="008868B2" w:rsidRDefault="00E0326A" w:rsidP="00E0326A">
      <w:pPr>
        <w:pStyle w:val="BodyText"/>
        <w:rPr>
          <w:rFonts w:cs="Arial"/>
          <w:szCs w:val="22"/>
        </w:rPr>
      </w:pPr>
      <w:r w:rsidRPr="008868B2">
        <w:rPr>
          <w:rFonts w:cs="Arial"/>
          <w:szCs w:val="22"/>
        </w:rPr>
        <w:t xml:space="preserve">1.  </w:t>
      </w:r>
      <w:r>
        <w:rPr>
          <w:rFonts w:cs="Arial"/>
          <w:szCs w:val="22"/>
        </w:rPr>
        <w:t xml:space="preserve">DEFINITION:  These are “proof of time” meets.  This means that all submitted entry times must be </w:t>
      </w:r>
      <w:proofErr w:type="gramStart"/>
      <w:r>
        <w:rPr>
          <w:rFonts w:cs="Arial"/>
          <w:szCs w:val="22"/>
        </w:rPr>
        <w:t>proven/verified</w:t>
      </w:r>
      <w:proofErr w:type="gramEnd"/>
      <w:r>
        <w:rPr>
          <w:rFonts w:cs="Arial"/>
          <w:szCs w:val="22"/>
        </w:rPr>
        <w:t xml:space="preserve"> by a specific point in time or the entry will be scratched.  If an entry time is not pre-proven/verified the swimmer will be scratched from the event and the MS Office will notify the club’s entry chair via the email address stated on the entry file of the rejected entry.  Once the entry is rejected, no proof of time will be accepted and the swimmer is out of the event.  Refunds will not be issued for failure to supply a proof of time.</w:t>
      </w:r>
    </w:p>
    <w:p w:rsidR="00E0326A" w:rsidRDefault="00E0326A" w:rsidP="00E0326A">
      <w:pPr>
        <w:pStyle w:val="BodyText"/>
        <w:spacing w:before="240"/>
        <w:rPr>
          <w:rFonts w:cs="Arial"/>
          <w:szCs w:val="22"/>
        </w:rPr>
      </w:pPr>
      <w:r w:rsidRPr="008868B2">
        <w:rPr>
          <w:rFonts w:cs="Arial"/>
          <w:szCs w:val="22"/>
        </w:rPr>
        <w:t xml:space="preserve">2.  </w:t>
      </w:r>
      <w:r>
        <w:rPr>
          <w:rFonts w:cs="Arial"/>
          <w:szCs w:val="22"/>
        </w:rPr>
        <w:t xml:space="preserve">ACCEPTABLE MEETS USED FOR PROOF:  </w:t>
      </w:r>
      <w:r w:rsidRPr="008868B2">
        <w:rPr>
          <w:rFonts w:cs="Arial"/>
          <w:szCs w:val="22"/>
        </w:rPr>
        <w:t xml:space="preserve">For State Meet qualifying proof of times, MS will accept all times from </w:t>
      </w:r>
      <w:r>
        <w:rPr>
          <w:rFonts w:cs="Arial"/>
          <w:szCs w:val="22"/>
        </w:rPr>
        <w:t xml:space="preserve">any </w:t>
      </w:r>
      <w:r w:rsidRPr="008868B2">
        <w:rPr>
          <w:rFonts w:cs="Arial"/>
          <w:szCs w:val="22"/>
        </w:rPr>
        <w:t>USA Swimming Sancti</w:t>
      </w:r>
      <w:r>
        <w:rPr>
          <w:rFonts w:cs="Arial"/>
          <w:szCs w:val="22"/>
        </w:rPr>
        <w:t>oned, Observed or Approved Meet.  .</w:t>
      </w:r>
      <w:del w:id="559" w:author="Jan" w:date="2014-07-15T16:22:00Z">
        <w:r w:rsidDel="00E0326A">
          <w:rPr>
            <w:rFonts w:cs="Arial"/>
            <w:szCs w:val="22"/>
          </w:rPr>
          <w:delText xml:space="preserve"> MS will also accept all times from meets Sanctioned by National Governing Bodies to include College, High School, Masters, YMCA and foreign </w:delText>
        </w:r>
        <w:r w:rsidDel="00E0326A">
          <w:rPr>
            <w:rFonts w:cs="Arial"/>
            <w:szCs w:val="22"/>
          </w:rPr>
          <w:lastRenderedPageBreak/>
          <w:delText>meets approved by FINA, that are run on approved meet management software and within the qualifying period.</w:delText>
        </w:r>
      </w:del>
    </w:p>
    <w:p w:rsidR="00E0326A" w:rsidRPr="008868B2" w:rsidRDefault="00E0326A" w:rsidP="00E0326A">
      <w:pPr>
        <w:pStyle w:val="BodyText"/>
        <w:spacing w:before="240"/>
        <w:rPr>
          <w:rFonts w:cs="Arial"/>
          <w:szCs w:val="22"/>
        </w:rPr>
      </w:pPr>
      <w:r>
        <w:rPr>
          <w:rFonts w:cs="Arial"/>
          <w:szCs w:val="22"/>
        </w:rPr>
        <w:t xml:space="preserve">3.  CONTENTS OF SWIMS DATABASE:  The SWIMS database maintained by USA Swimming contains results of all Sanctioned, Approved and Observed meets held in the USA and certain other International Meets.  If the time is in SWIMS it may be viewed from the USA Swimming website by selecting </w:t>
      </w:r>
      <w:r w:rsidRPr="0014584E">
        <w:rPr>
          <w:rFonts w:cs="Arial"/>
          <w:b/>
          <w:szCs w:val="22"/>
        </w:rPr>
        <w:t>Times &amp; Teams &gt; Times Search &gt; Individual Times Search</w:t>
      </w:r>
      <w:r>
        <w:rPr>
          <w:rFonts w:cs="Arial"/>
          <w:szCs w:val="22"/>
        </w:rPr>
        <w:t xml:space="preserve"> and running a search using the athlete name.</w:t>
      </w:r>
    </w:p>
    <w:p w:rsidR="00E0326A" w:rsidRPr="008868B2" w:rsidRDefault="00E0326A" w:rsidP="00E0326A">
      <w:pPr>
        <w:pStyle w:val="BodyText"/>
        <w:spacing w:before="240"/>
        <w:rPr>
          <w:rFonts w:cs="Arial"/>
          <w:szCs w:val="22"/>
        </w:rPr>
      </w:pPr>
      <w:r>
        <w:rPr>
          <w:rFonts w:cs="Arial"/>
          <w:szCs w:val="22"/>
        </w:rPr>
        <w:t>4</w:t>
      </w:r>
      <w:r w:rsidRPr="008868B2">
        <w:rPr>
          <w:rFonts w:cs="Arial"/>
          <w:szCs w:val="22"/>
        </w:rPr>
        <w:t xml:space="preserve">.  </w:t>
      </w:r>
      <w:r>
        <w:rPr>
          <w:rFonts w:cs="Arial"/>
          <w:szCs w:val="22"/>
        </w:rPr>
        <w:t xml:space="preserve">PROVEN vs. UNPROVEN TIMES:  Times in the SWIMS database are proven times and do not require any further proof.  If a time does not </w:t>
      </w:r>
      <w:proofErr w:type="spellStart"/>
      <w:r>
        <w:rPr>
          <w:rFonts w:cs="Arial"/>
          <w:szCs w:val="22"/>
        </w:rPr>
        <w:t>apear</w:t>
      </w:r>
      <w:proofErr w:type="spellEnd"/>
      <w:r>
        <w:rPr>
          <w:rFonts w:cs="Arial"/>
          <w:szCs w:val="22"/>
        </w:rPr>
        <w:t xml:space="preserve"> in OME, it is NOT a proven time.  If the OME user chooses to enter a custom time by using the Override Times entry function to enter the meet with an unproven time </w:t>
      </w:r>
      <w:del w:id="560" w:author="Jan" w:date="2014-07-15T16:23:00Z">
        <w:r w:rsidDel="00E0326A">
          <w:rPr>
            <w:rFonts w:cs="Arial"/>
            <w:szCs w:val="22"/>
          </w:rPr>
          <w:delText>they must send a proof of time to the MS Office (see paragraph #5 below for acceptable proof of time criteria).</w:delText>
        </w:r>
      </w:del>
      <w:ins w:id="561" w:author="Jan" w:date="2014-07-15T16:23:00Z">
        <w:r>
          <w:rPr>
            <w:rFonts w:cs="Arial"/>
            <w:szCs w:val="22"/>
          </w:rPr>
          <w:t xml:space="preserve">the athlete will be allowed to compete but will be subject to a $50 fine if they swim slower than the cut time, not the time entered.  The </w:t>
        </w:r>
      </w:ins>
      <w:ins w:id="562" w:author="Jan" w:date="2014-07-15T16:24:00Z">
        <w:r>
          <w:rPr>
            <w:rFonts w:cs="Arial"/>
            <w:szCs w:val="22"/>
          </w:rPr>
          <w:t>find must be paid prior to the competing in their next scheduled event.  Unpaid fines will be billed to the club the athlete represents and if unpaid after 60 days, until such time as the fine is paid, the club will barred from competing in any Michigan Swimming sanctioned, approved or observed meet.</w:t>
        </w:r>
      </w:ins>
    </w:p>
    <w:p w:rsidR="00E0326A" w:rsidRPr="008868B2" w:rsidDel="00E0326A" w:rsidRDefault="00E0326A" w:rsidP="00E0326A">
      <w:pPr>
        <w:pStyle w:val="BodyText"/>
        <w:spacing w:before="240"/>
        <w:rPr>
          <w:del w:id="563" w:author="Jan" w:date="2014-07-15T16:26:00Z"/>
          <w:rFonts w:cs="Arial"/>
          <w:szCs w:val="22"/>
        </w:rPr>
      </w:pPr>
      <w:del w:id="564" w:author="Jan" w:date="2014-07-15T16:26:00Z">
        <w:r w:rsidDel="00E0326A">
          <w:rPr>
            <w:rFonts w:cs="Arial"/>
            <w:szCs w:val="22"/>
          </w:rPr>
          <w:delText>5</w:delText>
        </w:r>
        <w:r w:rsidRPr="008868B2" w:rsidDel="00E0326A">
          <w:rPr>
            <w:rFonts w:cs="Arial"/>
            <w:szCs w:val="22"/>
          </w:rPr>
          <w:delText xml:space="preserve"> ACCEPTABLE</w:delText>
        </w:r>
        <w:r w:rsidDel="00E0326A">
          <w:rPr>
            <w:rFonts w:cs="Arial"/>
            <w:szCs w:val="22"/>
          </w:rPr>
          <w:delText xml:space="preserve"> PROOFS:  Proof of time must be in accordance with the type of time entered (LCM, SCY or SCM).  Acceptable proofs include printed meet results which clearly identify the meet host, the location of the meet and the date the meet was held (swim date must be on or after January 1, (prior year)) as well as the name of the event and the names, clubs and times of other swimmers in the event.  The preferred proof is a locked backup of the meet results using any electronic meet management software approved by USA Swimming, Inc.  Results files exported from Team Manager will work but are NOT preferred.  Computer printed award labels, time cards signed by a meet referee and similar items are not acceptable for proof purposes.</w:delText>
        </w:r>
      </w:del>
    </w:p>
    <w:p w:rsidR="00E0326A" w:rsidRDefault="00E0326A" w:rsidP="00E0326A">
      <w:pPr>
        <w:pStyle w:val="BodyText"/>
        <w:spacing w:before="240"/>
        <w:rPr>
          <w:rFonts w:cs="Arial"/>
          <w:szCs w:val="22"/>
        </w:rPr>
      </w:pPr>
      <w:del w:id="565" w:author="Jan" w:date="2014-07-15T16:26:00Z">
        <w:r w:rsidDel="00E0326A">
          <w:rPr>
            <w:rFonts w:cs="Arial"/>
            <w:szCs w:val="22"/>
          </w:rPr>
          <w:delText>6.</w:delText>
        </w:r>
      </w:del>
      <w:ins w:id="566" w:author="Jan" w:date="2014-07-15T16:26:00Z">
        <w:r>
          <w:rPr>
            <w:rFonts w:cs="Arial"/>
            <w:szCs w:val="22"/>
          </w:rPr>
          <w:t>5.</w:t>
        </w:r>
      </w:ins>
      <w:r>
        <w:rPr>
          <w:rFonts w:cs="Arial"/>
          <w:szCs w:val="22"/>
        </w:rPr>
        <w:t xml:space="preserve"> MEET ENTRY REPORTS:    To simplify the process, coaches / entry chairs should also include a Meet Entry Report from Team Manager or Team Unify.  This report will include the names and dates of the meets where the swimmers achieved the entry times for this meet.  Times from relay leadoffs and splits from individual events which are being submitted as entry times should be noted on this form or in the accompanying e-mail.  See the ‘help’ section in the software being used for instructions on creating the Meet Entry Report with its associated proof of time.</w:t>
      </w:r>
    </w:p>
    <w:p w:rsidR="00E0326A" w:rsidRDefault="00E0326A" w:rsidP="00E0326A">
      <w:pPr>
        <w:pStyle w:val="BodyText"/>
        <w:spacing w:before="240"/>
        <w:rPr>
          <w:rFonts w:cs="Arial"/>
          <w:szCs w:val="22"/>
        </w:rPr>
      </w:pPr>
      <w:del w:id="567" w:author="Jan" w:date="2014-07-15T16:27:00Z">
        <w:r w:rsidDel="00E0326A">
          <w:rPr>
            <w:rFonts w:cs="Arial"/>
            <w:szCs w:val="22"/>
          </w:rPr>
          <w:delText>7.</w:delText>
        </w:r>
      </w:del>
      <w:ins w:id="568" w:author="Jan" w:date="2014-07-15T16:27:00Z">
        <w:r>
          <w:rPr>
            <w:rFonts w:cs="Arial"/>
            <w:szCs w:val="22"/>
          </w:rPr>
          <w:t>6.</w:t>
        </w:r>
      </w:ins>
      <w:r>
        <w:rPr>
          <w:rFonts w:cs="Arial"/>
          <w:szCs w:val="22"/>
        </w:rPr>
        <w:t xml:space="preserve">  TIMELINE:  Proofs should be mailed or e-mailed (not faxed) to the MS Office so that they will be received within 3 days after the initial entry deadline.  It is preferred that clubs collect these and send them in one batch.</w:t>
      </w:r>
    </w:p>
    <w:p w:rsidR="00E0326A" w:rsidRPr="008868B2" w:rsidRDefault="00E0326A" w:rsidP="00E0326A">
      <w:pPr>
        <w:pStyle w:val="BodyText"/>
        <w:spacing w:before="240"/>
        <w:rPr>
          <w:rFonts w:cs="Arial"/>
          <w:szCs w:val="22"/>
        </w:rPr>
      </w:pPr>
      <w:del w:id="569" w:author="Jan" w:date="2014-07-15T16:27:00Z">
        <w:r w:rsidDel="00E0326A">
          <w:rPr>
            <w:rFonts w:cs="Arial"/>
            <w:szCs w:val="22"/>
          </w:rPr>
          <w:delText>8.</w:delText>
        </w:r>
      </w:del>
      <w:ins w:id="570" w:author="Jan" w:date="2014-07-15T16:27:00Z">
        <w:r>
          <w:rPr>
            <w:rFonts w:cs="Arial"/>
            <w:szCs w:val="22"/>
          </w:rPr>
          <w:t>7.</w:t>
        </w:r>
      </w:ins>
      <w:r>
        <w:rPr>
          <w:rFonts w:cs="Arial"/>
          <w:szCs w:val="22"/>
        </w:rPr>
        <w:t xml:space="preserve">  ENTRY EXTENSION PERIOD:  The OME Override Times feature may not be used for entries during the entry extension.  Times for all events entered during this period must be in SWIMS and are, therefore, pre-proven.</w:t>
      </w:r>
    </w:p>
    <w:p w:rsidR="00E0326A" w:rsidRPr="008868B2" w:rsidRDefault="00E0326A" w:rsidP="00E0326A">
      <w:pPr>
        <w:pStyle w:val="BodyText"/>
        <w:spacing w:before="240"/>
        <w:rPr>
          <w:rFonts w:cs="Arial"/>
          <w:szCs w:val="22"/>
        </w:rPr>
      </w:pPr>
      <w:del w:id="571" w:author="Jan" w:date="2014-07-15T16:27:00Z">
        <w:r w:rsidDel="00E8531E">
          <w:rPr>
            <w:rFonts w:cs="Arial"/>
            <w:szCs w:val="22"/>
          </w:rPr>
          <w:delText>9.</w:delText>
        </w:r>
      </w:del>
      <w:ins w:id="572" w:author="Jan" w:date="2014-07-15T16:27:00Z">
        <w:r w:rsidR="00E8531E">
          <w:rPr>
            <w:rFonts w:cs="Arial"/>
            <w:szCs w:val="22"/>
          </w:rPr>
          <w:t>8.</w:t>
        </w:r>
      </w:ins>
      <w:r>
        <w:rPr>
          <w:rFonts w:cs="Arial"/>
          <w:szCs w:val="22"/>
        </w:rPr>
        <w:t xml:space="preserve"> INDEPENDENT VERIFICATION OF PROOFS:</w:t>
      </w:r>
      <w:r w:rsidRPr="008868B2">
        <w:rPr>
          <w:rFonts w:cs="Arial"/>
          <w:szCs w:val="22"/>
        </w:rPr>
        <w:t xml:space="preserve">  Michigan Swimming reserves the right to independently verify all proofs of time.</w:t>
      </w:r>
    </w:p>
    <w:p w:rsidR="00E0326A" w:rsidRPr="00BF5CFB" w:rsidRDefault="00E0326A" w:rsidP="00BF5CFB">
      <w:pPr>
        <w:spacing w:after="120" w:line="240" w:lineRule="auto"/>
        <w:jc w:val="both"/>
        <w:rPr>
          <w:ins w:id="573" w:author="Jan" w:date="2014-07-13T15:13:00Z"/>
        </w:rPr>
      </w:pPr>
    </w:p>
    <w:p w:rsidR="00BF5CFB" w:rsidRDefault="006E3BED" w:rsidP="00BF5CFB">
      <w:pPr>
        <w:suppressLineNumbers/>
        <w:pBdr>
          <w:top w:val="single" w:sz="4" w:space="1" w:color="auto"/>
          <w:left w:val="single" w:sz="4" w:space="4" w:color="auto"/>
          <w:bottom w:val="single" w:sz="4" w:space="1" w:color="auto"/>
          <w:right w:val="single" w:sz="4" w:space="4" w:color="auto"/>
        </w:pBdr>
        <w:jc w:val="both"/>
      </w:pPr>
      <w:r>
        <w:t>R-11</w:t>
      </w:r>
      <w:r w:rsidR="00BF5CFB">
        <w:t xml:space="preserve"> ACTION:  Adopted     Defeated     Adopted/Amended    Tabled    Postponed    Pulled</w:t>
      </w:r>
    </w:p>
    <w:p w:rsidR="00BF5CFB" w:rsidRPr="00D90A77" w:rsidRDefault="00BF5CFB" w:rsidP="00BF5CFB">
      <w:pPr>
        <w:pStyle w:val="ListParagraph"/>
        <w:spacing w:line="240" w:lineRule="auto"/>
        <w:ind w:left="0"/>
        <w:contextualSpacing w:val="0"/>
        <w:jc w:val="both"/>
      </w:pPr>
      <w:r w:rsidRPr="00D90A77">
        <w:rPr>
          <w:b/>
        </w:rPr>
        <w:t>Location:</w:t>
      </w:r>
      <w:r>
        <w:rPr>
          <w:b/>
        </w:rPr>
        <w:t xml:space="preserve"> </w:t>
      </w:r>
      <w:r>
        <w:t>Pages 30-36</w:t>
      </w:r>
    </w:p>
    <w:p w:rsidR="00BF5CFB" w:rsidRPr="00D90A77" w:rsidRDefault="00BF5CFB" w:rsidP="00BF5CFB">
      <w:pPr>
        <w:pStyle w:val="ListParagraph"/>
        <w:spacing w:line="240" w:lineRule="auto"/>
        <w:ind w:left="0"/>
        <w:contextualSpacing w:val="0"/>
        <w:jc w:val="both"/>
      </w:pPr>
      <w:r w:rsidRPr="00D90A77">
        <w:rPr>
          <w:b/>
        </w:rPr>
        <w:t>Proposed by:</w:t>
      </w:r>
      <w:r>
        <w:rPr>
          <w:b/>
        </w:rPr>
        <w:t xml:space="preserve"> </w:t>
      </w:r>
      <w:r>
        <w:t>Joe McBratnie</w:t>
      </w:r>
    </w:p>
    <w:p w:rsidR="00BF5CFB" w:rsidRDefault="00BF5CFB" w:rsidP="00BF5CFB">
      <w:pPr>
        <w:pStyle w:val="ListParagraph"/>
        <w:spacing w:line="240" w:lineRule="auto"/>
        <w:ind w:left="0"/>
        <w:contextualSpacing w:val="0"/>
        <w:jc w:val="both"/>
      </w:pPr>
      <w:r w:rsidRPr="00D90A77">
        <w:rPr>
          <w:b/>
        </w:rPr>
        <w:lastRenderedPageBreak/>
        <w:t>Purpose / Rationale:</w:t>
      </w:r>
      <w:r>
        <w:rPr>
          <w:b/>
        </w:rPr>
        <w:t xml:space="preserve"> </w:t>
      </w:r>
      <w:r>
        <w:t>To clean up the Rules and Procedures document to reduce years of bloat and allow flexibility to allow the LSC to continue to meet the needs of its membership and grow.</w:t>
      </w:r>
    </w:p>
    <w:p w:rsidR="00A864A9" w:rsidRPr="00A864A9" w:rsidRDefault="00A864A9" w:rsidP="00BF5CFB">
      <w:pPr>
        <w:pStyle w:val="ListParagraph"/>
        <w:spacing w:line="240" w:lineRule="auto"/>
        <w:ind w:left="0"/>
        <w:contextualSpacing w:val="0"/>
        <w:jc w:val="both"/>
      </w:pPr>
      <w:r>
        <w:rPr>
          <w:b/>
        </w:rPr>
        <w:t xml:space="preserve">Effective Date:  </w:t>
      </w:r>
      <w:r>
        <w:t>Immediately.</w:t>
      </w:r>
    </w:p>
    <w:p w:rsidR="00BF5CFB" w:rsidRPr="002244D9" w:rsidRDefault="00BF5CFB" w:rsidP="002244D9">
      <w:pPr>
        <w:tabs>
          <w:tab w:val="right" w:pos="10800"/>
        </w:tabs>
        <w:spacing w:line="240" w:lineRule="auto"/>
        <w:jc w:val="both"/>
        <w:rPr>
          <w:u w:val="single"/>
        </w:rPr>
      </w:pPr>
      <w:r w:rsidRPr="00D90A77">
        <w:rPr>
          <w:b/>
        </w:rPr>
        <w:t>Recommendation:</w:t>
      </w:r>
      <w:r>
        <w:rPr>
          <w:b/>
        </w:rPr>
        <w:t xml:space="preserve"> </w:t>
      </w:r>
      <w:r>
        <w:rPr>
          <w:i/>
        </w:rPr>
        <w:t>The MS Board of Directors</w:t>
      </w:r>
      <w:r w:rsidR="002244D9">
        <w:rPr>
          <w:i/>
        </w:rPr>
        <w:t xml:space="preserve"> recommends</w:t>
      </w:r>
      <w:r w:rsidR="002244D9">
        <w:rPr>
          <w:i/>
          <w:u w:val="single"/>
        </w:rPr>
        <w:tab/>
      </w:r>
    </w:p>
    <w:p w:rsidR="00BF5CFB" w:rsidRPr="00C122BF" w:rsidRDefault="00BF5CFB" w:rsidP="00BF5CFB">
      <w:pPr>
        <w:pStyle w:val="Heading2"/>
      </w:pPr>
      <w:bookmarkStart w:id="574" w:name="_Toc298441291"/>
      <w:r w:rsidRPr="00C122BF">
        <w:t>State Championship Meet Rules</w:t>
      </w:r>
      <w:bookmarkEnd w:id="574"/>
    </w:p>
    <w:p w:rsidR="00BF5CFB" w:rsidRPr="00E7242D" w:rsidDel="00114232" w:rsidRDefault="00BF5CFB" w:rsidP="00BF5CFB">
      <w:pPr>
        <w:spacing w:after="120"/>
        <w:jc w:val="center"/>
        <w:rPr>
          <w:del w:id="575" w:author="Jan" w:date="2014-07-13T20:03:00Z"/>
          <w:rFonts w:asciiTheme="minorHAnsi" w:hAnsiTheme="minorHAnsi" w:cstheme="minorHAnsi"/>
          <w:b/>
        </w:rPr>
      </w:pPr>
      <w:bookmarkStart w:id="576" w:name="_Toc82313638"/>
      <w:bookmarkStart w:id="577" w:name="_Toc298441292"/>
      <w:del w:id="578" w:author="Jan" w:date="2014-07-13T20:03:00Z">
        <w:r w:rsidRPr="00E7242D" w:rsidDel="00114232">
          <w:rPr>
            <w:rFonts w:asciiTheme="minorHAnsi" w:hAnsiTheme="minorHAnsi" w:cstheme="minorHAnsi"/>
            <w:b/>
          </w:rPr>
          <w:delText xml:space="preserve">A. </w:delText>
        </w:r>
        <w:commentRangeStart w:id="579"/>
        <w:r w:rsidRPr="00E7242D" w:rsidDel="00114232">
          <w:rPr>
            <w:rFonts w:asciiTheme="minorHAnsi" w:hAnsiTheme="minorHAnsi" w:cstheme="minorHAnsi"/>
            <w:b/>
          </w:rPr>
          <w:delText>Eligibility</w:delText>
        </w:r>
      </w:del>
      <w:bookmarkEnd w:id="576"/>
      <w:bookmarkEnd w:id="577"/>
      <w:commentRangeEnd w:id="579"/>
      <w:r w:rsidR="00127795">
        <w:rPr>
          <w:rStyle w:val="CommentReference"/>
        </w:rPr>
        <w:commentReference w:id="579"/>
      </w:r>
    </w:p>
    <w:p w:rsidR="00BF5CFB" w:rsidDel="00114232" w:rsidRDefault="00BF5CFB" w:rsidP="00BF5CFB">
      <w:pPr>
        <w:pStyle w:val="BodyText"/>
        <w:rPr>
          <w:del w:id="580" w:author="Jan" w:date="2014-07-13T20:04:00Z"/>
          <w:rFonts w:cs="Arial"/>
          <w:szCs w:val="22"/>
        </w:rPr>
      </w:pPr>
      <w:del w:id="581" w:author="Jan" w:date="2014-07-13T20:04:00Z">
        <w:r w:rsidRPr="008868B2" w:rsidDel="00114232">
          <w:rPr>
            <w:rFonts w:cs="Arial"/>
            <w:szCs w:val="22"/>
          </w:rPr>
          <w:delText>All swimmers registered with Michigan Swimming</w:delText>
        </w:r>
        <w:r w:rsidDel="00114232">
          <w:rPr>
            <w:rFonts w:cs="Arial"/>
            <w:szCs w:val="22"/>
          </w:rPr>
          <w:delText xml:space="preserve"> and residing within the United States</w:delText>
        </w:r>
        <w:r w:rsidRPr="008868B2" w:rsidDel="00114232">
          <w:rPr>
            <w:rFonts w:cs="Arial"/>
            <w:szCs w:val="22"/>
          </w:rPr>
          <w:delText xml:space="preserve"> who have achieved a time equal to or faster than the “Q1” qualifying times for the event during the qualifying period are eligible to enter. A swimmer may not be entered in the meet without having actually achieved the qualifying time (conforming or non</w:delText>
        </w:r>
        <w:r w:rsidDel="00114232">
          <w:rPr>
            <w:rFonts w:cs="Arial"/>
            <w:szCs w:val="22"/>
          </w:rPr>
          <w:delText>-</w:delText>
        </w:r>
        <w:r w:rsidRPr="008868B2" w:rsidDel="00114232">
          <w:rPr>
            <w:rFonts w:cs="Arial"/>
            <w:szCs w:val="22"/>
          </w:rPr>
          <w:delText>conforming) during the qualifying period.</w:delText>
        </w:r>
      </w:del>
    </w:p>
    <w:p w:rsidR="00114232" w:rsidRDefault="00114232" w:rsidP="00114232">
      <w:pPr>
        <w:pStyle w:val="BodyText"/>
        <w:rPr>
          <w:rFonts w:cs="Arial"/>
          <w:szCs w:val="22"/>
        </w:rPr>
      </w:pPr>
    </w:p>
    <w:p w:rsidR="00AA36C4" w:rsidRPr="00E7242D" w:rsidRDefault="00AA36C4" w:rsidP="00AA36C4">
      <w:pPr>
        <w:spacing w:before="240"/>
        <w:jc w:val="center"/>
        <w:rPr>
          <w:rFonts w:asciiTheme="minorHAnsi" w:hAnsiTheme="minorHAnsi" w:cstheme="minorHAnsi"/>
          <w:b/>
        </w:rPr>
      </w:pPr>
      <w:del w:id="582" w:author="Jan" w:date="2014-07-13T21:54:00Z">
        <w:r w:rsidRPr="00E7242D" w:rsidDel="00AA36C4">
          <w:rPr>
            <w:rFonts w:asciiTheme="minorHAnsi" w:hAnsiTheme="minorHAnsi" w:cstheme="minorHAnsi"/>
            <w:b/>
          </w:rPr>
          <w:delText>G.</w:delText>
        </w:r>
      </w:del>
      <w:ins w:id="583" w:author="Jan" w:date="2014-07-13T21:54:00Z">
        <w:r>
          <w:rPr>
            <w:rFonts w:asciiTheme="minorHAnsi" w:hAnsiTheme="minorHAnsi" w:cstheme="minorHAnsi"/>
            <w:b/>
          </w:rPr>
          <w:t xml:space="preserve"> A.</w:t>
        </w:r>
      </w:ins>
      <w:r w:rsidRPr="00E7242D">
        <w:rPr>
          <w:rFonts w:asciiTheme="minorHAnsi" w:hAnsiTheme="minorHAnsi" w:cstheme="minorHAnsi"/>
          <w:b/>
        </w:rPr>
        <w:t xml:space="preserve"> Time conversions</w:t>
      </w:r>
    </w:p>
    <w:p w:rsidR="00AA36C4" w:rsidRPr="008868B2" w:rsidRDefault="00AA36C4" w:rsidP="00AA36C4">
      <w:pPr>
        <w:pStyle w:val="BodyText"/>
        <w:spacing w:before="240"/>
        <w:rPr>
          <w:rFonts w:cs="Arial"/>
          <w:szCs w:val="22"/>
        </w:rPr>
      </w:pPr>
      <w:r w:rsidRPr="008868B2">
        <w:rPr>
          <w:rFonts w:cs="Arial"/>
          <w:szCs w:val="22"/>
        </w:rPr>
        <w:t>Time conversions are not permitted to establish an entry time. Actual times must be used except when entering as an automatic qualifier (which enter at the cut).</w:t>
      </w:r>
    </w:p>
    <w:p w:rsidR="00AA36C4" w:rsidRPr="00114232" w:rsidRDefault="00AA36C4" w:rsidP="00114232">
      <w:pPr>
        <w:pStyle w:val="BodyText"/>
        <w:rPr>
          <w:ins w:id="584" w:author="Jan" w:date="2014-07-13T20:04:00Z"/>
          <w:rFonts w:cs="Arial"/>
          <w:b/>
          <w:szCs w:val="22"/>
          <w:rPrChange w:id="585" w:author="Jan" w:date="2014-07-13T20:04:00Z">
            <w:rPr>
              <w:ins w:id="586" w:author="Jan" w:date="2014-07-13T20:04:00Z"/>
              <w:rFonts w:cs="Arial"/>
              <w:szCs w:val="22"/>
            </w:rPr>
          </w:rPrChange>
        </w:rPr>
      </w:pPr>
    </w:p>
    <w:p w:rsidR="00BF5CFB" w:rsidRPr="00E7242D" w:rsidDel="00114232" w:rsidRDefault="00BF5CFB" w:rsidP="00BF5CFB">
      <w:pPr>
        <w:spacing w:after="120"/>
        <w:jc w:val="center"/>
        <w:rPr>
          <w:del w:id="587" w:author="Jan" w:date="2014-07-13T20:06:00Z"/>
          <w:rFonts w:asciiTheme="minorHAnsi" w:hAnsiTheme="minorHAnsi" w:cstheme="minorHAnsi"/>
          <w:b/>
        </w:rPr>
      </w:pPr>
      <w:bookmarkStart w:id="588" w:name="_Toc82313639"/>
      <w:bookmarkStart w:id="589" w:name="_Toc298441293"/>
      <w:del w:id="590" w:author="Jan" w:date="2014-07-13T20:06:00Z">
        <w:r w:rsidRPr="00E7242D" w:rsidDel="00114232">
          <w:rPr>
            <w:rFonts w:asciiTheme="minorHAnsi" w:hAnsiTheme="minorHAnsi" w:cstheme="minorHAnsi"/>
            <w:b/>
          </w:rPr>
          <w:delText xml:space="preserve">B. Qualifying </w:delText>
        </w:r>
        <w:commentRangeStart w:id="591"/>
        <w:r w:rsidRPr="00E7242D" w:rsidDel="00114232">
          <w:rPr>
            <w:rFonts w:asciiTheme="minorHAnsi" w:hAnsiTheme="minorHAnsi" w:cstheme="minorHAnsi"/>
            <w:b/>
          </w:rPr>
          <w:delText>Period</w:delText>
        </w:r>
      </w:del>
      <w:bookmarkEnd w:id="588"/>
      <w:bookmarkEnd w:id="589"/>
      <w:commentRangeEnd w:id="591"/>
      <w:r w:rsidR="00127795">
        <w:rPr>
          <w:rStyle w:val="CommentReference"/>
        </w:rPr>
        <w:commentReference w:id="591"/>
      </w:r>
    </w:p>
    <w:p w:rsidR="00BF5CFB" w:rsidRPr="008868B2" w:rsidDel="00114232" w:rsidRDefault="00BF5CFB" w:rsidP="00BF5CFB">
      <w:pPr>
        <w:pStyle w:val="BodyText"/>
        <w:rPr>
          <w:del w:id="592" w:author="Jan" w:date="2014-07-13T20:06:00Z"/>
          <w:rFonts w:cs="Arial"/>
          <w:szCs w:val="22"/>
        </w:rPr>
      </w:pPr>
      <w:del w:id="593" w:author="Jan" w:date="2014-07-13T20:06:00Z">
        <w:r w:rsidRPr="008868B2" w:rsidDel="00114232">
          <w:rPr>
            <w:rFonts w:cs="Arial"/>
            <w:szCs w:val="22"/>
          </w:rPr>
          <w:delText xml:space="preserve">1.  </w:delText>
        </w:r>
        <w:r w:rsidDel="00114232">
          <w:rPr>
            <w:rFonts w:cs="Arial"/>
            <w:szCs w:val="22"/>
          </w:rPr>
          <w:delText>All</w:delText>
        </w:r>
        <w:r w:rsidRPr="008868B2" w:rsidDel="00114232">
          <w:rPr>
            <w:rFonts w:cs="Arial"/>
            <w:szCs w:val="22"/>
          </w:rPr>
          <w:delText xml:space="preserve"> State Meets:  </w:delText>
        </w:r>
        <w:r w:rsidDel="00114232">
          <w:rPr>
            <w:rFonts w:cs="Arial"/>
            <w:szCs w:val="22"/>
          </w:rPr>
          <w:delText>All</w:delText>
        </w:r>
        <w:r w:rsidRPr="008868B2" w:rsidDel="00114232">
          <w:rPr>
            <w:rFonts w:cs="Arial"/>
            <w:szCs w:val="22"/>
          </w:rPr>
          <w:delText xml:space="preserve"> qualifying time</w:delText>
        </w:r>
        <w:r w:rsidDel="00114232">
          <w:rPr>
            <w:rFonts w:cs="Arial"/>
            <w:szCs w:val="22"/>
          </w:rPr>
          <w:delText>s</w:delText>
        </w:r>
        <w:r w:rsidRPr="008868B2" w:rsidDel="00114232">
          <w:rPr>
            <w:rFonts w:cs="Arial"/>
            <w:szCs w:val="22"/>
          </w:rPr>
          <w:delText xml:space="preserve"> must have been achieved </w:delText>
        </w:r>
        <w:r w:rsidDel="00114232">
          <w:rPr>
            <w:rFonts w:cs="Arial"/>
            <w:szCs w:val="22"/>
          </w:rPr>
          <w:delText>on or after January 1</w:delText>
        </w:r>
        <w:r w:rsidRPr="001A2289" w:rsidDel="00114232">
          <w:rPr>
            <w:rFonts w:cs="Arial"/>
            <w:szCs w:val="22"/>
            <w:vertAlign w:val="superscript"/>
          </w:rPr>
          <w:delText>st</w:delText>
        </w:r>
        <w:r w:rsidDel="00114232">
          <w:rPr>
            <w:rFonts w:cs="Arial"/>
            <w:szCs w:val="22"/>
          </w:rPr>
          <w:delText xml:space="preserve"> of the previous year.</w:delText>
        </w:r>
      </w:del>
    </w:p>
    <w:p w:rsidR="00BF5CFB" w:rsidRPr="008868B2" w:rsidRDefault="00BF5CFB" w:rsidP="00BF5CFB">
      <w:pPr>
        <w:pStyle w:val="BodyText"/>
        <w:spacing w:before="240"/>
        <w:rPr>
          <w:rFonts w:cs="Arial"/>
          <w:szCs w:val="22"/>
        </w:rPr>
      </w:pPr>
      <w:r>
        <w:rPr>
          <w:rFonts w:cs="Arial"/>
          <w:szCs w:val="22"/>
        </w:rPr>
        <w:t>2</w:t>
      </w:r>
      <w:r w:rsidRPr="008868B2">
        <w:rPr>
          <w:rFonts w:cs="Arial"/>
          <w:szCs w:val="22"/>
        </w:rPr>
        <w:t>.   The qualifying time can be achieved without regard to the swimmers age when the swimmer made the qualifying standard so long as the time is achieved during the qualifying period.</w:t>
      </w:r>
    </w:p>
    <w:p w:rsidR="00BF5CFB" w:rsidRPr="00E7242D" w:rsidRDefault="00BF5CFB" w:rsidP="00BF5CFB">
      <w:pPr>
        <w:spacing w:before="120"/>
        <w:jc w:val="center"/>
        <w:rPr>
          <w:rFonts w:asciiTheme="minorHAnsi" w:hAnsiTheme="minorHAnsi" w:cstheme="minorHAnsi"/>
          <w:b/>
        </w:rPr>
      </w:pPr>
      <w:bookmarkStart w:id="594" w:name="_Toc82313640"/>
      <w:bookmarkStart w:id="595" w:name="_Toc298441294"/>
      <w:del w:id="596" w:author="Jan" w:date="2014-07-13T20:06:00Z">
        <w:r w:rsidRPr="00E7242D" w:rsidDel="00114232">
          <w:rPr>
            <w:rFonts w:asciiTheme="minorHAnsi" w:hAnsiTheme="minorHAnsi" w:cstheme="minorHAnsi"/>
            <w:b/>
          </w:rPr>
          <w:delText>C.</w:delText>
        </w:r>
      </w:del>
      <w:ins w:id="597" w:author="Jan" w:date="2014-07-13T20:06:00Z">
        <w:r w:rsidR="00114232">
          <w:rPr>
            <w:rFonts w:asciiTheme="minorHAnsi" w:hAnsiTheme="minorHAnsi" w:cstheme="minorHAnsi"/>
            <w:b/>
          </w:rPr>
          <w:t xml:space="preserve">B. </w:t>
        </w:r>
      </w:ins>
      <w:r w:rsidRPr="00E7242D">
        <w:rPr>
          <w:rFonts w:asciiTheme="minorHAnsi" w:hAnsiTheme="minorHAnsi" w:cstheme="minorHAnsi"/>
          <w:b/>
        </w:rPr>
        <w:t xml:space="preserve"> Qualifying Time Standards/Seeding</w:t>
      </w:r>
      <w:bookmarkEnd w:id="594"/>
      <w:bookmarkEnd w:id="595"/>
    </w:p>
    <w:p w:rsidR="00BF5CFB" w:rsidRPr="0046712F" w:rsidRDefault="00BF5CFB" w:rsidP="00BF5CFB">
      <w:pPr>
        <w:spacing w:before="240"/>
        <w:jc w:val="both"/>
        <w:rPr>
          <w:rFonts w:ascii="Arial" w:hAnsi="Arial" w:cs="Arial"/>
          <w:b/>
        </w:rPr>
      </w:pPr>
      <w:r w:rsidRPr="0046712F">
        <w:rPr>
          <w:rFonts w:ascii="Arial" w:hAnsi="Arial" w:cs="Arial"/>
          <w:b/>
        </w:rPr>
        <w:t xml:space="preserve">1.  Calculation:  </w:t>
      </w:r>
      <w:r w:rsidRPr="0046712F">
        <w:rPr>
          <w:rFonts w:ascii="Arial" w:hAnsi="Arial" w:cs="Arial"/>
          <w:szCs w:val="22"/>
        </w:rPr>
        <w:t>The Short and Long Course State Championship Q1 times will be determined by the Technical Committees review of all performances at the respective short and long course State Championship meets.  In addition to establishing conforming times for each State Championship Meet, equivalent non</w:t>
      </w:r>
      <w:r>
        <w:rPr>
          <w:rFonts w:ascii="Arial" w:hAnsi="Arial" w:cs="Arial"/>
          <w:szCs w:val="22"/>
        </w:rPr>
        <w:t>-</w:t>
      </w:r>
      <w:r w:rsidRPr="0046712F">
        <w:rPr>
          <w:rFonts w:ascii="Arial" w:hAnsi="Arial" w:cs="Arial"/>
          <w:szCs w:val="22"/>
        </w:rPr>
        <w:t>conforming (SC Meters and LC Meters in the Spring SCY Meets and, secondly, SC Yards and SC Meters in the Summer LCM Meet) shall be established fo</w:t>
      </w:r>
      <w:r>
        <w:rPr>
          <w:rFonts w:ascii="Arial" w:hAnsi="Arial" w:cs="Arial"/>
          <w:szCs w:val="22"/>
        </w:rPr>
        <w:t>r each State Championship Meet.</w:t>
      </w:r>
    </w:p>
    <w:p w:rsidR="00BF5CFB" w:rsidRPr="003C648F" w:rsidRDefault="00BF5CFB" w:rsidP="00BF5CFB">
      <w:pPr>
        <w:spacing w:before="240"/>
        <w:rPr>
          <w:rFonts w:ascii="Arial" w:hAnsi="Arial" w:cs="Arial"/>
          <w:b/>
        </w:rPr>
      </w:pPr>
      <w:r w:rsidRPr="0046712F">
        <w:rPr>
          <w:rFonts w:ascii="Arial" w:hAnsi="Arial" w:cs="Arial"/>
          <w:b/>
        </w:rPr>
        <w:t xml:space="preserve">2.  Seeding:  </w:t>
      </w:r>
      <w:r w:rsidRPr="003C648F">
        <w:rPr>
          <w:rFonts w:ascii="Arial" w:hAnsi="Arial" w:cs="Arial"/>
          <w:szCs w:val="22"/>
        </w:rPr>
        <w:t>Seeding individual events when using non-conforming times shall be as follows:</w:t>
      </w:r>
    </w:p>
    <w:p w:rsidR="00BF5CFB" w:rsidRPr="008868B2" w:rsidRDefault="00BF5CFB" w:rsidP="00BF5CFB">
      <w:pPr>
        <w:pStyle w:val="BodyText"/>
        <w:spacing w:before="240"/>
        <w:rPr>
          <w:rFonts w:cs="Arial"/>
          <w:szCs w:val="22"/>
        </w:rPr>
      </w:pPr>
      <w:r w:rsidRPr="008868B2">
        <w:rPr>
          <w:rFonts w:cs="Arial"/>
          <w:szCs w:val="22"/>
        </w:rPr>
        <w:tab/>
        <w:t>a)  All conforming times will first be arranged in time order.</w:t>
      </w:r>
    </w:p>
    <w:p w:rsidR="00BF5CFB" w:rsidRPr="008868B2" w:rsidRDefault="00BF5CFB" w:rsidP="00BF5CFB">
      <w:pPr>
        <w:pStyle w:val="BodyText"/>
        <w:spacing w:before="240"/>
        <w:ind w:left="720"/>
        <w:rPr>
          <w:rFonts w:cs="Arial"/>
          <w:szCs w:val="22"/>
        </w:rPr>
      </w:pPr>
      <w:r w:rsidRPr="008868B2">
        <w:rPr>
          <w:rFonts w:cs="Arial"/>
          <w:szCs w:val="22"/>
        </w:rPr>
        <w:t>b)  12 and Under and 13/14 &amp; Open Short Course State Meets:  Following the conforming short course yards times, non</w:t>
      </w:r>
      <w:r>
        <w:rPr>
          <w:rFonts w:cs="Arial"/>
          <w:szCs w:val="22"/>
        </w:rPr>
        <w:t>-</w:t>
      </w:r>
      <w:r w:rsidRPr="008868B2">
        <w:rPr>
          <w:rFonts w:cs="Arial"/>
          <w:szCs w:val="22"/>
        </w:rPr>
        <w:t>conforming long course meters times will be arranged in time order followed by</w:t>
      </w:r>
      <w:r>
        <w:rPr>
          <w:rFonts w:cs="Arial"/>
          <w:szCs w:val="22"/>
        </w:rPr>
        <w:t xml:space="preserve"> non-</w:t>
      </w:r>
      <w:r w:rsidRPr="008868B2">
        <w:rPr>
          <w:rFonts w:cs="Arial"/>
          <w:szCs w:val="22"/>
        </w:rPr>
        <w:t>conforming short course meter times arranged in time order.</w:t>
      </w:r>
    </w:p>
    <w:p w:rsidR="00BF5CFB" w:rsidRPr="008868B2" w:rsidRDefault="00BF5CFB" w:rsidP="00BF5CFB">
      <w:pPr>
        <w:pStyle w:val="BodyText"/>
        <w:spacing w:before="240"/>
        <w:ind w:left="720"/>
        <w:rPr>
          <w:rFonts w:cs="Arial"/>
          <w:szCs w:val="22"/>
        </w:rPr>
      </w:pPr>
      <w:r w:rsidRPr="008868B2">
        <w:rPr>
          <w:rFonts w:cs="Arial"/>
          <w:szCs w:val="22"/>
        </w:rPr>
        <w:t>c)  Long Course State Meet:  Following the conforming long course times, non</w:t>
      </w:r>
      <w:r>
        <w:rPr>
          <w:rFonts w:cs="Arial"/>
          <w:szCs w:val="22"/>
        </w:rPr>
        <w:t>-</w:t>
      </w:r>
      <w:r w:rsidRPr="008868B2">
        <w:rPr>
          <w:rFonts w:cs="Arial"/>
          <w:szCs w:val="22"/>
        </w:rPr>
        <w:t>conforming short course meter times will be arranged in time order followed by non</w:t>
      </w:r>
      <w:r>
        <w:rPr>
          <w:rFonts w:cs="Arial"/>
          <w:szCs w:val="22"/>
        </w:rPr>
        <w:t>-</w:t>
      </w:r>
      <w:r w:rsidRPr="008868B2">
        <w:rPr>
          <w:rFonts w:cs="Arial"/>
          <w:szCs w:val="22"/>
        </w:rPr>
        <w:t>conforming yard times arranged in time order.</w:t>
      </w:r>
    </w:p>
    <w:p w:rsidR="00BF5CFB" w:rsidRDefault="00BF5CFB" w:rsidP="00BF5CFB">
      <w:pPr>
        <w:pStyle w:val="BodyText"/>
        <w:spacing w:before="240"/>
        <w:ind w:left="720"/>
        <w:rPr>
          <w:ins w:id="598" w:author="Jan" w:date="2014-07-13T20:08:00Z"/>
          <w:rFonts w:cs="Arial"/>
          <w:szCs w:val="22"/>
        </w:rPr>
      </w:pPr>
      <w:r w:rsidRPr="008868B2">
        <w:rPr>
          <w:rFonts w:cs="Arial"/>
          <w:szCs w:val="22"/>
        </w:rPr>
        <w:lastRenderedPageBreak/>
        <w:t>d)  After arranging the times as provided above, the event shall be seeded in normal fashion.</w:t>
      </w:r>
    </w:p>
    <w:p w:rsidR="00114232" w:rsidRDefault="00114232">
      <w:pPr>
        <w:pStyle w:val="BodyText"/>
        <w:spacing w:before="240"/>
        <w:ind w:left="720"/>
        <w:jc w:val="center"/>
        <w:rPr>
          <w:ins w:id="599" w:author="Jan" w:date="2014-07-13T20:08:00Z"/>
          <w:rFonts w:cs="Arial"/>
          <w:b/>
          <w:szCs w:val="22"/>
        </w:rPr>
        <w:pPrChange w:id="600" w:author="Jan" w:date="2014-07-13T20:08:00Z">
          <w:pPr>
            <w:pStyle w:val="BodyText"/>
            <w:spacing w:before="240"/>
            <w:ind w:left="720"/>
          </w:pPr>
        </w:pPrChange>
      </w:pPr>
      <w:ins w:id="601" w:author="Jan" w:date="2014-07-13T20:08:00Z">
        <w:r>
          <w:rPr>
            <w:rFonts w:cs="Arial"/>
            <w:b/>
            <w:szCs w:val="22"/>
          </w:rPr>
          <w:t>C. “Age-Up Athlete” – State Meet Entry Option</w:t>
        </w:r>
      </w:ins>
    </w:p>
    <w:p w:rsidR="00114232" w:rsidRPr="00114232" w:rsidRDefault="00114232">
      <w:pPr>
        <w:pStyle w:val="BodyText"/>
        <w:spacing w:before="240"/>
        <w:rPr>
          <w:rFonts w:cs="Arial"/>
          <w:szCs w:val="22"/>
        </w:rPr>
        <w:pPrChange w:id="602" w:author="Jan" w:date="2014-07-13T20:08:00Z">
          <w:pPr>
            <w:pStyle w:val="BodyText"/>
            <w:spacing w:before="240"/>
            <w:ind w:left="720"/>
          </w:pPr>
        </w:pPrChange>
      </w:pPr>
      <w:ins w:id="603" w:author="Jan" w:date="2014-07-13T20:08:00Z">
        <w:r>
          <w:rPr>
            <w:rFonts w:cs="Arial"/>
            <w:szCs w:val="22"/>
          </w:rPr>
          <w:t xml:space="preserve">1) DEFINITION:  An </w:t>
        </w:r>
      </w:ins>
      <w:ins w:id="604" w:author="Jan" w:date="2014-07-13T20:09:00Z">
        <w:r>
          <w:rPr>
            <w:rFonts w:cs="Arial"/>
            <w:szCs w:val="22"/>
          </w:rPr>
          <w:t>“Age-Up Athlete” is 12 year- who has a birth day between the second day (Saturday) of 12 and Under State Meet and the first day of their 13 and Over State meet.  These swimmers may swim both meets.</w:t>
        </w:r>
      </w:ins>
    </w:p>
    <w:p w:rsidR="00BF5CFB" w:rsidRPr="00E7242D" w:rsidDel="00114232" w:rsidRDefault="00BF5CFB" w:rsidP="00BF5CFB">
      <w:pPr>
        <w:spacing w:before="240" w:after="120"/>
        <w:jc w:val="center"/>
        <w:rPr>
          <w:del w:id="605" w:author="Jan" w:date="2014-07-13T20:10:00Z"/>
          <w:rFonts w:asciiTheme="minorHAnsi" w:hAnsiTheme="minorHAnsi" w:cstheme="minorHAnsi"/>
          <w:b/>
        </w:rPr>
      </w:pPr>
      <w:bookmarkStart w:id="606" w:name="_Toc82313641"/>
      <w:bookmarkStart w:id="607" w:name="_Toc298441295"/>
      <w:del w:id="608" w:author="Jan" w:date="2014-07-13T20:10:00Z">
        <w:r w:rsidRPr="00E7242D" w:rsidDel="00114232">
          <w:rPr>
            <w:rFonts w:asciiTheme="minorHAnsi" w:hAnsiTheme="minorHAnsi" w:cstheme="minorHAnsi"/>
            <w:b/>
          </w:rPr>
          <w:delText xml:space="preserve">D. Determination of Age </w:delText>
        </w:r>
        <w:commentRangeStart w:id="609"/>
        <w:r w:rsidRPr="00E7242D" w:rsidDel="00114232">
          <w:rPr>
            <w:rFonts w:asciiTheme="minorHAnsi" w:hAnsiTheme="minorHAnsi" w:cstheme="minorHAnsi"/>
            <w:b/>
          </w:rPr>
          <w:delText>Group</w:delText>
        </w:r>
      </w:del>
      <w:bookmarkEnd w:id="606"/>
      <w:bookmarkEnd w:id="607"/>
      <w:commentRangeEnd w:id="609"/>
      <w:r w:rsidR="00127795">
        <w:rPr>
          <w:rStyle w:val="CommentReference"/>
        </w:rPr>
        <w:commentReference w:id="609"/>
      </w:r>
    </w:p>
    <w:p w:rsidR="00BF5CFB" w:rsidRPr="008868B2" w:rsidDel="00114232" w:rsidRDefault="00BF5CFB" w:rsidP="00BF5CFB">
      <w:pPr>
        <w:pStyle w:val="BodyText"/>
        <w:rPr>
          <w:del w:id="610" w:author="Jan" w:date="2014-07-13T20:10:00Z"/>
          <w:rFonts w:cs="Arial"/>
          <w:szCs w:val="22"/>
        </w:rPr>
      </w:pPr>
      <w:del w:id="611" w:author="Jan" w:date="2014-07-13T20:10:00Z">
        <w:r w:rsidRPr="008868B2" w:rsidDel="00114232">
          <w:rPr>
            <w:rFonts w:cs="Arial"/>
            <w:szCs w:val="22"/>
          </w:rPr>
          <w:delText>Age of the swimmer on the first day of the meet shall determine his or her age for the entire meet. Eligibility to compete in a particular age group shall be determined by the swimmers date (not hour) of birth.</w:delText>
        </w:r>
      </w:del>
    </w:p>
    <w:p w:rsidR="00BF5CFB" w:rsidRPr="00E7242D" w:rsidDel="00114232" w:rsidRDefault="00BF5CFB" w:rsidP="00BF5CFB">
      <w:pPr>
        <w:pStyle w:val="ListParagraph"/>
        <w:numPr>
          <w:ilvl w:val="0"/>
          <w:numId w:val="10"/>
        </w:numPr>
        <w:overflowPunct w:val="0"/>
        <w:autoSpaceDE w:val="0"/>
        <w:autoSpaceDN w:val="0"/>
        <w:adjustRightInd w:val="0"/>
        <w:spacing w:before="240" w:after="0" w:line="240" w:lineRule="auto"/>
        <w:contextualSpacing w:val="0"/>
        <w:jc w:val="center"/>
        <w:textAlignment w:val="baseline"/>
        <w:rPr>
          <w:del w:id="612" w:author="Jan" w:date="2014-07-13T20:10:00Z"/>
          <w:rFonts w:asciiTheme="minorHAnsi" w:hAnsiTheme="minorHAnsi" w:cstheme="minorHAnsi"/>
          <w:b/>
        </w:rPr>
      </w:pPr>
      <w:del w:id="613" w:author="Jan" w:date="2014-07-13T20:10:00Z">
        <w:r w:rsidRPr="00E7242D" w:rsidDel="00114232">
          <w:rPr>
            <w:rFonts w:asciiTheme="minorHAnsi" w:hAnsiTheme="minorHAnsi" w:cstheme="minorHAnsi"/>
            <w:b/>
          </w:rPr>
          <w:delText xml:space="preserve">Entry </w:delText>
        </w:r>
        <w:commentRangeStart w:id="614"/>
        <w:r w:rsidRPr="00E7242D" w:rsidDel="00114232">
          <w:rPr>
            <w:rFonts w:asciiTheme="minorHAnsi" w:hAnsiTheme="minorHAnsi" w:cstheme="minorHAnsi"/>
            <w:b/>
          </w:rPr>
          <w:delText>Limitations</w:delText>
        </w:r>
      </w:del>
      <w:commentRangeEnd w:id="614"/>
      <w:r w:rsidR="00E1267F">
        <w:rPr>
          <w:rStyle w:val="CommentReference"/>
        </w:rPr>
        <w:commentReference w:id="614"/>
      </w:r>
    </w:p>
    <w:p w:rsidR="00BF5CFB" w:rsidDel="00114232" w:rsidRDefault="00BF5CFB" w:rsidP="00BF5CFB">
      <w:pPr>
        <w:spacing w:before="240"/>
        <w:jc w:val="both"/>
        <w:rPr>
          <w:del w:id="615" w:author="Jan" w:date="2014-07-13T20:10:00Z"/>
          <w:rFonts w:asciiTheme="minorHAnsi" w:hAnsiTheme="minorHAnsi" w:cstheme="minorHAnsi"/>
        </w:rPr>
      </w:pPr>
      <w:del w:id="616" w:author="Jan" w:date="2014-07-13T20:10:00Z">
        <w:r w:rsidRPr="00E7242D" w:rsidDel="00114232">
          <w:rPr>
            <w:rFonts w:asciiTheme="minorHAnsi" w:hAnsiTheme="minorHAnsi" w:cstheme="minorHAnsi"/>
          </w:rPr>
          <w:delText xml:space="preserve">Swimmers of any age may enter events designated as “Open” so long as the swimmer has achieved the qualifying time for the event and meet all other eligibility requirements.  A swimmer may </w:delText>
        </w:r>
        <w:r w:rsidRPr="00E7242D" w:rsidDel="00114232">
          <w:rPr>
            <w:rFonts w:asciiTheme="minorHAnsi" w:hAnsiTheme="minorHAnsi" w:cstheme="minorHAnsi"/>
            <w:u w:val="single"/>
          </w:rPr>
          <w:delText>enter</w:delText>
        </w:r>
        <w:r w:rsidRPr="00E7242D" w:rsidDel="00114232">
          <w:rPr>
            <w:rFonts w:asciiTheme="minorHAnsi" w:hAnsiTheme="minorHAnsi" w:cstheme="minorHAnsi"/>
          </w:rPr>
          <w:delText xml:space="preserve"> as many events as he/she desires, however, may </w:delText>
        </w:r>
        <w:r w:rsidRPr="00E7242D" w:rsidDel="00114232">
          <w:rPr>
            <w:rFonts w:asciiTheme="minorHAnsi" w:hAnsiTheme="minorHAnsi" w:cstheme="minorHAnsi"/>
            <w:u w:val="single"/>
          </w:rPr>
          <w:delText>swim</w:delText>
        </w:r>
        <w:r w:rsidRPr="00E7242D" w:rsidDel="00114232">
          <w:rPr>
            <w:rFonts w:asciiTheme="minorHAnsi" w:hAnsiTheme="minorHAnsi" w:cstheme="minorHAnsi"/>
          </w:rPr>
          <w:delText xml:space="preserve"> no more than 3 individual events per day and a total of no more than 6 individual events for the entire meet.  If a swimmer chooses to enter more events than the maximum number allowed, the swimmer must use the scratch procedure to avoid being penalized pursuant to the scratch rules.</w:delText>
        </w:r>
        <w:bookmarkStart w:id="617" w:name="_Toc82313643"/>
        <w:bookmarkStart w:id="618" w:name="_Toc298441297"/>
      </w:del>
    </w:p>
    <w:p w:rsidR="003E6F0F" w:rsidRPr="00E7242D" w:rsidRDefault="003E6F0F" w:rsidP="003E6F0F">
      <w:pPr>
        <w:spacing w:before="120" w:after="120"/>
        <w:jc w:val="center"/>
        <w:rPr>
          <w:rFonts w:asciiTheme="minorHAnsi" w:hAnsiTheme="minorHAnsi" w:cstheme="minorHAnsi"/>
          <w:b/>
        </w:rPr>
      </w:pPr>
      <w:del w:id="619" w:author="Jan" w:date="2014-07-13T21:57:00Z">
        <w:r w:rsidRPr="00E7242D" w:rsidDel="003E6F0F">
          <w:rPr>
            <w:rFonts w:asciiTheme="minorHAnsi" w:hAnsiTheme="minorHAnsi" w:cstheme="minorHAnsi"/>
            <w:b/>
          </w:rPr>
          <w:delText>N.</w:delText>
        </w:r>
      </w:del>
      <w:ins w:id="620" w:author="Jan" w:date="2014-07-13T21:57:00Z">
        <w:r>
          <w:rPr>
            <w:rFonts w:asciiTheme="minorHAnsi" w:hAnsiTheme="minorHAnsi" w:cstheme="minorHAnsi"/>
            <w:b/>
          </w:rPr>
          <w:t xml:space="preserve"> D.</w:t>
        </w:r>
      </w:ins>
      <w:r w:rsidRPr="00E7242D">
        <w:rPr>
          <w:rFonts w:asciiTheme="minorHAnsi" w:hAnsiTheme="minorHAnsi" w:cstheme="minorHAnsi"/>
          <w:b/>
        </w:rPr>
        <w:t xml:space="preserve"> Scratch Rules / $50 Fine Rule</w:t>
      </w:r>
    </w:p>
    <w:p w:rsidR="003E6F0F" w:rsidRPr="008868B2" w:rsidRDefault="003E6F0F" w:rsidP="003E6F0F">
      <w:pPr>
        <w:pStyle w:val="BodyText"/>
        <w:rPr>
          <w:rFonts w:cs="Arial"/>
          <w:b/>
          <w:szCs w:val="22"/>
        </w:rPr>
      </w:pPr>
      <w:r w:rsidRPr="00C34F78">
        <w:rPr>
          <w:rFonts w:cs="Arial"/>
          <w:b/>
          <w:i/>
          <w:szCs w:val="22"/>
        </w:rPr>
        <w:t>1.  Individual Events:</w:t>
      </w:r>
      <w:r w:rsidRPr="008868B2">
        <w:rPr>
          <w:rFonts w:cs="Arial"/>
          <w:szCs w:val="22"/>
        </w:rPr>
        <w:t xml:space="preserve"> All individual events are subject to the USA Swimming National Scratch Procedures as described in Rule 207.</w:t>
      </w:r>
      <w:r>
        <w:rPr>
          <w:rFonts w:cs="Arial"/>
          <w:szCs w:val="22"/>
        </w:rPr>
        <w:t>12.6.A-E</w:t>
      </w:r>
      <w:r w:rsidRPr="008868B2">
        <w:rPr>
          <w:rFonts w:cs="Arial"/>
          <w:szCs w:val="22"/>
        </w:rPr>
        <w:t>.  Scratch procedures are further explained in the respective meet announcements.  In addition, if a swimmer fails to compete in his/her last</w:t>
      </w:r>
      <w:r w:rsidRPr="008868B2">
        <w:rPr>
          <w:rFonts w:cs="Arial"/>
          <w:szCs w:val="22"/>
          <w:u w:val="single"/>
        </w:rPr>
        <w:t xml:space="preserve"> </w:t>
      </w:r>
      <w:r w:rsidRPr="008868B2">
        <w:rPr>
          <w:rFonts w:cs="Arial"/>
          <w:szCs w:val="22"/>
        </w:rPr>
        <w:t xml:space="preserve">scheduled individual event of the meet without having properly scratched that event, he/she shall be fined $50 payable immediately to MS.  The swimmer is not allowed to compete in any subsequent MS sanctioned events until the fine is paid. </w:t>
      </w:r>
    </w:p>
    <w:p w:rsidR="003E6F0F" w:rsidRPr="008868B2" w:rsidRDefault="003E6F0F" w:rsidP="003E6F0F">
      <w:pPr>
        <w:pStyle w:val="BodyText"/>
        <w:spacing w:before="240"/>
        <w:rPr>
          <w:rFonts w:cs="Arial"/>
          <w:szCs w:val="22"/>
        </w:rPr>
      </w:pPr>
      <w:r w:rsidRPr="00C34F78">
        <w:rPr>
          <w:rFonts w:cs="Arial"/>
          <w:b/>
          <w:i/>
          <w:szCs w:val="22"/>
        </w:rPr>
        <w:t xml:space="preserve">2.  Relay Events: </w:t>
      </w:r>
      <w:r w:rsidRPr="008868B2">
        <w:rPr>
          <w:rFonts w:cs="Arial"/>
          <w:szCs w:val="22"/>
        </w:rPr>
        <w:t>All relays must check in or scratch pursuant to procedures in their respective meet announcement.</w:t>
      </w:r>
    </w:p>
    <w:p w:rsidR="00E201E7" w:rsidRPr="00B66A99" w:rsidRDefault="00E201E7" w:rsidP="00E201E7">
      <w:pPr>
        <w:spacing w:before="120" w:after="120"/>
        <w:jc w:val="center"/>
        <w:rPr>
          <w:rFonts w:asciiTheme="minorHAnsi" w:hAnsiTheme="minorHAnsi" w:cstheme="minorHAnsi"/>
          <w:b/>
        </w:rPr>
      </w:pPr>
      <w:del w:id="621" w:author="Jan" w:date="2014-07-13T21:44:00Z">
        <w:r w:rsidRPr="00B66A99" w:rsidDel="00E201E7">
          <w:rPr>
            <w:rFonts w:asciiTheme="minorHAnsi" w:hAnsiTheme="minorHAnsi" w:cstheme="minorHAnsi"/>
            <w:b/>
          </w:rPr>
          <w:delText>S.</w:delText>
        </w:r>
      </w:del>
      <w:ins w:id="622" w:author="Jan" w:date="2014-07-13T21:44:00Z">
        <w:r>
          <w:rPr>
            <w:rFonts w:asciiTheme="minorHAnsi" w:hAnsiTheme="minorHAnsi" w:cstheme="minorHAnsi"/>
            <w:b/>
          </w:rPr>
          <w:t xml:space="preserve"> E. </w:t>
        </w:r>
      </w:ins>
      <w:r w:rsidRPr="00B66A99">
        <w:rPr>
          <w:rFonts w:asciiTheme="minorHAnsi" w:hAnsiTheme="minorHAnsi" w:cstheme="minorHAnsi"/>
          <w:b/>
        </w:rPr>
        <w:t xml:space="preserve"> Deck Entry</w:t>
      </w:r>
      <w:ins w:id="623" w:author="Jan" w:date="2014-07-13T21:44:00Z">
        <w:r>
          <w:rPr>
            <w:rFonts w:asciiTheme="minorHAnsi" w:hAnsiTheme="minorHAnsi" w:cstheme="minorHAnsi"/>
            <w:b/>
          </w:rPr>
          <w:t xml:space="preserve"> </w:t>
        </w:r>
        <w:proofErr w:type="gramStart"/>
        <w:r>
          <w:rPr>
            <w:rFonts w:asciiTheme="minorHAnsi" w:hAnsiTheme="minorHAnsi" w:cstheme="minorHAnsi"/>
            <w:b/>
          </w:rPr>
          <w:t>and  Late</w:t>
        </w:r>
        <w:proofErr w:type="gramEnd"/>
        <w:r>
          <w:rPr>
            <w:rFonts w:asciiTheme="minorHAnsi" w:hAnsiTheme="minorHAnsi" w:cstheme="minorHAnsi"/>
            <w:b/>
          </w:rPr>
          <w:t xml:space="preserve"> Entries</w:t>
        </w:r>
      </w:ins>
    </w:p>
    <w:p w:rsidR="00531AAF" w:rsidRPr="003E6F0F" w:rsidRDefault="00E201E7" w:rsidP="003E6F0F">
      <w:pPr>
        <w:pStyle w:val="BodyText"/>
        <w:spacing w:after="120"/>
        <w:rPr>
          <w:ins w:id="624" w:author="Jan" w:date="2014-07-13T20:26:00Z"/>
          <w:rFonts w:cs="Arial"/>
          <w:szCs w:val="22"/>
        </w:rPr>
      </w:pPr>
      <w:r w:rsidRPr="008868B2">
        <w:rPr>
          <w:rFonts w:cs="Arial"/>
          <w:szCs w:val="22"/>
        </w:rPr>
        <w:t>Deck entries are not allowed for the State Meets.</w:t>
      </w:r>
      <w:r w:rsidR="00AA36C4">
        <w:rPr>
          <w:rFonts w:cs="Arial"/>
          <w:szCs w:val="22"/>
        </w:rPr>
        <w:t xml:space="preserve"> </w:t>
      </w:r>
      <w:r w:rsidR="003E6F0F">
        <w:rPr>
          <w:rFonts w:cs="Arial"/>
          <w:szCs w:val="22"/>
        </w:rPr>
        <w:t>A Coach or an Entry Chair who has made an honest mistake and inadvertently failed to enter a swimmer and/or swimmers in an event by the entry deadline may then do so by:  a) entering the athlete(s) and/or event(s) by the scratch deadline of the first day of the meet; b) paying a fee of $100.00 per team and double the entry fee for the event; and, c) providing a paper proof of time (meet results) and current USA-S registration to the Meet Referee at the time of the entry.  These fees will go to the meet host for the administrative burden resulting from late entry.</w:t>
      </w:r>
      <w:r w:rsidR="003E6F0F" w:rsidRPr="0014584E">
        <w:rPr>
          <w:rFonts w:cs="Arial"/>
          <w:b/>
          <w:szCs w:val="22"/>
        </w:rPr>
        <w:t xml:space="preserve">  </w:t>
      </w:r>
      <w:r w:rsidR="003E6F0F">
        <w:rPr>
          <w:rFonts w:cs="Arial"/>
          <w:szCs w:val="22"/>
        </w:rPr>
        <w:t>The Meet Referee’s decision is final and non-appealable.</w:t>
      </w:r>
      <w:moveToRangeStart w:id="625" w:author="Jan" w:date="2014-07-13T20:24:00Z" w:name="move393046385"/>
    </w:p>
    <w:p w:rsidR="003E6F0F" w:rsidRPr="00E7242D" w:rsidRDefault="003E6F0F" w:rsidP="003E6F0F">
      <w:pPr>
        <w:spacing w:after="120"/>
        <w:jc w:val="center"/>
        <w:rPr>
          <w:rFonts w:asciiTheme="minorHAnsi" w:hAnsiTheme="minorHAnsi" w:cstheme="minorHAnsi"/>
          <w:b/>
        </w:rPr>
      </w:pPr>
      <w:del w:id="626" w:author="Jan" w:date="2014-07-13T22:02:00Z">
        <w:r w:rsidRPr="00E7242D" w:rsidDel="003E6F0F">
          <w:rPr>
            <w:rFonts w:asciiTheme="minorHAnsi" w:hAnsiTheme="minorHAnsi" w:cstheme="minorHAnsi"/>
            <w:b/>
          </w:rPr>
          <w:delText>O.</w:delText>
        </w:r>
      </w:del>
      <w:ins w:id="627" w:author="Jan" w:date="2014-07-13T22:02:00Z">
        <w:r>
          <w:rPr>
            <w:rFonts w:asciiTheme="minorHAnsi" w:hAnsiTheme="minorHAnsi" w:cstheme="minorHAnsi"/>
            <w:b/>
          </w:rPr>
          <w:t xml:space="preserve"> F.</w:t>
        </w:r>
      </w:ins>
      <w:r w:rsidRPr="00E7242D">
        <w:rPr>
          <w:rFonts w:asciiTheme="minorHAnsi" w:hAnsiTheme="minorHAnsi" w:cstheme="minorHAnsi"/>
          <w:b/>
        </w:rPr>
        <w:t xml:space="preserve"> Time Trial Rules</w:t>
      </w:r>
    </w:p>
    <w:p w:rsidR="003E6F0F" w:rsidRPr="00C34F78" w:rsidRDefault="003E6F0F" w:rsidP="003E6F0F">
      <w:pPr>
        <w:rPr>
          <w:rFonts w:ascii="Arial" w:hAnsi="Arial" w:cs="Arial"/>
          <w:b/>
          <w:i/>
        </w:rPr>
      </w:pPr>
      <w:r w:rsidRPr="00C34F78">
        <w:rPr>
          <w:rFonts w:ascii="Arial" w:hAnsi="Arial" w:cs="Arial"/>
          <w:b/>
          <w:i/>
        </w:rPr>
        <w:t>1.  Eligibility to Compete:</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t>A.  All swimmers who participate in Time Trials must be properly registered with USA Swimming before competing in any time trial event.</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lastRenderedPageBreak/>
        <w:t xml:space="preserve">B.  All swimmers must properly identify themselves with their correct name as submitted to USA Swimming, correct USA Identification Number, </w:t>
      </w:r>
      <w:proofErr w:type="gramStart"/>
      <w:r w:rsidRPr="008868B2">
        <w:rPr>
          <w:rFonts w:ascii="Arial" w:hAnsi="Arial" w:cs="Arial"/>
          <w:szCs w:val="22"/>
        </w:rPr>
        <w:t>correct</w:t>
      </w:r>
      <w:proofErr w:type="gramEnd"/>
      <w:r w:rsidRPr="008868B2">
        <w:rPr>
          <w:rFonts w:ascii="Arial" w:hAnsi="Arial" w:cs="Arial"/>
          <w:szCs w:val="22"/>
        </w:rPr>
        <w:t xml:space="preserve"> Club Name and correct Club Code before being allowed to compete in any Time Trial event.  It is preferred (and mandatory if stated in the meet announcement) that all swimmers intending to swim in Time Trial events present their USA Athlete membership card and other proper identification at the time of registering for Time Trials.</w:t>
      </w:r>
    </w:p>
    <w:p w:rsidR="003E6F0F" w:rsidRPr="00C34F78" w:rsidRDefault="003E6F0F" w:rsidP="003E6F0F">
      <w:pPr>
        <w:spacing w:before="240"/>
        <w:rPr>
          <w:rFonts w:ascii="Arial" w:hAnsi="Arial" w:cs="Arial"/>
          <w:b/>
          <w:i/>
        </w:rPr>
      </w:pPr>
      <w:r w:rsidRPr="00C34F78">
        <w:rPr>
          <w:rFonts w:ascii="Arial" w:hAnsi="Arial" w:cs="Arial"/>
          <w:b/>
          <w:i/>
        </w:rPr>
        <w:t>2.  Availability:</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t>A.  Time Trials are offered on a “time available” basis as decided by the Meet Referee and Meet Director(s) and are offered under a separate sanction number.</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t>B.  If, after entries are closed, in the opinion of the Meet Referee and Meet Director(s), the meet timeline indicates there is insufficient time available, Time Trials may be cancelled by the Meet Referee and Meet Director(s).</w:t>
      </w:r>
    </w:p>
    <w:p w:rsidR="003E6F0F" w:rsidRPr="00C34F78" w:rsidRDefault="003E6F0F" w:rsidP="003E6F0F">
      <w:pPr>
        <w:spacing w:before="240"/>
        <w:rPr>
          <w:rFonts w:ascii="Arial" w:hAnsi="Arial" w:cs="Arial"/>
          <w:b/>
          <w:i/>
        </w:rPr>
      </w:pPr>
      <w:r w:rsidRPr="00C34F78">
        <w:rPr>
          <w:rFonts w:ascii="Arial" w:hAnsi="Arial" w:cs="Arial"/>
          <w:b/>
          <w:i/>
        </w:rPr>
        <w:t>3.  Required Participation in Meet:</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t>A  Time Trials are only available for swimmers who are already entered in the meet.</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t>B.  At the discretion of the Meet Referee, swimmers who are not already entered in the meet and are potential National, US Open, World Cup or Olympic Trial qualifiers may be allowed to compete in Time Trial events.</w:t>
      </w:r>
    </w:p>
    <w:p w:rsidR="003E6F0F" w:rsidRPr="00C34F78" w:rsidRDefault="003E6F0F" w:rsidP="003E6F0F">
      <w:pPr>
        <w:spacing w:before="240"/>
        <w:rPr>
          <w:rFonts w:ascii="Arial" w:hAnsi="Arial" w:cs="Arial"/>
          <w:b/>
          <w:i/>
        </w:rPr>
      </w:pPr>
      <w:r>
        <w:rPr>
          <w:rFonts w:ascii="Arial" w:hAnsi="Arial" w:cs="Arial"/>
          <w:b/>
          <w:i/>
        </w:rPr>
        <w:t>4.  Number o</w:t>
      </w:r>
      <w:r w:rsidRPr="00C34F78">
        <w:rPr>
          <w:rFonts w:ascii="Arial" w:hAnsi="Arial" w:cs="Arial"/>
          <w:b/>
          <w:i/>
        </w:rPr>
        <w:t>f Time Trials allowed:</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t>A.  A swimmer is allowed a maximum of two time trials per day (or fewer if B applies).</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t xml:space="preserve">B.  Time Trials are counted against the total number of events a swimmer may enter </w:t>
      </w:r>
      <w:r w:rsidRPr="008868B2">
        <w:rPr>
          <w:rFonts w:ascii="Arial" w:hAnsi="Arial" w:cs="Arial"/>
          <w:szCs w:val="22"/>
          <w:u w:val="single"/>
        </w:rPr>
        <w:t>per day</w:t>
      </w:r>
      <w:r w:rsidRPr="008868B2">
        <w:rPr>
          <w:rFonts w:ascii="Arial" w:hAnsi="Arial" w:cs="Arial"/>
          <w:szCs w:val="22"/>
        </w:rPr>
        <w:t xml:space="preserve"> as stated in the Meet Announcement. (Example:  As stated in the meet announcement, a swimmer has entered the maximum 4 events per day.  If the swimmer wants to swim two Time Trials events, the swimmer must scratch out of two regularly entered events.)  The maximum number of events swum per day cannot be exceeded under any circumstances.</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t xml:space="preserve">C.  Time Trials are </w:t>
      </w:r>
      <w:r w:rsidRPr="008868B2">
        <w:rPr>
          <w:rFonts w:ascii="Arial" w:hAnsi="Arial" w:cs="Arial"/>
          <w:szCs w:val="22"/>
          <w:u w:val="single"/>
        </w:rPr>
        <w:t xml:space="preserve">not </w:t>
      </w:r>
      <w:r w:rsidRPr="008868B2">
        <w:rPr>
          <w:rFonts w:ascii="Arial" w:hAnsi="Arial" w:cs="Arial"/>
          <w:szCs w:val="22"/>
        </w:rPr>
        <w:t xml:space="preserve">counted against the maximum number of events a swimmer may enter </w:t>
      </w:r>
      <w:r w:rsidRPr="008868B2">
        <w:rPr>
          <w:rFonts w:ascii="Arial" w:hAnsi="Arial" w:cs="Arial"/>
          <w:szCs w:val="22"/>
          <w:u w:val="single"/>
        </w:rPr>
        <w:t>per</w:t>
      </w:r>
      <w:r w:rsidRPr="008868B2">
        <w:rPr>
          <w:rFonts w:ascii="Arial" w:hAnsi="Arial" w:cs="Arial"/>
          <w:szCs w:val="22"/>
        </w:rPr>
        <w:t xml:space="preserve"> </w:t>
      </w:r>
      <w:r w:rsidRPr="008868B2">
        <w:rPr>
          <w:rFonts w:ascii="Arial" w:hAnsi="Arial" w:cs="Arial"/>
          <w:szCs w:val="22"/>
          <w:u w:val="single"/>
        </w:rPr>
        <w:t>meet</w:t>
      </w:r>
      <w:r w:rsidRPr="008868B2">
        <w:rPr>
          <w:rFonts w:ascii="Arial" w:hAnsi="Arial" w:cs="Arial"/>
          <w:szCs w:val="22"/>
        </w:rPr>
        <w:t>.  (Example:  A swimmer has entered the maximum 6 events for the entire meet and swims those six events on the first two days of the meet. The swimmer may attend the third day of the meet and swim a maximum of two time trial events.)</w:t>
      </w:r>
    </w:p>
    <w:p w:rsidR="003E6F0F" w:rsidRPr="00C34F78" w:rsidRDefault="003E6F0F" w:rsidP="003E6F0F">
      <w:pPr>
        <w:spacing w:before="240"/>
      </w:pPr>
      <w:r w:rsidRPr="00C34F78">
        <w:rPr>
          <w:rFonts w:ascii="Arial" w:hAnsi="Arial" w:cs="Arial"/>
          <w:b/>
          <w:i/>
        </w:rPr>
        <w:t>5. Order of Time Trial events</w:t>
      </w:r>
      <w:r w:rsidRPr="00C34F78">
        <w:t>:</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t>A. Only events contested in the respective meet (JO or State) are available for a Time Trial Event during that meet.</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lastRenderedPageBreak/>
        <w:t>B.  The Time Trial events shall be swum in the order listed in the schedule of events for the meet as follows:</w:t>
      </w:r>
    </w:p>
    <w:p w:rsidR="003E6F0F" w:rsidRPr="008868B2" w:rsidRDefault="003E6F0F" w:rsidP="003E6F0F">
      <w:pPr>
        <w:spacing w:before="240"/>
        <w:ind w:left="1440"/>
        <w:jc w:val="both"/>
        <w:rPr>
          <w:rFonts w:ascii="Arial" w:hAnsi="Arial" w:cs="Arial"/>
          <w:szCs w:val="22"/>
        </w:rPr>
      </w:pPr>
      <w:r w:rsidRPr="008868B2">
        <w:rPr>
          <w:rFonts w:ascii="Arial" w:hAnsi="Arial" w:cs="Arial"/>
          <w:szCs w:val="22"/>
        </w:rPr>
        <w:t xml:space="preserve">1.  First Day: First </w:t>
      </w:r>
      <w:proofErr w:type="spellStart"/>
      <w:r w:rsidRPr="008868B2">
        <w:rPr>
          <w:rFonts w:ascii="Arial" w:hAnsi="Arial" w:cs="Arial"/>
          <w:szCs w:val="22"/>
        </w:rPr>
        <w:t>days</w:t>
      </w:r>
      <w:proofErr w:type="spellEnd"/>
      <w:r w:rsidRPr="008868B2">
        <w:rPr>
          <w:rFonts w:ascii="Arial" w:hAnsi="Arial" w:cs="Arial"/>
          <w:szCs w:val="22"/>
        </w:rPr>
        <w:t xml:space="preserve"> events followed by the second day’s events, third day’s events, etc.</w:t>
      </w:r>
    </w:p>
    <w:p w:rsidR="003E6F0F" w:rsidRPr="008868B2" w:rsidRDefault="003E6F0F" w:rsidP="003E6F0F">
      <w:pPr>
        <w:spacing w:before="240"/>
        <w:ind w:left="1440"/>
        <w:jc w:val="both"/>
        <w:rPr>
          <w:rFonts w:ascii="Arial" w:hAnsi="Arial" w:cs="Arial"/>
          <w:szCs w:val="22"/>
        </w:rPr>
      </w:pPr>
      <w:r w:rsidRPr="008868B2">
        <w:rPr>
          <w:rFonts w:ascii="Arial" w:hAnsi="Arial" w:cs="Arial"/>
          <w:szCs w:val="22"/>
        </w:rPr>
        <w:t xml:space="preserve">2.  Second and subsequent days: That </w:t>
      </w:r>
      <w:proofErr w:type="spellStart"/>
      <w:r w:rsidRPr="008868B2">
        <w:rPr>
          <w:rFonts w:ascii="Arial" w:hAnsi="Arial" w:cs="Arial"/>
          <w:szCs w:val="22"/>
        </w:rPr>
        <w:t>days</w:t>
      </w:r>
      <w:proofErr w:type="spellEnd"/>
      <w:r w:rsidRPr="008868B2">
        <w:rPr>
          <w:rFonts w:ascii="Arial" w:hAnsi="Arial" w:cs="Arial"/>
          <w:szCs w:val="22"/>
        </w:rPr>
        <w:t xml:space="preserve"> events followed by the events on the remaining days, followed by the events of the previous days.</w:t>
      </w:r>
    </w:p>
    <w:p w:rsidR="003E6F0F" w:rsidRPr="00C34F78" w:rsidRDefault="003E6F0F" w:rsidP="003E6F0F">
      <w:pPr>
        <w:spacing w:before="120"/>
        <w:rPr>
          <w:rFonts w:ascii="Arial" w:hAnsi="Arial" w:cs="Arial"/>
          <w:b/>
          <w:i/>
        </w:rPr>
      </w:pPr>
      <w:r w:rsidRPr="00C34F78">
        <w:rPr>
          <w:rFonts w:ascii="Arial" w:hAnsi="Arial" w:cs="Arial"/>
          <w:b/>
          <w:i/>
        </w:rPr>
        <w:t>6.  Competing of Time Trial events:</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t>A.  Time Trial events when offered shall be conducted following the conclusion of the normally scheduled morning or afternoon sessions.  No time trials shall be offered following the Finals sessions of the State Championship meets.</w:t>
      </w:r>
    </w:p>
    <w:p w:rsidR="003E6F0F" w:rsidRPr="008868B2" w:rsidRDefault="003E6F0F" w:rsidP="003E6F0F">
      <w:pPr>
        <w:spacing w:before="240"/>
        <w:ind w:left="720"/>
        <w:jc w:val="both"/>
        <w:rPr>
          <w:rFonts w:ascii="Arial" w:hAnsi="Arial" w:cs="Arial"/>
          <w:szCs w:val="22"/>
        </w:rPr>
      </w:pPr>
      <w:r w:rsidRPr="008868B2">
        <w:rPr>
          <w:rFonts w:ascii="Arial" w:hAnsi="Arial" w:cs="Arial"/>
          <w:szCs w:val="22"/>
        </w:rPr>
        <w:t>B. Distance Freestyle Exception Only:  In the Meet Referees discretion, Time Trials for the 800yard / 1000yard / 1500meter / 1650yard distance freestyle events may be swum in the open lanes of the slowest heats during the normally scheduled morning, afternoon or evening session where those events are offered.  Additional heats during the normally scheduled sessions shall not be created to accommodate distance freestyle time trial swimmers.  All other time trial events must be conducted following the conclusion of the normally scheduled sessions.</w:t>
      </w:r>
    </w:p>
    <w:p w:rsidR="003E6F0F" w:rsidRPr="00A02C99" w:rsidRDefault="003E6F0F" w:rsidP="003E6F0F">
      <w:pPr>
        <w:spacing w:before="120"/>
        <w:rPr>
          <w:rFonts w:ascii="Arial" w:hAnsi="Arial" w:cs="Arial"/>
          <w:b/>
          <w:i/>
        </w:rPr>
      </w:pPr>
      <w:r w:rsidRPr="00C34F78">
        <w:rPr>
          <w:rFonts w:ascii="Arial" w:hAnsi="Arial" w:cs="Arial"/>
          <w:b/>
          <w:i/>
        </w:rPr>
        <w:t>7.  Entry Fees:</w:t>
      </w:r>
      <w:r>
        <w:rPr>
          <w:rFonts w:ascii="Arial" w:hAnsi="Arial" w:cs="Arial"/>
          <w:b/>
          <w:i/>
        </w:rPr>
        <w:t xml:space="preserve">  </w:t>
      </w:r>
      <w:r w:rsidRPr="008868B2">
        <w:rPr>
          <w:rFonts w:ascii="Arial" w:hAnsi="Arial" w:cs="Arial"/>
          <w:szCs w:val="22"/>
        </w:rPr>
        <w:t>Entries fees for Time Trial events must be stated in the meet announcement and comply with Rule 4 O.</w:t>
      </w:r>
    </w:p>
    <w:p w:rsidR="00661605" w:rsidRPr="00B66A99" w:rsidRDefault="00212A75" w:rsidP="00661605">
      <w:pPr>
        <w:spacing w:before="120" w:after="120"/>
        <w:jc w:val="center"/>
        <w:rPr>
          <w:ins w:id="628" w:author="Jan" w:date="2014-07-13T21:24:00Z"/>
          <w:rFonts w:asciiTheme="minorHAnsi" w:hAnsiTheme="minorHAnsi" w:cstheme="minorHAnsi"/>
          <w:b/>
        </w:rPr>
      </w:pPr>
      <w:r w:rsidRPr="00212A75">
        <w:rPr>
          <w:rFonts w:asciiTheme="minorHAnsi" w:hAnsiTheme="minorHAnsi" w:cstheme="minorHAnsi"/>
          <w:b/>
          <w:dstrike/>
        </w:rPr>
        <w:t>R.</w:t>
      </w:r>
      <w:r>
        <w:rPr>
          <w:rFonts w:asciiTheme="minorHAnsi" w:hAnsiTheme="minorHAnsi" w:cstheme="minorHAnsi"/>
          <w:b/>
        </w:rPr>
        <w:t xml:space="preserve"> </w:t>
      </w:r>
      <w:ins w:id="629" w:author="Jan" w:date="2014-07-13T21:24:00Z">
        <w:r w:rsidR="00661605">
          <w:rPr>
            <w:rFonts w:asciiTheme="minorHAnsi" w:hAnsiTheme="minorHAnsi" w:cstheme="minorHAnsi"/>
            <w:b/>
          </w:rPr>
          <w:t>G. Scoring and</w:t>
        </w:r>
        <w:r w:rsidR="00661605" w:rsidRPr="00B66A99">
          <w:rPr>
            <w:rFonts w:asciiTheme="minorHAnsi" w:hAnsiTheme="minorHAnsi" w:cstheme="minorHAnsi"/>
            <w:b/>
          </w:rPr>
          <w:t xml:space="preserve"> </w:t>
        </w:r>
      </w:ins>
      <w:r>
        <w:rPr>
          <w:rFonts w:asciiTheme="minorHAnsi" w:hAnsiTheme="minorHAnsi" w:cstheme="minorHAnsi"/>
          <w:b/>
        </w:rPr>
        <w:t>Awards</w:t>
      </w:r>
    </w:p>
    <w:p w:rsidR="00531AAF" w:rsidRPr="00212A75" w:rsidRDefault="00212A75">
      <w:pPr>
        <w:pStyle w:val="BodyText"/>
        <w:rPr>
          <w:ins w:id="630" w:author="Jan" w:date="2014-07-13T20:26:00Z"/>
          <w:rFonts w:cs="Arial"/>
          <w:szCs w:val="22"/>
        </w:rPr>
        <w:pPrChange w:id="631" w:author="Jan" w:date="2014-07-13T21:28:00Z">
          <w:pPr>
            <w:spacing w:before="240"/>
            <w:jc w:val="center"/>
          </w:pPr>
        </w:pPrChange>
      </w:pPr>
      <w:r w:rsidRPr="008868B2">
        <w:rPr>
          <w:rFonts w:cs="Arial"/>
          <w:szCs w:val="22"/>
        </w:rPr>
        <w:t xml:space="preserve">Awards will be given for the top sixteen (16) individual finishers in individual events.  Awards will be given for the top eight (8) finishers in relay events. Individual high point awards will be awarded for the top three (3) finishers in each age group-male and female. An overall (Combined Men’s and </w:t>
      </w:r>
      <w:r>
        <w:rPr>
          <w:rFonts w:cs="Arial"/>
          <w:szCs w:val="22"/>
        </w:rPr>
        <w:t>Wome</w:t>
      </w:r>
      <w:r w:rsidRPr="008868B2">
        <w:rPr>
          <w:rFonts w:cs="Arial"/>
          <w:szCs w:val="22"/>
        </w:rPr>
        <w:t>n’s) Team State Champion and a runner up (Combined Men’s and Women’s) trophy will be given. A separate Team Men’s and Team Women’s Championship Trophy will be given. Awards for the State Championship Meets are secured through the Programs Operations Division of MS and paid for by MS.</w:t>
      </w:r>
      <w:moveToRangeEnd w:id="625"/>
    </w:p>
    <w:p w:rsidR="00BF5CFB" w:rsidRPr="00E7242D" w:rsidRDefault="00BF5CFB" w:rsidP="00BF5CFB">
      <w:pPr>
        <w:spacing w:before="240"/>
        <w:jc w:val="center"/>
        <w:rPr>
          <w:rFonts w:asciiTheme="minorHAnsi" w:hAnsiTheme="minorHAnsi" w:cstheme="minorHAnsi"/>
          <w:b/>
        </w:rPr>
      </w:pPr>
      <w:del w:id="632" w:author="Jan" w:date="2014-07-13T21:29:00Z">
        <w:r w:rsidRPr="00E7242D" w:rsidDel="00212A75">
          <w:rPr>
            <w:rFonts w:asciiTheme="minorHAnsi" w:hAnsiTheme="minorHAnsi" w:cstheme="minorHAnsi"/>
            <w:b/>
          </w:rPr>
          <w:delText>F.</w:delText>
        </w:r>
      </w:del>
      <w:ins w:id="633" w:author="Jan" w:date="2014-07-13T21:29:00Z">
        <w:r w:rsidR="00212A75">
          <w:rPr>
            <w:rFonts w:asciiTheme="minorHAnsi" w:hAnsiTheme="minorHAnsi" w:cstheme="minorHAnsi"/>
            <w:b/>
          </w:rPr>
          <w:t>H.</w:t>
        </w:r>
      </w:ins>
      <w:r w:rsidRPr="00E7242D">
        <w:rPr>
          <w:rFonts w:asciiTheme="minorHAnsi" w:hAnsiTheme="minorHAnsi" w:cstheme="minorHAnsi"/>
          <w:b/>
        </w:rPr>
        <w:t xml:space="preserve"> Entry Times</w:t>
      </w:r>
      <w:bookmarkEnd w:id="617"/>
      <w:bookmarkEnd w:id="618"/>
    </w:p>
    <w:p w:rsidR="00BF5CFB" w:rsidRPr="008868B2" w:rsidRDefault="00BF5CFB" w:rsidP="00BF5CFB">
      <w:pPr>
        <w:pStyle w:val="BodyText"/>
        <w:spacing w:before="240"/>
        <w:rPr>
          <w:rFonts w:cs="Arial"/>
          <w:b/>
          <w:szCs w:val="22"/>
        </w:rPr>
      </w:pPr>
      <w:r w:rsidRPr="008868B2">
        <w:rPr>
          <w:rFonts w:cs="Arial"/>
          <w:szCs w:val="22"/>
        </w:rPr>
        <w:t>Entry times for individual and relay events shall (a) be achieved during the qualifying period (b) be submitted to the hundredths of a second and (c) be the fastest achieved time by the swimmer/relay during the qualifying period. Exception for individual Timed Finals Events: A swimmer, if entered in two or more events on (1) the day of the 500 Free or 400 IM at the 12 and Under State Short Course Championships or (2) the day of the 1000 Free or the 1650 Free at the 13/14 and Open Short Course State Championships or (3) the day of the 1500 meter Free at the Long Course State Championships, may enter at his/her fastest time or at the time standard, in his/her discretion.</w:t>
      </w:r>
    </w:p>
    <w:p w:rsidR="00BF5CFB" w:rsidRPr="00E7242D" w:rsidDel="00212A75" w:rsidRDefault="00BF5CFB" w:rsidP="00BF5CFB">
      <w:pPr>
        <w:spacing w:before="240"/>
        <w:jc w:val="center"/>
        <w:rPr>
          <w:del w:id="634" w:author="Jan" w:date="2014-07-13T21:30:00Z"/>
          <w:rFonts w:asciiTheme="minorHAnsi" w:hAnsiTheme="minorHAnsi" w:cstheme="minorHAnsi"/>
          <w:b/>
        </w:rPr>
      </w:pPr>
      <w:bookmarkStart w:id="635" w:name="_Toc82313644"/>
      <w:bookmarkStart w:id="636" w:name="_Toc298441298"/>
      <w:del w:id="637" w:author="Jan" w:date="2014-07-13T21:30:00Z">
        <w:r w:rsidRPr="00E7242D" w:rsidDel="00212A75">
          <w:rPr>
            <w:rFonts w:asciiTheme="minorHAnsi" w:hAnsiTheme="minorHAnsi" w:cstheme="minorHAnsi"/>
            <w:b/>
          </w:rPr>
          <w:delText xml:space="preserve">G. Time </w:delText>
        </w:r>
        <w:commentRangeStart w:id="638"/>
        <w:r w:rsidRPr="00E7242D" w:rsidDel="00212A75">
          <w:rPr>
            <w:rFonts w:asciiTheme="minorHAnsi" w:hAnsiTheme="minorHAnsi" w:cstheme="minorHAnsi"/>
            <w:b/>
          </w:rPr>
          <w:delText>conversions</w:delText>
        </w:r>
      </w:del>
      <w:bookmarkEnd w:id="635"/>
      <w:bookmarkEnd w:id="636"/>
      <w:commentRangeEnd w:id="638"/>
      <w:r w:rsidR="00356181">
        <w:rPr>
          <w:rStyle w:val="CommentReference"/>
        </w:rPr>
        <w:commentReference w:id="638"/>
      </w:r>
    </w:p>
    <w:p w:rsidR="00BF5CFB" w:rsidRPr="008868B2" w:rsidDel="00212A75" w:rsidRDefault="00BF5CFB" w:rsidP="00BF5CFB">
      <w:pPr>
        <w:pStyle w:val="BodyText"/>
        <w:spacing w:before="240"/>
        <w:rPr>
          <w:del w:id="639" w:author="Jan" w:date="2014-07-13T21:30:00Z"/>
          <w:rFonts w:cs="Arial"/>
          <w:szCs w:val="22"/>
        </w:rPr>
      </w:pPr>
      <w:del w:id="640" w:author="Jan" w:date="2014-07-13T21:30:00Z">
        <w:r w:rsidRPr="008868B2" w:rsidDel="00212A75">
          <w:rPr>
            <w:rFonts w:cs="Arial"/>
            <w:szCs w:val="22"/>
          </w:rPr>
          <w:lastRenderedPageBreak/>
          <w:delText>Time conversions are not permitted to establish an entry time. Actual times must be used except when entering as an automatic qualifier (which enter at the cut).</w:delText>
        </w:r>
      </w:del>
    </w:p>
    <w:p w:rsidR="00BF5CFB" w:rsidRPr="00E7242D" w:rsidRDefault="00BF5CFB" w:rsidP="00BF5CFB">
      <w:pPr>
        <w:spacing w:before="120" w:after="120"/>
        <w:jc w:val="center"/>
        <w:rPr>
          <w:rFonts w:asciiTheme="minorHAnsi" w:hAnsiTheme="minorHAnsi" w:cstheme="minorHAnsi"/>
          <w:b/>
        </w:rPr>
      </w:pPr>
      <w:bookmarkStart w:id="641" w:name="_Toc82313645"/>
      <w:bookmarkStart w:id="642" w:name="_Toc298441299"/>
      <w:del w:id="643" w:author="Jan" w:date="2014-07-13T21:30:00Z">
        <w:r w:rsidRPr="00E7242D" w:rsidDel="00212A75">
          <w:rPr>
            <w:rFonts w:asciiTheme="minorHAnsi" w:hAnsiTheme="minorHAnsi" w:cstheme="minorHAnsi"/>
            <w:b/>
          </w:rPr>
          <w:delText>H.</w:delText>
        </w:r>
      </w:del>
      <w:ins w:id="644" w:author="Jan" w:date="2014-07-13T21:30:00Z">
        <w:r w:rsidR="00212A75">
          <w:rPr>
            <w:rFonts w:asciiTheme="minorHAnsi" w:hAnsiTheme="minorHAnsi" w:cstheme="minorHAnsi"/>
            <w:b/>
          </w:rPr>
          <w:t xml:space="preserve"> I.</w:t>
        </w:r>
      </w:ins>
      <w:r w:rsidRPr="00E7242D">
        <w:rPr>
          <w:rFonts w:asciiTheme="minorHAnsi" w:hAnsiTheme="minorHAnsi" w:cstheme="minorHAnsi"/>
          <w:b/>
        </w:rPr>
        <w:t xml:space="preserve"> Age Groups</w:t>
      </w:r>
      <w:bookmarkEnd w:id="641"/>
      <w:bookmarkEnd w:id="642"/>
    </w:p>
    <w:p w:rsidR="00BF5CFB" w:rsidRPr="008868B2" w:rsidRDefault="00BF5CFB" w:rsidP="00BF5CFB">
      <w:pPr>
        <w:pStyle w:val="BodyText"/>
        <w:rPr>
          <w:rFonts w:cs="Arial"/>
          <w:szCs w:val="22"/>
        </w:rPr>
      </w:pPr>
      <w:r w:rsidRPr="008868B2">
        <w:rPr>
          <w:rFonts w:cs="Arial"/>
          <w:szCs w:val="22"/>
        </w:rPr>
        <w:t>The following age groups will be used in the respective State Championship Meets for both male and female swimmers:</w:t>
      </w:r>
    </w:p>
    <w:p w:rsidR="00BF5CFB" w:rsidRPr="008868B2" w:rsidRDefault="00BF5CFB" w:rsidP="00BF5CFB">
      <w:pPr>
        <w:pStyle w:val="BodyText"/>
        <w:rPr>
          <w:rFonts w:cs="Arial"/>
          <w:szCs w:val="22"/>
        </w:rPr>
      </w:pPr>
      <w:r w:rsidRPr="008868B2">
        <w:rPr>
          <w:rFonts w:cs="Arial"/>
          <w:szCs w:val="22"/>
        </w:rPr>
        <w:t>1: 12 and Under Short Course: 10 &amp; Under, 11 and 12</w:t>
      </w:r>
    </w:p>
    <w:p w:rsidR="00BF5CFB" w:rsidRPr="008868B2" w:rsidRDefault="00BF5CFB" w:rsidP="00BF5CFB">
      <w:pPr>
        <w:pStyle w:val="BodyText"/>
        <w:rPr>
          <w:rFonts w:cs="Arial"/>
          <w:szCs w:val="22"/>
        </w:rPr>
      </w:pPr>
      <w:r w:rsidRPr="008868B2">
        <w:rPr>
          <w:rFonts w:cs="Arial"/>
          <w:szCs w:val="22"/>
        </w:rPr>
        <w:t>2: 13 and Over Short Course: 13 &amp; 14, Open</w:t>
      </w:r>
    </w:p>
    <w:p w:rsidR="00BF5CFB" w:rsidRDefault="00BF5CFB" w:rsidP="00BF5CFB">
      <w:pPr>
        <w:pStyle w:val="BodyText"/>
        <w:rPr>
          <w:rFonts w:cs="Arial"/>
          <w:szCs w:val="22"/>
        </w:rPr>
      </w:pPr>
      <w:r w:rsidRPr="008868B2">
        <w:rPr>
          <w:rFonts w:cs="Arial"/>
          <w:szCs w:val="22"/>
        </w:rPr>
        <w:t xml:space="preserve">3: </w:t>
      </w:r>
      <w:del w:id="645" w:author="Jan" w:date="2014-07-13T21:31:00Z">
        <w:r w:rsidDel="00212A75">
          <w:rPr>
            <w:rFonts w:cs="Arial"/>
            <w:szCs w:val="22"/>
          </w:rPr>
          <w:delText>14 and Under</w:delText>
        </w:r>
      </w:del>
      <w:ins w:id="646" w:author="Jan" w:date="2014-07-13T21:31:00Z">
        <w:r w:rsidR="00212A75">
          <w:rPr>
            <w:rFonts w:cs="Arial"/>
            <w:szCs w:val="22"/>
          </w:rPr>
          <w:t>12 and Under</w:t>
        </w:r>
      </w:ins>
      <w:r>
        <w:rPr>
          <w:rFonts w:cs="Arial"/>
          <w:szCs w:val="22"/>
        </w:rPr>
        <w:t xml:space="preserve"> </w:t>
      </w:r>
      <w:r w:rsidRPr="008868B2">
        <w:rPr>
          <w:rFonts w:cs="Arial"/>
          <w:szCs w:val="22"/>
        </w:rPr>
        <w:t>Long Course: 10 &amp; Under</w:t>
      </w:r>
      <w:del w:id="647" w:author="Jan" w:date="2014-07-13T21:32:00Z">
        <w:r w:rsidDel="00212A75">
          <w:rPr>
            <w:rFonts w:cs="Arial"/>
            <w:szCs w:val="22"/>
          </w:rPr>
          <w:delText xml:space="preserve"> (TF)</w:delText>
        </w:r>
      </w:del>
      <w:r w:rsidRPr="008868B2">
        <w:rPr>
          <w:rFonts w:cs="Arial"/>
          <w:szCs w:val="22"/>
        </w:rPr>
        <w:t>, 11 and 12</w:t>
      </w:r>
      <w:r>
        <w:rPr>
          <w:rFonts w:cs="Arial"/>
          <w:szCs w:val="22"/>
        </w:rPr>
        <w:t xml:space="preserve"> </w:t>
      </w:r>
      <w:del w:id="648" w:author="Jan" w:date="2014-07-13T21:32:00Z">
        <w:r w:rsidDel="00212A75">
          <w:rPr>
            <w:rFonts w:cs="Arial"/>
            <w:szCs w:val="22"/>
          </w:rPr>
          <w:delText>and</w:delText>
        </w:r>
        <w:r w:rsidRPr="008868B2" w:rsidDel="00212A75">
          <w:rPr>
            <w:rFonts w:cs="Arial"/>
            <w:szCs w:val="22"/>
          </w:rPr>
          <w:delText xml:space="preserve"> 13 &amp; 14</w:delText>
        </w:r>
      </w:del>
    </w:p>
    <w:p w:rsidR="00BF5CFB" w:rsidRDefault="00BF5CFB" w:rsidP="00BF5CFB">
      <w:pPr>
        <w:pStyle w:val="BodyText"/>
        <w:rPr>
          <w:rFonts w:cs="Arial"/>
          <w:szCs w:val="22"/>
        </w:rPr>
      </w:pPr>
      <w:r>
        <w:rPr>
          <w:rFonts w:cs="Arial"/>
          <w:szCs w:val="22"/>
        </w:rPr>
        <w:t xml:space="preserve">4. </w:t>
      </w:r>
      <w:ins w:id="649" w:author="Jan" w:date="2014-07-13T21:32:00Z">
        <w:r w:rsidR="00212A75">
          <w:rPr>
            <w:rFonts w:cs="Arial"/>
            <w:szCs w:val="22"/>
          </w:rPr>
          <w:t xml:space="preserve">13 and Over and </w:t>
        </w:r>
      </w:ins>
      <w:r>
        <w:rPr>
          <w:rFonts w:cs="Arial"/>
          <w:szCs w:val="22"/>
        </w:rPr>
        <w:t>Open Senior Long Course:  Open (P/F)</w:t>
      </w:r>
    </w:p>
    <w:p w:rsidR="00BF5CFB" w:rsidRDefault="00BF5CFB" w:rsidP="00BF5CFB">
      <w:pPr>
        <w:pStyle w:val="BodyText"/>
        <w:spacing w:before="240"/>
        <w:rPr>
          <w:rFonts w:cs="Arial"/>
          <w:szCs w:val="22"/>
        </w:rPr>
      </w:pPr>
      <w:r>
        <w:rPr>
          <w:rFonts w:cs="Arial"/>
          <w:szCs w:val="22"/>
        </w:rPr>
        <w:t xml:space="preserve">Each Long Course State Championship Meet will be run as a three-day meet with the order of events and specification as to whether the </w:t>
      </w:r>
      <w:ins w:id="650" w:author="Jan" w:date="2014-07-13T21:33:00Z">
        <w:r w:rsidR="00212A75">
          <w:rPr>
            <w:rFonts w:cs="Arial"/>
            <w:szCs w:val="22"/>
          </w:rPr>
          <w:t xml:space="preserve">10 and Under, </w:t>
        </w:r>
      </w:ins>
      <w:r>
        <w:rPr>
          <w:rFonts w:cs="Arial"/>
          <w:szCs w:val="22"/>
        </w:rPr>
        <w:t xml:space="preserve">11-12 and 13-14 age groups will swim timed finals (TF) or prelim finals (P/F) to be determined by the Technical Committee. </w:t>
      </w:r>
    </w:p>
    <w:p w:rsidR="00BF5CFB" w:rsidRPr="008868B2" w:rsidRDefault="00BF5CFB" w:rsidP="00BF5CFB">
      <w:pPr>
        <w:pStyle w:val="BodyText"/>
        <w:spacing w:before="240"/>
        <w:rPr>
          <w:rFonts w:cs="Arial"/>
          <w:szCs w:val="22"/>
        </w:rPr>
      </w:pPr>
      <w:r>
        <w:rPr>
          <w:rFonts w:cs="Arial"/>
          <w:szCs w:val="22"/>
        </w:rPr>
        <w:t>For the Long Course State Championship Meets, it is recommended to have the 14 and Under Age Group meet on the same weekend as our current state championship (usually one week ahead of the Central Zone Age Group Meet) and the Open Senior Meet prior to Sectionals, Junior Nationals and Senior Nationals.  Each meet will receive $6,000.00 from MS to help offset pool rental, along with awards and the administrative official being paid by MS.</w:t>
      </w:r>
    </w:p>
    <w:p w:rsidR="00BF5CFB" w:rsidRPr="00E7242D" w:rsidRDefault="00BF5CFB" w:rsidP="00BF5CFB">
      <w:pPr>
        <w:spacing w:before="120" w:after="120"/>
        <w:jc w:val="center"/>
        <w:rPr>
          <w:rFonts w:asciiTheme="minorHAnsi" w:hAnsiTheme="minorHAnsi" w:cstheme="minorHAnsi"/>
          <w:b/>
        </w:rPr>
      </w:pPr>
      <w:bookmarkStart w:id="651" w:name="_Toc82313646"/>
      <w:bookmarkStart w:id="652" w:name="_Toc298441300"/>
      <w:del w:id="653" w:author="Jan" w:date="2014-07-13T21:35:00Z">
        <w:r w:rsidRPr="00E7242D" w:rsidDel="00E201E7">
          <w:rPr>
            <w:rFonts w:asciiTheme="minorHAnsi" w:hAnsiTheme="minorHAnsi" w:cstheme="minorHAnsi"/>
            <w:b/>
          </w:rPr>
          <w:delText>I.</w:delText>
        </w:r>
      </w:del>
      <w:ins w:id="654" w:author="Jan" w:date="2014-07-13T21:35:00Z">
        <w:r w:rsidR="00E201E7">
          <w:rPr>
            <w:rFonts w:asciiTheme="minorHAnsi" w:hAnsiTheme="minorHAnsi" w:cstheme="minorHAnsi"/>
            <w:b/>
          </w:rPr>
          <w:t xml:space="preserve"> J.</w:t>
        </w:r>
      </w:ins>
      <w:r w:rsidRPr="00E7242D">
        <w:rPr>
          <w:rFonts w:asciiTheme="minorHAnsi" w:hAnsiTheme="minorHAnsi" w:cstheme="minorHAnsi"/>
          <w:b/>
        </w:rPr>
        <w:t xml:space="preserve"> Individual / Relay Events Offered</w:t>
      </w:r>
      <w:bookmarkEnd w:id="651"/>
      <w:bookmarkEnd w:id="652"/>
    </w:p>
    <w:p w:rsidR="00BF5CFB" w:rsidRPr="008868B2" w:rsidRDefault="00BF5CFB" w:rsidP="00BF5CFB">
      <w:pPr>
        <w:pStyle w:val="BodyText"/>
        <w:rPr>
          <w:rFonts w:cs="Arial"/>
          <w:szCs w:val="22"/>
        </w:rPr>
      </w:pPr>
      <w:r w:rsidRPr="008868B2">
        <w:rPr>
          <w:rFonts w:cs="Arial"/>
          <w:szCs w:val="22"/>
        </w:rPr>
        <w:t>All Michigan LSC individual and relay events in the above specified age groups that have established time standards are offered.</w:t>
      </w:r>
      <w:r>
        <w:rPr>
          <w:rFonts w:cs="Arial"/>
          <w:szCs w:val="22"/>
        </w:rPr>
        <w:t xml:space="preserve">  However, all 800/1000’s and 1500/1650’s at the State Championship Meets will be swum together, fastest to slowest alternating heats by gender. The computer will separate the 13-14 and Open age groups for awards and scoring after the completion of the event.  Swimmers will need to consult the heat sheet posted on deck for heat and lane assignments.</w:t>
      </w:r>
    </w:p>
    <w:p w:rsidR="00BF5CFB" w:rsidRPr="00E7242D" w:rsidRDefault="00BF5CFB" w:rsidP="00BF5CFB">
      <w:pPr>
        <w:spacing w:after="120"/>
        <w:jc w:val="center"/>
        <w:rPr>
          <w:rFonts w:asciiTheme="minorHAnsi" w:hAnsiTheme="minorHAnsi" w:cstheme="minorHAnsi"/>
          <w:b/>
        </w:rPr>
      </w:pPr>
      <w:bookmarkStart w:id="655" w:name="_Toc82313647"/>
      <w:bookmarkStart w:id="656" w:name="_Toc298441301"/>
      <w:del w:id="657" w:author="Jan" w:date="2014-07-13T21:36:00Z">
        <w:r w:rsidRPr="00E7242D" w:rsidDel="00E201E7">
          <w:rPr>
            <w:rFonts w:asciiTheme="minorHAnsi" w:hAnsiTheme="minorHAnsi" w:cstheme="minorHAnsi"/>
            <w:b/>
          </w:rPr>
          <w:delText>J.</w:delText>
        </w:r>
      </w:del>
      <w:ins w:id="658" w:author="Jan" w:date="2014-07-13T21:36:00Z">
        <w:r w:rsidR="00E201E7">
          <w:rPr>
            <w:rFonts w:asciiTheme="minorHAnsi" w:hAnsiTheme="minorHAnsi" w:cstheme="minorHAnsi"/>
            <w:b/>
          </w:rPr>
          <w:t xml:space="preserve"> K.</w:t>
        </w:r>
      </w:ins>
      <w:r w:rsidRPr="00E7242D">
        <w:rPr>
          <w:rFonts w:asciiTheme="minorHAnsi" w:hAnsiTheme="minorHAnsi" w:cstheme="minorHAnsi"/>
          <w:b/>
        </w:rPr>
        <w:t xml:space="preserve"> Proof of Individual Entry Times</w:t>
      </w:r>
      <w:bookmarkEnd w:id="655"/>
      <w:bookmarkEnd w:id="656"/>
    </w:p>
    <w:p w:rsidR="00BF5CFB" w:rsidRPr="008868B2" w:rsidRDefault="00BF5CFB" w:rsidP="00BF5CFB">
      <w:pPr>
        <w:pStyle w:val="BodyText"/>
        <w:rPr>
          <w:rFonts w:cs="Arial"/>
          <w:szCs w:val="22"/>
        </w:rPr>
      </w:pPr>
      <w:r w:rsidRPr="008868B2">
        <w:rPr>
          <w:rFonts w:cs="Arial"/>
          <w:szCs w:val="22"/>
        </w:rPr>
        <w:t xml:space="preserve">1.  </w:t>
      </w:r>
      <w:r>
        <w:rPr>
          <w:rFonts w:cs="Arial"/>
          <w:szCs w:val="22"/>
        </w:rPr>
        <w:t xml:space="preserve">DEFINITION:  These are “proof of time” meets.  This means that all submitted entry times must be </w:t>
      </w:r>
      <w:proofErr w:type="gramStart"/>
      <w:r>
        <w:rPr>
          <w:rFonts w:cs="Arial"/>
          <w:szCs w:val="22"/>
        </w:rPr>
        <w:t>proven/verified</w:t>
      </w:r>
      <w:proofErr w:type="gramEnd"/>
      <w:r>
        <w:rPr>
          <w:rFonts w:cs="Arial"/>
          <w:szCs w:val="22"/>
        </w:rPr>
        <w:t xml:space="preserve"> by a specific point in time or the entry will be scratched.  If an entry time is not pre-proven/verified the swimmer will be scratched from the event and the MS Office will notify the club’s entry chair via the email address stated on the entry file of the rejected entry.  Once the entry is rejected, no proof of time will be accepted and the swimmer is out of the event.  Refunds will not be issued for failure to supply a proof of time.</w:t>
      </w:r>
    </w:p>
    <w:p w:rsidR="00BF5CFB" w:rsidRDefault="00BF5CFB" w:rsidP="00BF5CFB">
      <w:pPr>
        <w:pStyle w:val="BodyText"/>
        <w:spacing w:before="240"/>
        <w:rPr>
          <w:rFonts w:cs="Arial"/>
          <w:szCs w:val="22"/>
        </w:rPr>
      </w:pPr>
      <w:r w:rsidRPr="008868B2">
        <w:rPr>
          <w:rFonts w:cs="Arial"/>
          <w:szCs w:val="22"/>
        </w:rPr>
        <w:t xml:space="preserve">2.  </w:t>
      </w:r>
      <w:r>
        <w:rPr>
          <w:rFonts w:cs="Arial"/>
          <w:szCs w:val="22"/>
        </w:rPr>
        <w:t xml:space="preserve">ACCEPTABLE MEETS USED FOR PROOF:  </w:t>
      </w:r>
      <w:r w:rsidRPr="008868B2">
        <w:rPr>
          <w:rFonts w:cs="Arial"/>
          <w:szCs w:val="22"/>
        </w:rPr>
        <w:t xml:space="preserve">For State Meet qualifying proof of times, MS will accept all times from </w:t>
      </w:r>
      <w:r>
        <w:rPr>
          <w:rFonts w:cs="Arial"/>
          <w:szCs w:val="22"/>
        </w:rPr>
        <w:t xml:space="preserve">any </w:t>
      </w:r>
      <w:r w:rsidRPr="008868B2">
        <w:rPr>
          <w:rFonts w:cs="Arial"/>
          <w:szCs w:val="22"/>
        </w:rPr>
        <w:t>USA Swimming Sancti</w:t>
      </w:r>
      <w:r>
        <w:rPr>
          <w:rFonts w:cs="Arial"/>
          <w:szCs w:val="22"/>
        </w:rPr>
        <w:t>oned, Observed or Approved Meet.  . MS will also accept all times from meets Sanctioned by National Governing Bodies to include College, High School, Masters, YMCA and foreign meets approved by FINA, that are run on approved meet management software and within the qualifying period.</w:t>
      </w:r>
    </w:p>
    <w:p w:rsidR="00BF5CFB" w:rsidRPr="008868B2" w:rsidRDefault="00BF5CFB" w:rsidP="00BF5CFB">
      <w:pPr>
        <w:pStyle w:val="BodyText"/>
        <w:spacing w:before="240"/>
        <w:rPr>
          <w:rFonts w:cs="Arial"/>
          <w:szCs w:val="22"/>
        </w:rPr>
      </w:pPr>
      <w:r>
        <w:rPr>
          <w:rFonts w:cs="Arial"/>
          <w:szCs w:val="22"/>
        </w:rPr>
        <w:t xml:space="preserve">3.  CONTENTS OF SWIMS DATABASE:  The SWIMS database maintained by USA Swimming contains results of all Sanctioned, Approved and Observed meets held in the USA and certain other International Meets.  If the time is in SWIMS it may be viewed from the USA Swimming website by selecting </w:t>
      </w:r>
      <w:r w:rsidRPr="0014584E">
        <w:rPr>
          <w:rFonts w:cs="Arial"/>
          <w:b/>
          <w:szCs w:val="22"/>
        </w:rPr>
        <w:t>Times &amp; Teams &gt; Times Search &gt; Individual Times Search</w:t>
      </w:r>
      <w:r>
        <w:rPr>
          <w:rFonts w:cs="Arial"/>
          <w:szCs w:val="22"/>
        </w:rPr>
        <w:t xml:space="preserve"> and running a search using the athlete name.</w:t>
      </w:r>
    </w:p>
    <w:p w:rsidR="00BF5CFB" w:rsidRPr="008868B2" w:rsidRDefault="00BF5CFB" w:rsidP="00BF5CFB">
      <w:pPr>
        <w:pStyle w:val="BodyText"/>
        <w:spacing w:before="240"/>
        <w:rPr>
          <w:rFonts w:cs="Arial"/>
          <w:szCs w:val="22"/>
        </w:rPr>
      </w:pPr>
      <w:r>
        <w:rPr>
          <w:rFonts w:cs="Arial"/>
          <w:szCs w:val="22"/>
        </w:rPr>
        <w:t>4</w:t>
      </w:r>
      <w:r w:rsidRPr="008868B2">
        <w:rPr>
          <w:rFonts w:cs="Arial"/>
          <w:szCs w:val="22"/>
        </w:rPr>
        <w:t xml:space="preserve">.  </w:t>
      </w:r>
      <w:r>
        <w:rPr>
          <w:rFonts w:cs="Arial"/>
          <w:szCs w:val="22"/>
        </w:rPr>
        <w:t xml:space="preserve">PROVEN vs. UNPROVEN TIMES:  Times in the SWIMS database are proven times and do not require any further proof.  If a time does not </w:t>
      </w:r>
      <w:proofErr w:type="spellStart"/>
      <w:r>
        <w:rPr>
          <w:rFonts w:cs="Arial"/>
          <w:szCs w:val="22"/>
        </w:rPr>
        <w:t>apear</w:t>
      </w:r>
      <w:proofErr w:type="spellEnd"/>
      <w:r>
        <w:rPr>
          <w:rFonts w:cs="Arial"/>
          <w:szCs w:val="22"/>
        </w:rPr>
        <w:t xml:space="preserve"> in OME, it is NOT a proven time.  If the OME user chooses to enter a custom time by using the Override Times </w:t>
      </w:r>
      <w:proofErr w:type="gramStart"/>
      <w:r>
        <w:rPr>
          <w:rFonts w:cs="Arial"/>
          <w:szCs w:val="22"/>
        </w:rPr>
        <w:t>entry function</w:t>
      </w:r>
      <w:proofErr w:type="gramEnd"/>
      <w:r>
        <w:rPr>
          <w:rFonts w:cs="Arial"/>
          <w:szCs w:val="22"/>
        </w:rPr>
        <w:t xml:space="preserve"> to enter the meet with an unproven time they must send a proof of time to the MS Office (see paragraph #5 below for acceptable proof of time criteria).</w:t>
      </w:r>
    </w:p>
    <w:p w:rsidR="00BF5CFB" w:rsidRPr="008868B2" w:rsidRDefault="00BF5CFB" w:rsidP="00BF5CFB">
      <w:pPr>
        <w:pStyle w:val="BodyText"/>
        <w:spacing w:before="240"/>
        <w:rPr>
          <w:rFonts w:cs="Arial"/>
          <w:szCs w:val="22"/>
        </w:rPr>
      </w:pPr>
      <w:r>
        <w:rPr>
          <w:rFonts w:cs="Arial"/>
          <w:szCs w:val="22"/>
        </w:rPr>
        <w:lastRenderedPageBreak/>
        <w:t>5</w:t>
      </w:r>
      <w:r w:rsidRPr="008868B2">
        <w:rPr>
          <w:rFonts w:cs="Arial"/>
          <w:szCs w:val="22"/>
        </w:rPr>
        <w:t xml:space="preserve"> ACCEPTABLE</w:t>
      </w:r>
      <w:r>
        <w:rPr>
          <w:rFonts w:cs="Arial"/>
          <w:szCs w:val="22"/>
        </w:rPr>
        <w:t xml:space="preserve"> PROOFS:  Proof of time must be in accordance with the type of time entered (LCM, SCY or SCM).  Acceptable proofs include printed meet results which clearly identify the meet host, the location of the meet and the date the meet was held (swim date must be on or after January 1, (prior year)) as well as the name of the event and the names, clubs and times of other swimmers in the event.  The preferred proof is a locked backup of the meet results using any electronic meet management software approved by USA Swimming, Inc.  Results files exported from Team Manager will work but are NOT preferred.  Computer printed award labels, time cards signed by a meet referee and similar items are not acceptable for proof purposes.</w:t>
      </w:r>
    </w:p>
    <w:p w:rsidR="00BF5CFB" w:rsidRDefault="00BF5CFB" w:rsidP="00BF5CFB">
      <w:pPr>
        <w:pStyle w:val="BodyText"/>
        <w:spacing w:before="240"/>
        <w:rPr>
          <w:rFonts w:cs="Arial"/>
          <w:szCs w:val="22"/>
        </w:rPr>
      </w:pPr>
      <w:r>
        <w:rPr>
          <w:rFonts w:cs="Arial"/>
          <w:szCs w:val="22"/>
        </w:rPr>
        <w:t>6. MEET ENTRY REPORTS:    To simplify the process, coaches / entry chairs should also include a Meet Entry Report from Team Manager or Team Unify.  This report will include the names and dates of the meets where the swimmers achieved the entry times for this meet.  Times from relay leadoffs and splits from individual events which are being submitted as entry times should be noted on this form or in the accompanying e-mail.  See the ‘help’ section in the software being used for instructions on creating the Meet Entry Report with its associated proof of time.</w:t>
      </w:r>
    </w:p>
    <w:p w:rsidR="00BF5CFB" w:rsidRDefault="00BF5CFB" w:rsidP="00BF5CFB">
      <w:pPr>
        <w:pStyle w:val="BodyText"/>
        <w:spacing w:before="240"/>
        <w:rPr>
          <w:rFonts w:cs="Arial"/>
          <w:szCs w:val="22"/>
        </w:rPr>
      </w:pPr>
      <w:r>
        <w:rPr>
          <w:rFonts w:cs="Arial"/>
          <w:szCs w:val="22"/>
        </w:rPr>
        <w:t>7.  TIMELINE:  Proofs should be mailed or e-mailed (not faxed) to the MS Office so that they will be received within 3 days after the initial entry deadline.  It is preferred that clubs collect these and send them in one batch.</w:t>
      </w:r>
    </w:p>
    <w:p w:rsidR="00BF5CFB" w:rsidRPr="008868B2" w:rsidRDefault="00BF5CFB" w:rsidP="00BF5CFB">
      <w:pPr>
        <w:pStyle w:val="BodyText"/>
        <w:spacing w:before="240"/>
        <w:rPr>
          <w:rFonts w:cs="Arial"/>
          <w:szCs w:val="22"/>
        </w:rPr>
      </w:pPr>
      <w:r>
        <w:rPr>
          <w:rFonts w:cs="Arial"/>
          <w:szCs w:val="22"/>
        </w:rPr>
        <w:t>8.  ENTRY EXTENSION PERIOD:  The OME Override Times feature may not be used for entries during the entry extension.  Times for all events entered during this period must be in SWIMS and are, therefore, pre-proven.</w:t>
      </w:r>
    </w:p>
    <w:p w:rsidR="00BF5CFB" w:rsidRPr="008868B2" w:rsidRDefault="00BF5CFB" w:rsidP="00BF5CFB">
      <w:pPr>
        <w:pStyle w:val="BodyText"/>
        <w:spacing w:before="240"/>
        <w:rPr>
          <w:rFonts w:cs="Arial"/>
          <w:szCs w:val="22"/>
        </w:rPr>
      </w:pPr>
      <w:r>
        <w:rPr>
          <w:rFonts w:cs="Arial"/>
          <w:szCs w:val="22"/>
        </w:rPr>
        <w:t>9. INDEPENDENT VERIFICATION OF PROOFS:</w:t>
      </w:r>
      <w:r w:rsidRPr="008868B2">
        <w:rPr>
          <w:rFonts w:cs="Arial"/>
          <w:szCs w:val="22"/>
        </w:rPr>
        <w:t xml:space="preserve">  Michigan Swimming reserves the right to independently verify all proofs of time.</w:t>
      </w:r>
    </w:p>
    <w:p w:rsidR="00885C82" w:rsidRPr="00E7242D" w:rsidRDefault="00885C82" w:rsidP="00885C82">
      <w:pPr>
        <w:jc w:val="center"/>
        <w:rPr>
          <w:rFonts w:asciiTheme="minorHAnsi" w:hAnsiTheme="minorHAnsi" w:cstheme="minorHAnsi"/>
          <w:b/>
        </w:rPr>
      </w:pPr>
      <w:bookmarkStart w:id="659" w:name="_Toc82313648"/>
      <w:bookmarkStart w:id="660" w:name="_Toc298441302"/>
      <w:del w:id="661" w:author="Jan" w:date="2014-07-13T21:39:00Z">
        <w:r w:rsidRPr="00E7242D" w:rsidDel="00E201E7">
          <w:rPr>
            <w:rFonts w:asciiTheme="minorHAnsi" w:hAnsiTheme="minorHAnsi" w:cstheme="minorHAnsi"/>
            <w:b/>
          </w:rPr>
          <w:delText>K.</w:delText>
        </w:r>
      </w:del>
      <w:ins w:id="662" w:author="Jan" w:date="2014-07-13T21:39:00Z">
        <w:r>
          <w:rPr>
            <w:rFonts w:asciiTheme="minorHAnsi" w:hAnsiTheme="minorHAnsi" w:cstheme="minorHAnsi"/>
            <w:b/>
          </w:rPr>
          <w:t xml:space="preserve"> L.</w:t>
        </w:r>
      </w:ins>
      <w:r w:rsidRPr="00E7242D">
        <w:rPr>
          <w:rFonts w:asciiTheme="minorHAnsi" w:hAnsiTheme="minorHAnsi" w:cstheme="minorHAnsi"/>
          <w:b/>
        </w:rPr>
        <w:t xml:space="preserve"> Relay Entry</w:t>
      </w:r>
    </w:p>
    <w:p w:rsidR="00885C82" w:rsidRPr="008868B2" w:rsidRDefault="00885C82" w:rsidP="00885C82">
      <w:pPr>
        <w:pStyle w:val="BodyText"/>
        <w:spacing w:before="240"/>
        <w:rPr>
          <w:rFonts w:cs="Arial"/>
          <w:szCs w:val="22"/>
        </w:rPr>
      </w:pPr>
      <w:r w:rsidRPr="008868B2">
        <w:rPr>
          <w:rFonts w:cs="Arial"/>
          <w:szCs w:val="22"/>
        </w:rPr>
        <w:t>1.  Each team may enter no more than two (2) relays in a relay event and the relays must be designated as “A” and “B” with the entry.</w:t>
      </w:r>
    </w:p>
    <w:p w:rsidR="00885C82" w:rsidRPr="008868B2" w:rsidRDefault="00885C82" w:rsidP="00885C82">
      <w:pPr>
        <w:pStyle w:val="BodyText"/>
        <w:spacing w:before="240"/>
        <w:rPr>
          <w:rFonts w:cs="Arial"/>
          <w:szCs w:val="22"/>
        </w:rPr>
      </w:pPr>
      <w:r w:rsidRPr="008868B2">
        <w:rPr>
          <w:rFonts w:cs="Arial"/>
          <w:szCs w:val="22"/>
        </w:rPr>
        <w:t>2.  A and/or B relays must originally be entered with a seed time and the seed time must be at or faster than the qualifying standard for the relay event. A and/or B relays may be entered without pre-proving the entry time, however, all relays missing a qualifying time standard must then prove that the qualifying standard had been achieved during the qualifying period or pay a fine.  Therefore, it is highly suggested that all relay seed times as submitted on the entry have a provable aggregate time.</w:t>
      </w:r>
    </w:p>
    <w:p w:rsidR="00885C82" w:rsidRDefault="00885C82" w:rsidP="00885C82">
      <w:pPr>
        <w:pStyle w:val="BodyText"/>
        <w:spacing w:before="240"/>
        <w:rPr>
          <w:rFonts w:cs="Arial"/>
          <w:szCs w:val="22"/>
        </w:rPr>
      </w:pPr>
      <w:r w:rsidRPr="008868B2">
        <w:rPr>
          <w:rFonts w:cs="Arial"/>
          <w:szCs w:val="22"/>
        </w:rPr>
        <w:t>3.  Both swimmers that are participating in the meet in an individual event(s) and “Relay Only Swimmers” are eligible to compete on an A or B relay.  However, “Relay Only Swimmers” who are not entered in any individual event(s) in the meet must be listed with all necessary information on the form attached to the meet announcement or they will not be allowed to participate on any relay.  Coaches should list all swimmers who could possibly participate on a relay on th</w:t>
      </w:r>
      <w:r>
        <w:rPr>
          <w:rFonts w:cs="Arial"/>
          <w:szCs w:val="22"/>
        </w:rPr>
        <w:t xml:space="preserve">e “Relay Only Swimmers” form.  </w:t>
      </w:r>
    </w:p>
    <w:p w:rsidR="00885C82" w:rsidRPr="00E7242D" w:rsidRDefault="00885C82" w:rsidP="00885C82">
      <w:pPr>
        <w:spacing w:before="120" w:after="120"/>
        <w:jc w:val="center"/>
        <w:rPr>
          <w:rFonts w:asciiTheme="minorHAnsi" w:hAnsiTheme="minorHAnsi" w:cstheme="minorHAnsi"/>
          <w:b/>
        </w:rPr>
      </w:pPr>
      <w:bookmarkStart w:id="663" w:name="_Toc82313649"/>
      <w:bookmarkStart w:id="664" w:name="_Toc298441303"/>
      <w:del w:id="665" w:author="Jan" w:date="2014-07-13T21:39:00Z">
        <w:r w:rsidRPr="00E7242D" w:rsidDel="00E201E7">
          <w:rPr>
            <w:rFonts w:asciiTheme="minorHAnsi" w:hAnsiTheme="minorHAnsi" w:cstheme="minorHAnsi"/>
            <w:b/>
          </w:rPr>
          <w:delText>L.</w:delText>
        </w:r>
      </w:del>
      <w:ins w:id="666" w:author="Jan" w:date="2014-07-13T21:39:00Z">
        <w:r>
          <w:rPr>
            <w:rFonts w:asciiTheme="minorHAnsi" w:hAnsiTheme="minorHAnsi" w:cstheme="minorHAnsi"/>
            <w:b/>
          </w:rPr>
          <w:t xml:space="preserve"> M.</w:t>
        </w:r>
      </w:ins>
      <w:r w:rsidRPr="00E7242D">
        <w:rPr>
          <w:rFonts w:asciiTheme="minorHAnsi" w:hAnsiTheme="minorHAnsi" w:cstheme="minorHAnsi"/>
          <w:b/>
        </w:rPr>
        <w:t xml:space="preserve"> Relay Proof of Time</w:t>
      </w:r>
      <w:bookmarkEnd w:id="663"/>
      <w:bookmarkEnd w:id="664"/>
    </w:p>
    <w:p w:rsidR="00885C82" w:rsidRDefault="00885C82" w:rsidP="00885C82">
      <w:pPr>
        <w:pStyle w:val="BodyText"/>
        <w:rPr>
          <w:ins w:id="667" w:author="Jan" w:date="2014-07-13T21:40:00Z"/>
          <w:rFonts w:cs="Arial"/>
          <w:szCs w:val="22"/>
        </w:rPr>
      </w:pPr>
      <w:r>
        <w:rPr>
          <w:rFonts w:cs="Arial"/>
          <w:szCs w:val="22"/>
        </w:rPr>
        <w:t xml:space="preserve">Relay proof of times are owned by individual teams. Proof of relay time is only necessary if a team overrides the required entry time and the relay does not swim the entry time. </w:t>
      </w:r>
      <w:r w:rsidRPr="008868B2">
        <w:rPr>
          <w:rFonts w:cs="Arial"/>
          <w:szCs w:val="22"/>
        </w:rPr>
        <w:t>If the relay</w:t>
      </w:r>
      <w:r>
        <w:rPr>
          <w:rFonts w:cs="Arial"/>
          <w:szCs w:val="22"/>
        </w:rPr>
        <w:t xml:space="preserve">, including disqualified relays, was entered using an override entry time and </w:t>
      </w:r>
      <w:r w:rsidRPr="008868B2">
        <w:rPr>
          <w:rFonts w:cs="Arial"/>
          <w:szCs w:val="22"/>
        </w:rPr>
        <w:t>actually swims slower than the qualifying standard,</w:t>
      </w:r>
      <w:r w:rsidRPr="008868B2">
        <w:rPr>
          <w:rFonts w:cs="Arial"/>
          <w:bCs/>
          <w:szCs w:val="22"/>
        </w:rPr>
        <w:t xml:space="preserve"> proof</w:t>
      </w:r>
      <w:r w:rsidRPr="008868B2">
        <w:rPr>
          <w:rFonts w:cs="Arial"/>
          <w:b/>
          <w:bCs/>
          <w:szCs w:val="22"/>
        </w:rPr>
        <w:t xml:space="preserve"> </w:t>
      </w:r>
      <w:r w:rsidRPr="008868B2">
        <w:rPr>
          <w:rFonts w:cs="Arial"/>
          <w:bCs/>
          <w:szCs w:val="22"/>
        </w:rPr>
        <w:t>of time</w:t>
      </w:r>
      <w:r w:rsidRPr="008868B2">
        <w:rPr>
          <w:rFonts w:cs="Arial"/>
          <w:b/>
          <w:bCs/>
          <w:szCs w:val="22"/>
        </w:rPr>
        <w:t xml:space="preserve"> </w:t>
      </w:r>
      <w:r w:rsidRPr="008868B2">
        <w:rPr>
          <w:rFonts w:cs="Arial"/>
          <w:bCs/>
          <w:szCs w:val="22"/>
        </w:rPr>
        <w:t>is required.  This is</w:t>
      </w:r>
      <w:r w:rsidRPr="008868B2">
        <w:rPr>
          <w:rFonts w:cs="Arial"/>
          <w:szCs w:val="22"/>
        </w:rPr>
        <w:t xml:space="preserve"> done by proving the aggregate time for the four individuals who actually swam on the particular relay within 30 days following the conclusion of the meet to the MS Office.  The aggregate time to be proved need not be equivalent to the submitted entry time for the relay, however, the time must be at or faster than the qualifying standard for the relay event.  Aggregate proof times must all be equivalent (i.e. all short yards or long course meters in the respective meet) and all must have occurred during the qualifying period.  Failure to prove a qualifying aggregate time within the 30 days will result in a fine of $100 payable immediately </w:t>
      </w:r>
      <w:r w:rsidRPr="008868B2">
        <w:rPr>
          <w:rFonts w:cs="Arial"/>
          <w:szCs w:val="22"/>
        </w:rPr>
        <w:lastRenderedPageBreak/>
        <w:t>to the Office of Michigan Swimming.   Failure to pay the $100 fine will result in that team being barred from participating in any future events sanctioned or approved by Michigan Swimming until the fine is paid.</w:t>
      </w:r>
    </w:p>
    <w:p w:rsidR="00885C82" w:rsidRPr="00B66A99" w:rsidRDefault="00885C82" w:rsidP="00885C82">
      <w:pPr>
        <w:spacing w:after="120"/>
        <w:jc w:val="center"/>
        <w:rPr>
          <w:rFonts w:asciiTheme="minorHAnsi" w:hAnsiTheme="minorHAnsi" w:cstheme="minorHAnsi"/>
          <w:b/>
        </w:rPr>
      </w:pPr>
      <w:del w:id="668" w:author="Jan" w:date="2014-07-13T21:41:00Z">
        <w:r w:rsidRPr="00B66A99" w:rsidDel="00E201E7">
          <w:rPr>
            <w:rFonts w:asciiTheme="minorHAnsi" w:hAnsiTheme="minorHAnsi" w:cstheme="minorHAnsi"/>
            <w:b/>
          </w:rPr>
          <w:delText>Q.</w:delText>
        </w:r>
      </w:del>
      <w:ins w:id="669" w:author="Jan" w:date="2014-07-13T21:41:00Z">
        <w:r>
          <w:rPr>
            <w:rFonts w:asciiTheme="minorHAnsi" w:hAnsiTheme="minorHAnsi" w:cstheme="minorHAnsi"/>
            <w:b/>
          </w:rPr>
          <w:t xml:space="preserve"> N.</w:t>
        </w:r>
      </w:ins>
      <w:r w:rsidRPr="00B66A99">
        <w:rPr>
          <w:rFonts w:asciiTheme="minorHAnsi" w:hAnsiTheme="minorHAnsi" w:cstheme="minorHAnsi"/>
          <w:b/>
        </w:rPr>
        <w:t xml:space="preserve"> Protests</w:t>
      </w:r>
    </w:p>
    <w:p w:rsidR="00885C82" w:rsidRPr="008868B2" w:rsidRDefault="00885C82" w:rsidP="00885C82">
      <w:pPr>
        <w:pStyle w:val="BodyText"/>
        <w:rPr>
          <w:rFonts w:cs="Arial"/>
          <w:szCs w:val="22"/>
        </w:rPr>
      </w:pPr>
      <w:r w:rsidRPr="008868B2">
        <w:rPr>
          <w:rFonts w:cs="Arial"/>
          <w:szCs w:val="22"/>
        </w:rPr>
        <w:t xml:space="preserve">USA Rule 102.11.1 </w:t>
      </w:r>
      <w:proofErr w:type="gramStart"/>
      <w:r w:rsidRPr="008868B2">
        <w:rPr>
          <w:rFonts w:cs="Arial"/>
          <w:szCs w:val="22"/>
        </w:rPr>
        <w:t>et</w:t>
      </w:r>
      <w:proofErr w:type="gramEnd"/>
      <w:r w:rsidRPr="008868B2">
        <w:rPr>
          <w:rFonts w:cs="Arial"/>
          <w:szCs w:val="22"/>
        </w:rPr>
        <w:t xml:space="preserve"> </w:t>
      </w:r>
      <w:proofErr w:type="spellStart"/>
      <w:r w:rsidRPr="008868B2">
        <w:rPr>
          <w:rFonts w:cs="Arial"/>
          <w:szCs w:val="22"/>
        </w:rPr>
        <w:t>seq</w:t>
      </w:r>
      <w:proofErr w:type="spellEnd"/>
      <w:r w:rsidRPr="008868B2">
        <w:rPr>
          <w:rFonts w:cs="Arial"/>
          <w:szCs w:val="22"/>
        </w:rPr>
        <w:t xml:space="preserve"> will govern all protests i</w:t>
      </w:r>
      <w:r>
        <w:rPr>
          <w:rFonts w:cs="Arial"/>
          <w:szCs w:val="22"/>
        </w:rPr>
        <w:t>n the State Championship Meets.</w:t>
      </w:r>
    </w:p>
    <w:p w:rsidR="00885C82" w:rsidRPr="00E7242D" w:rsidDel="00E201E7" w:rsidRDefault="00885C82" w:rsidP="00885C82">
      <w:pPr>
        <w:spacing w:before="120" w:after="120"/>
        <w:jc w:val="center"/>
        <w:rPr>
          <w:del w:id="670" w:author="Jan" w:date="2014-07-13T21:42:00Z"/>
          <w:rFonts w:asciiTheme="minorHAnsi" w:hAnsiTheme="minorHAnsi" w:cstheme="minorHAnsi"/>
          <w:b/>
        </w:rPr>
      </w:pPr>
      <w:bookmarkStart w:id="671" w:name="_Toc82313650"/>
      <w:bookmarkStart w:id="672" w:name="_Toc298441304"/>
      <w:del w:id="673" w:author="Jan" w:date="2014-07-13T21:42:00Z">
        <w:r w:rsidRPr="00E7242D" w:rsidDel="00E201E7">
          <w:rPr>
            <w:rFonts w:asciiTheme="minorHAnsi" w:hAnsiTheme="minorHAnsi" w:cstheme="minorHAnsi"/>
            <w:b/>
          </w:rPr>
          <w:delText xml:space="preserve">M. Relay Only </w:delText>
        </w:r>
        <w:commentRangeStart w:id="674"/>
        <w:r w:rsidRPr="00E7242D" w:rsidDel="00E201E7">
          <w:rPr>
            <w:rFonts w:asciiTheme="minorHAnsi" w:hAnsiTheme="minorHAnsi" w:cstheme="minorHAnsi"/>
            <w:b/>
          </w:rPr>
          <w:delText>Swimmers</w:delText>
        </w:r>
      </w:del>
      <w:bookmarkEnd w:id="671"/>
      <w:bookmarkEnd w:id="672"/>
      <w:commentRangeEnd w:id="674"/>
      <w:r>
        <w:rPr>
          <w:rStyle w:val="CommentReference"/>
        </w:rPr>
        <w:commentReference w:id="674"/>
      </w:r>
    </w:p>
    <w:p w:rsidR="00885C82" w:rsidRPr="008868B2" w:rsidRDefault="00885C82" w:rsidP="00885C82">
      <w:pPr>
        <w:pStyle w:val="BodyText"/>
        <w:rPr>
          <w:rFonts w:cs="Arial"/>
          <w:szCs w:val="22"/>
        </w:rPr>
      </w:pPr>
      <w:del w:id="675" w:author="Jan" w:date="2014-07-13T21:42:00Z">
        <w:r w:rsidRPr="008868B2" w:rsidDel="00E201E7">
          <w:rPr>
            <w:rFonts w:cs="Arial"/>
            <w:szCs w:val="22"/>
          </w:rPr>
          <w:delText>Relay only swimmers must be listed on the official entry form provided for that purpose or they will not be allowed to participate on any relay</w:delText>
        </w:r>
      </w:del>
      <w:r w:rsidRPr="008868B2">
        <w:rPr>
          <w:rFonts w:cs="Arial"/>
          <w:szCs w:val="22"/>
        </w:rPr>
        <w:t>.</w:t>
      </w:r>
    </w:p>
    <w:p w:rsidR="00885C82" w:rsidRPr="00E7242D" w:rsidDel="00CA18C0" w:rsidRDefault="00885C82" w:rsidP="00885C82">
      <w:pPr>
        <w:spacing w:before="120" w:after="120"/>
        <w:jc w:val="center"/>
        <w:rPr>
          <w:del w:id="676" w:author="Jan" w:date="2014-07-13T20:22:00Z"/>
          <w:rFonts w:asciiTheme="minorHAnsi" w:hAnsiTheme="minorHAnsi" w:cstheme="minorHAnsi"/>
          <w:b/>
        </w:rPr>
      </w:pPr>
      <w:bookmarkStart w:id="677" w:name="_Toc82313651"/>
      <w:bookmarkStart w:id="678" w:name="_Toc298441305"/>
      <w:del w:id="679" w:author="Jan" w:date="2014-07-13T20:22:00Z">
        <w:r w:rsidRPr="00E7242D" w:rsidDel="00CA18C0">
          <w:rPr>
            <w:rFonts w:asciiTheme="minorHAnsi" w:hAnsiTheme="minorHAnsi" w:cstheme="minorHAnsi"/>
            <w:b/>
          </w:rPr>
          <w:delText xml:space="preserve">N. Scratch Rules / $50 Fine </w:delText>
        </w:r>
        <w:commentRangeStart w:id="680"/>
        <w:r w:rsidRPr="00E7242D" w:rsidDel="00CA18C0">
          <w:rPr>
            <w:rFonts w:asciiTheme="minorHAnsi" w:hAnsiTheme="minorHAnsi" w:cstheme="minorHAnsi"/>
            <w:b/>
          </w:rPr>
          <w:delText>Rule</w:delText>
        </w:r>
      </w:del>
      <w:bookmarkEnd w:id="677"/>
      <w:bookmarkEnd w:id="678"/>
      <w:commentRangeEnd w:id="680"/>
      <w:r>
        <w:rPr>
          <w:rStyle w:val="CommentReference"/>
        </w:rPr>
        <w:commentReference w:id="680"/>
      </w:r>
    </w:p>
    <w:p w:rsidR="00885C82" w:rsidRPr="008868B2" w:rsidDel="00CA18C0" w:rsidRDefault="00885C82" w:rsidP="00885C82">
      <w:pPr>
        <w:pStyle w:val="BodyText"/>
        <w:rPr>
          <w:del w:id="681" w:author="Jan" w:date="2014-07-13T20:22:00Z"/>
          <w:rFonts w:cs="Arial"/>
          <w:b/>
          <w:szCs w:val="22"/>
        </w:rPr>
      </w:pPr>
      <w:del w:id="682" w:author="Jan" w:date="2014-07-13T20:22:00Z">
        <w:r w:rsidRPr="00C34F78" w:rsidDel="00CA18C0">
          <w:rPr>
            <w:rFonts w:cs="Arial"/>
            <w:b/>
            <w:i/>
            <w:szCs w:val="22"/>
          </w:rPr>
          <w:delText>1.  Individual Events:</w:delText>
        </w:r>
        <w:r w:rsidRPr="008868B2" w:rsidDel="00CA18C0">
          <w:rPr>
            <w:rFonts w:cs="Arial"/>
            <w:szCs w:val="22"/>
          </w:rPr>
          <w:delText xml:space="preserve"> All individual events are subject to the USA Swimming National Scratch Procedures as described in Rule 207.</w:delText>
        </w:r>
        <w:r w:rsidDel="00CA18C0">
          <w:rPr>
            <w:rFonts w:cs="Arial"/>
            <w:szCs w:val="22"/>
          </w:rPr>
          <w:delText>12.6.A-E</w:delText>
        </w:r>
        <w:r w:rsidRPr="008868B2" w:rsidDel="00CA18C0">
          <w:rPr>
            <w:rFonts w:cs="Arial"/>
            <w:szCs w:val="22"/>
          </w:rPr>
          <w:delText>.  Scratch procedures are further explained in the respective meet announcements.  In addition, if a swimmer fails to compete in his/her last</w:delText>
        </w:r>
        <w:r w:rsidRPr="008868B2" w:rsidDel="00CA18C0">
          <w:rPr>
            <w:rFonts w:cs="Arial"/>
            <w:szCs w:val="22"/>
            <w:u w:val="single"/>
          </w:rPr>
          <w:delText xml:space="preserve"> </w:delText>
        </w:r>
        <w:r w:rsidRPr="008868B2" w:rsidDel="00CA18C0">
          <w:rPr>
            <w:rFonts w:cs="Arial"/>
            <w:szCs w:val="22"/>
          </w:rPr>
          <w:delText xml:space="preserve">scheduled individual event of the meet without having properly scratched that event, he/she shall be fined $50 payable immediately to MS.  The swimmer is not allowed to compete in any subsequent MS sanctioned events until the fine is paid. </w:delText>
        </w:r>
      </w:del>
    </w:p>
    <w:p w:rsidR="00885C82" w:rsidRPr="008868B2" w:rsidDel="00CA18C0" w:rsidRDefault="00885C82" w:rsidP="00885C82">
      <w:pPr>
        <w:pStyle w:val="BodyText"/>
        <w:spacing w:before="240"/>
        <w:rPr>
          <w:del w:id="683" w:author="Jan" w:date="2014-07-13T20:22:00Z"/>
          <w:rFonts w:cs="Arial"/>
          <w:szCs w:val="22"/>
        </w:rPr>
      </w:pPr>
      <w:del w:id="684" w:author="Jan" w:date="2014-07-13T20:22:00Z">
        <w:r w:rsidRPr="00C34F78" w:rsidDel="00CA18C0">
          <w:rPr>
            <w:rFonts w:cs="Arial"/>
            <w:b/>
            <w:i/>
            <w:szCs w:val="22"/>
          </w:rPr>
          <w:delText xml:space="preserve">2.  Relay Events: </w:delText>
        </w:r>
        <w:r w:rsidRPr="008868B2" w:rsidDel="00CA18C0">
          <w:rPr>
            <w:rFonts w:cs="Arial"/>
            <w:szCs w:val="22"/>
          </w:rPr>
          <w:delText>All relays must check in or scratch pursuant to procedures in their respective meet announcement.</w:delText>
        </w:r>
      </w:del>
    </w:p>
    <w:p w:rsidR="00885C82" w:rsidRPr="00E7242D" w:rsidDel="00CD08F6" w:rsidRDefault="00885C82" w:rsidP="00885C82">
      <w:pPr>
        <w:spacing w:after="120"/>
        <w:jc w:val="center"/>
        <w:rPr>
          <w:del w:id="685" w:author="Jan" w:date="2014-07-13T21:08:00Z"/>
          <w:rFonts w:asciiTheme="minorHAnsi" w:hAnsiTheme="minorHAnsi" w:cstheme="minorHAnsi"/>
          <w:b/>
        </w:rPr>
      </w:pPr>
      <w:del w:id="686" w:author="Jan" w:date="2014-07-13T21:08:00Z">
        <w:r w:rsidRPr="00E7242D" w:rsidDel="00CD08F6">
          <w:rPr>
            <w:rFonts w:asciiTheme="minorHAnsi" w:hAnsiTheme="minorHAnsi" w:cstheme="minorHAnsi"/>
            <w:b/>
          </w:rPr>
          <w:delText xml:space="preserve">O. Time Trial </w:delText>
        </w:r>
        <w:commentRangeStart w:id="687"/>
        <w:r w:rsidRPr="00E7242D" w:rsidDel="00CD08F6">
          <w:rPr>
            <w:rFonts w:asciiTheme="minorHAnsi" w:hAnsiTheme="minorHAnsi" w:cstheme="minorHAnsi"/>
            <w:b/>
          </w:rPr>
          <w:delText>Rules</w:delText>
        </w:r>
      </w:del>
      <w:commentRangeEnd w:id="687"/>
      <w:r>
        <w:rPr>
          <w:rStyle w:val="CommentReference"/>
        </w:rPr>
        <w:commentReference w:id="687"/>
      </w:r>
    </w:p>
    <w:p w:rsidR="00885C82" w:rsidRPr="00C34F78" w:rsidDel="00CD08F6" w:rsidRDefault="00885C82" w:rsidP="00885C82">
      <w:pPr>
        <w:rPr>
          <w:del w:id="688" w:author="Jan" w:date="2014-07-13T21:08:00Z"/>
          <w:rFonts w:ascii="Arial" w:hAnsi="Arial" w:cs="Arial"/>
          <w:b/>
          <w:i/>
        </w:rPr>
      </w:pPr>
      <w:del w:id="689" w:author="Jan" w:date="2014-07-13T21:08:00Z">
        <w:r w:rsidRPr="00C34F78" w:rsidDel="00CD08F6">
          <w:rPr>
            <w:rFonts w:ascii="Arial" w:hAnsi="Arial" w:cs="Arial"/>
            <w:b/>
            <w:i/>
          </w:rPr>
          <w:delText>1.  Eligibility to Compete:</w:delText>
        </w:r>
      </w:del>
    </w:p>
    <w:p w:rsidR="00885C82" w:rsidRPr="008868B2" w:rsidDel="00CD08F6" w:rsidRDefault="00885C82" w:rsidP="00885C82">
      <w:pPr>
        <w:spacing w:before="240"/>
        <w:ind w:left="720"/>
        <w:jc w:val="both"/>
        <w:rPr>
          <w:del w:id="690" w:author="Jan" w:date="2014-07-13T21:08:00Z"/>
          <w:rFonts w:ascii="Arial" w:hAnsi="Arial" w:cs="Arial"/>
          <w:szCs w:val="22"/>
        </w:rPr>
      </w:pPr>
      <w:del w:id="691" w:author="Jan" w:date="2014-07-13T21:08:00Z">
        <w:r w:rsidRPr="008868B2" w:rsidDel="00CD08F6">
          <w:rPr>
            <w:rFonts w:ascii="Arial" w:hAnsi="Arial" w:cs="Arial"/>
            <w:szCs w:val="22"/>
          </w:rPr>
          <w:delText>A.  All swimmers who participate in Time Trials must be properly registered with USA Swimming before competing in any time trial event.</w:delText>
        </w:r>
      </w:del>
    </w:p>
    <w:p w:rsidR="00885C82" w:rsidRPr="008868B2" w:rsidDel="00CD08F6" w:rsidRDefault="00885C82" w:rsidP="00885C82">
      <w:pPr>
        <w:spacing w:before="240"/>
        <w:ind w:left="720"/>
        <w:jc w:val="both"/>
        <w:rPr>
          <w:del w:id="692" w:author="Jan" w:date="2014-07-13T21:08:00Z"/>
          <w:rFonts w:ascii="Arial" w:hAnsi="Arial" w:cs="Arial"/>
          <w:szCs w:val="22"/>
        </w:rPr>
      </w:pPr>
      <w:del w:id="693" w:author="Jan" w:date="2014-07-13T21:08:00Z">
        <w:r w:rsidRPr="008868B2" w:rsidDel="00CD08F6">
          <w:rPr>
            <w:rFonts w:ascii="Arial" w:hAnsi="Arial" w:cs="Arial"/>
            <w:szCs w:val="22"/>
          </w:rPr>
          <w:delText>B.  All swimmers must properly identify themselves with their correct name as submitted to USA Swimming, correct USA Identification Number, correct Club Name and correct Club Code before being allowed to compete in any Time Trial event.  It is preferred (and mandatory if stated in the meet announcement) that all swimmers intending to swim in Time Trial events present their USA Athlete membership card and other proper identification at the time of registering for Time Trials.</w:delText>
        </w:r>
      </w:del>
    </w:p>
    <w:p w:rsidR="00885C82" w:rsidRPr="00C34F78" w:rsidDel="00CD08F6" w:rsidRDefault="00885C82" w:rsidP="00885C82">
      <w:pPr>
        <w:spacing w:before="240"/>
        <w:rPr>
          <w:del w:id="694" w:author="Jan" w:date="2014-07-13T21:08:00Z"/>
          <w:rFonts w:ascii="Arial" w:hAnsi="Arial" w:cs="Arial"/>
          <w:b/>
          <w:i/>
        </w:rPr>
      </w:pPr>
      <w:del w:id="695" w:author="Jan" w:date="2014-07-13T21:08:00Z">
        <w:r w:rsidRPr="00C34F78" w:rsidDel="00CD08F6">
          <w:rPr>
            <w:rFonts w:ascii="Arial" w:hAnsi="Arial" w:cs="Arial"/>
            <w:b/>
            <w:i/>
          </w:rPr>
          <w:delText>2.  Availability:</w:delText>
        </w:r>
      </w:del>
    </w:p>
    <w:p w:rsidR="00885C82" w:rsidRPr="008868B2" w:rsidDel="00CD08F6" w:rsidRDefault="00885C82" w:rsidP="00885C82">
      <w:pPr>
        <w:spacing w:before="240"/>
        <w:ind w:left="720"/>
        <w:jc w:val="both"/>
        <w:rPr>
          <w:del w:id="696" w:author="Jan" w:date="2014-07-13T21:08:00Z"/>
          <w:rFonts w:ascii="Arial" w:hAnsi="Arial" w:cs="Arial"/>
          <w:szCs w:val="22"/>
        </w:rPr>
      </w:pPr>
      <w:del w:id="697" w:author="Jan" w:date="2014-07-13T21:08:00Z">
        <w:r w:rsidRPr="008868B2" w:rsidDel="00CD08F6">
          <w:rPr>
            <w:rFonts w:ascii="Arial" w:hAnsi="Arial" w:cs="Arial"/>
            <w:szCs w:val="22"/>
          </w:rPr>
          <w:delText>A.  Time Trials are offered on a “time available” basis as decided by the Meet Referee and Meet Director(s) and are offered under a separate sanction number.</w:delText>
        </w:r>
      </w:del>
    </w:p>
    <w:p w:rsidR="00885C82" w:rsidRPr="008868B2" w:rsidDel="00CD08F6" w:rsidRDefault="00885C82" w:rsidP="00885C82">
      <w:pPr>
        <w:spacing w:before="240"/>
        <w:ind w:left="720"/>
        <w:jc w:val="both"/>
        <w:rPr>
          <w:del w:id="698" w:author="Jan" w:date="2014-07-13T21:08:00Z"/>
          <w:rFonts w:ascii="Arial" w:hAnsi="Arial" w:cs="Arial"/>
          <w:szCs w:val="22"/>
        </w:rPr>
      </w:pPr>
      <w:del w:id="699" w:author="Jan" w:date="2014-07-13T21:08:00Z">
        <w:r w:rsidRPr="008868B2" w:rsidDel="00CD08F6">
          <w:rPr>
            <w:rFonts w:ascii="Arial" w:hAnsi="Arial" w:cs="Arial"/>
            <w:szCs w:val="22"/>
          </w:rPr>
          <w:delText>B.  If, after entries are closed, in the opinion of the Meet Referee and Meet Director(s), the meet timeline indicates there is insufficient time available, Time Trials may be cancelled by the Meet Referee and Meet Director(s).</w:delText>
        </w:r>
      </w:del>
    </w:p>
    <w:p w:rsidR="00885C82" w:rsidRPr="00C34F78" w:rsidDel="00CD08F6" w:rsidRDefault="00885C82" w:rsidP="00885C82">
      <w:pPr>
        <w:spacing w:before="240"/>
        <w:rPr>
          <w:del w:id="700" w:author="Jan" w:date="2014-07-13T21:08:00Z"/>
          <w:rFonts w:ascii="Arial" w:hAnsi="Arial" w:cs="Arial"/>
          <w:b/>
          <w:i/>
        </w:rPr>
      </w:pPr>
      <w:del w:id="701" w:author="Jan" w:date="2014-07-13T21:08:00Z">
        <w:r w:rsidRPr="00C34F78" w:rsidDel="00CD08F6">
          <w:rPr>
            <w:rFonts w:ascii="Arial" w:hAnsi="Arial" w:cs="Arial"/>
            <w:b/>
            <w:i/>
          </w:rPr>
          <w:delText>3.  Required Participation in Meet:</w:delText>
        </w:r>
      </w:del>
    </w:p>
    <w:p w:rsidR="00885C82" w:rsidRPr="008868B2" w:rsidDel="00CD08F6" w:rsidRDefault="00885C82" w:rsidP="00885C82">
      <w:pPr>
        <w:spacing w:before="240"/>
        <w:ind w:left="720"/>
        <w:jc w:val="both"/>
        <w:rPr>
          <w:del w:id="702" w:author="Jan" w:date="2014-07-13T21:08:00Z"/>
          <w:rFonts w:ascii="Arial" w:hAnsi="Arial" w:cs="Arial"/>
          <w:szCs w:val="22"/>
        </w:rPr>
      </w:pPr>
      <w:del w:id="703" w:author="Jan" w:date="2014-07-13T21:08:00Z">
        <w:r w:rsidRPr="008868B2" w:rsidDel="00CD08F6">
          <w:rPr>
            <w:rFonts w:ascii="Arial" w:hAnsi="Arial" w:cs="Arial"/>
            <w:szCs w:val="22"/>
          </w:rPr>
          <w:delText>A  Time Trials are only available for swimmers who are already entered in the meet.</w:delText>
        </w:r>
      </w:del>
    </w:p>
    <w:p w:rsidR="00885C82" w:rsidRPr="008868B2" w:rsidDel="00CD08F6" w:rsidRDefault="00885C82" w:rsidP="00885C82">
      <w:pPr>
        <w:spacing w:before="240"/>
        <w:ind w:left="720"/>
        <w:jc w:val="both"/>
        <w:rPr>
          <w:del w:id="704" w:author="Jan" w:date="2014-07-13T21:08:00Z"/>
          <w:rFonts w:ascii="Arial" w:hAnsi="Arial" w:cs="Arial"/>
          <w:szCs w:val="22"/>
        </w:rPr>
      </w:pPr>
      <w:del w:id="705" w:author="Jan" w:date="2014-07-13T21:08:00Z">
        <w:r w:rsidRPr="008868B2" w:rsidDel="00CD08F6">
          <w:rPr>
            <w:rFonts w:ascii="Arial" w:hAnsi="Arial" w:cs="Arial"/>
            <w:szCs w:val="22"/>
          </w:rPr>
          <w:lastRenderedPageBreak/>
          <w:delText>B.  At the discretion of the Meet Referee, swimmers who are not already entered in the meet and are potential National, US Open, World Cup or Olympic Trial qualifiers may be allowed to compete in Time Trial events.</w:delText>
        </w:r>
      </w:del>
    </w:p>
    <w:p w:rsidR="00885C82" w:rsidRPr="00C34F78" w:rsidDel="00CD08F6" w:rsidRDefault="00885C82" w:rsidP="00885C82">
      <w:pPr>
        <w:spacing w:before="240"/>
        <w:rPr>
          <w:del w:id="706" w:author="Jan" w:date="2014-07-13T21:08:00Z"/>
          <w:rFonts w:ascii="Arial" w:hAnsi="Arial" w:cs="Arial"/>
          <w:b/>
          <w:i/>
        </w:rPr>
      </w:pPr>
      <w:del w:id="707" w:author="Jan" w:date="2014-07-13T21:08:00Z">
        <w:r w:rsidDel="00CD08F6">
          <w:rPr>
            <w:rFonts w:ascii="Arial" w:hAnsi="Arial" w:cs="Arial"/>
            <w:b/>
            <w:i/>
          </w:rPr>
          <w:delText>4.  Number o</w:delText>
        </w:r>
        <w:r w:rsidRPr="00C34F78" w:rsidDel="00CD08F6">
          <w:rPr>
            <w:rFonts w:ascii="Arial" w:hAnsi="Arial" w:cs="Arial"/>
            <w:b/>
            <w:i/>
          </w:rPr>
          <w:delText>f Time Trials allowed:</w:delText>
        </w:r>
      </w:del>
    </w:p>
    <w:p w:rsidR="00885C82" w:rsidRPr="008868B2" w:rsidDel="00CD08F6" w:rsidRDefault="00885C82" w:rsidP="00885C82">
      <w:pPr>
        <w:spacing w:before="240"/>
        <w:ind w:left="720"/>
        <w:jc w:val="both"/>
        <w:rPr>
          <w:del w:id="708" w:author="Jan" w:date="2014-07-13T21:08:00Z"/>
          <w:rFonts w:ascii="Arial" w:hAnsi="Arial" w:cs="Arial"/>
          <w:szCs w:val="22"/>
        </w:rPr>
      </w:pPr>
      <w:del w:id="709" w:author="Jan" w:date="2014-07-13T21:08:00Z">
        <w:r w:rsidRPr="008868B2" w:rsidDel="00CD08F6">
          <w:rPr>
            <w:rFonts w:ascii="Arial" w:hAnsi="Arial" w:cs="Arial"/>
            <w:szCs w:val="22"/>
          </w:rPr>
          <w:delText>A.  A swimmer is allowed a maximum of two time trials per day (or fewer if B applies).</w:delText>
        </w:r>
      </w:del>
    </w:p>
    <w:p w:rsidR="00885C82" w:rsidRPr="008868B2" w:rsidDel="00CD08F6" w:rsidRDefault="00885C82" w:rsidP="00885C82">
      <w:pPr>
        <w:spacing w:before="240"/>
        <w:ind w:left="720"/>
        <w:jc w:val="both"/>
        <w:rPr>
          <w:del w:id="710" w:author="Jan" w:date="2014-07-13T21:08:00Z"/>
          <w:rFonts w:ascii="Arial" w:hAnsi="Arial" w:cs="Arial"/>
          <w:szCs w:val="22"/>
        </w:rPr>
      </w:pPr>
      <w:del w:id="711" w:author="Jan" w:date="2014-07-13T21:08:00Z">
        <w:r w:rsidRPr="008868B2" w:rsidDel="00CD08F6">
          <w:rPr>
            <w:rFonts w:ascii="Arial" w:hAnsi="Arial" w:cs="Arial"/>
            <w:szCs w:val="22"/>
          </w:rPr>
          <w:delText xml:space="preserve">B.  Time Trials are counted against the total number of events a swimmer may enter </w:delText>
        </w:r>
        <w:r w:rsidRPr="008868B2" w:rsidDel="00CD08F6">
          <w:rPr>
            <w:rFonts w:ascii="Arial" w:hAnsi="Arial" w:cs="Arial"/>
            <w:szCs w:val="22"/>
            <w:u w:val="single"/>
          </w:rPr>
          <w:delText>per day</w:delText>
        </w:r>
        <w:r w:rsidRPr="008868B2" w:rsidDel="00CD08F6">
          <w:rPr>
            <w:rFonts w:ascii="Arial" w:hAnsi="Arial" w:cs="Arial"/>
            <w:szCs w:val="22"/>
          </w:rPr>
          <w:delText xml:space="preserve"> as stated in the Meet Announcement. (Example:  As stated in the meet announcement, a swimmer has entered the maximum 4 events per day.  If the swimmer wants to swim two Time Trials events, the swimmer must scratch out of two regularly entered events.)  The maximum number of events swum per day cannot be exceeded under any circumstances.</w:delText>
        </w:r>
      </w:del>
    </w:p>
    <w:p w:rsidR="00885C82" w:rsidRPr="008868B2" w:rsidDel="00CD08F6" w:rsidRDefault="00885C82" w:rsidP="00885C82">
      <w:pPr>
        <w:spacing w:before="240"/>
        <w:ind w:left="720"/>
        <w:jc w:val="both"/>
        <w:rPr>
          <w:del w:id="712" w:author="Jan" w:date="2014-07-13T21:08:00Z"/>
          <w:rFonts w:ascii="Arial" w:hAnsi="Arial" w:cs="Arial"/>
          <w:szCs w:val="22"/>
        </w:rPr>
      </w:pPr>
      <w:del w:id="713" w:author="Jan" w:date="2014-07-13T21:08:00Z">
        <w:r w:rsidRPr="008868B2" w:rsidDel="00CD08F6">
          <w:rPr>
            <w:rFonts w:ascii="Arial" w:hAnsi="Arial" w:cs="Arial"/>
            <w:szCs w:val="22"/>
          </w:rPr>
          <w:delText xml:space="preserve">C.  Time Trials are </w:delText>
        </w:r>
        <w:r w:rsidRPr="008868B2" w:rsidDel="00CD08F6">
          <w:rPr>
            <w:rFonts w:ascii="Arial" w:hAnsi="Arial" w:cs="Arial"/>
            <w:szCs w:val="22"/>
            <w:u w:val="single"/>
          </w:rPr>
          <w:delText xml:space="preserve">not </w:delText>
        </w:r>
        <w:r w:rsidRPr="008868B2" w:rsidDel="00CD08F6">
          <w:rPr>
            <w:rFonts w:ascii="Arial" w:hAnsi="Arial" w:cs="Arial"/>
            <w:szCs w:val="22"/>
          </w:rPr>
          <w:delText xml:space="preserve">counted against the maximum number of events a swimmer may enter </w:delText>
        </w:r>
        <w:r w:rsidRPr="008868B2" w:rsidDel="00CD08F6">
          <w:rPr>
            <w:rFonts w:ascii="Arial" w:hAnsi="Arial" w:cs="Arial"/>
            <w:szCs w:val="22"/>
            <w:u w:val="single"/>
          </w:rPr>
          <w:delText>per</w:delText>
        </w:r>
        <w:r w:rsidRPr="008868B2" w:rsidDel="00CD08F6">
          <w:rPr>
            <w:rFonts w:ascii="Arial" w:hAnsi="Arial" w:cs="Arial"/>
            <w:szCs w:val="22"/>
          </w:rPr>
          <w:delText xml:space="preserve"> </w:delText>
        </w:r>
        <w:r w:rsidRPr="008868B2" w:rsidDel="00CD08F6">
          <w:rPr>
            <w:rFonts w:ascii="Arial" w:hAnsi="Arial" w:cs="Arial"/>
            <w:szCs w:val="22"/>
            <w:u w:val="single"/>
          </w:rPr>
          <w:delText>meet</w:delText>
        </w:r>
        <w:r w:rsidRPr="008868B2" w:rsidDel="00CD08F6">
          <w:rPr>
            <w:rFonts w:ascii="Arial" w:hAnsi="Arial" w:cs="Arial"/>
            <w:szCs w:val="22"/>
          </w:rPr>
          <w:delText>.  (Example:  A swimmer has entered the maximum 6 events for the entire meet and swims those six events on the first two days of the meet. The swimmer may attend the third day of the meet and swim a maximum of two time trial events.)</w:delText>
        </w:r>
      </w:del>
    </w:p>
    <w:p w:rsidR="00885C82" w:rsidRPr="00C34F78" w:rsidDel="00CD08F6" w:rsidRDefault="00885C82" w:rsidP="00885C82">
      <w:pPr>
        <w:spacing w:before="240"/>
        <w:rPr>
          <w:del w:id="714" w:author="Jan" w:date="2014-07-13T21:08:00Z"/>
        </w:rPr>
      </w:pPr>
      <w:del w:id="715" w:author="Jan" w:date="2014-07-13T21:08:00Z">
        <w:r w:rsidRPr="00C34F78" w:rsidDel="00CD08F6">
          <w:rPr>
            <w:rFonts w:ascii="Arial" w:hAnsi="Arial" w:cs="Arial"/>
            <w:b/>
            <w:i/>
          </w:rPr>
          <w:delText>5. Order of Time Trial events</w:delText>
        </w:r>
        <w:r w:rsidRPr="00C34F78" w:rsidDel="00CD08F6">
          <w:delText>:</w:delText>
        </w:r>
      </w:del>
    </w:p>
    <w:p w:rsidR="00885C82" w:rsidRPr="008868B2" w:rsidDel="00CD08F6" w:rsidRDefault="00885C82" w:rsidP="00885C82">
      <w:pPr>
        <w:spacing w:before="240"/>
        <w:ind w:left="720"/>
        <w:jc w:val="both"/>
        <w:rPr>
          <w:del w:id="716" w:author="Jan" w:date="2014-07-13T21:08:00Z"/>
          <w:rFonts w:ascii="Arial" w:hAnsi="Arial" w:cs="Arial"/>
          <w:szCs w:val="22"/>
        </w:rPr>
      </w:pPr>
      <w:del w:id="717" w:author="Jan" w:date="2014-07-13T21:08:00Z">
        <w:r w:rsidRPr="008868B2" w:rsidDel="00CD08F6">
          <w:rPr>
            <w:rFonts w:ascii="Arial" w:hAnsi="Arial" w:cs="Arial"/>
            <w:szCs w:val="22"/>
          </w:rPr>
          <w:delText>A. Only events contested in the respective meet (JO or State) are available for a Time Trial Event during that meet.</w:delText>
        </w:r>
      </w:del>
    </w:p>
    <w:p w:rsidR="00885C82" w:rsidRPr="008868B2" w:rsidDel="00CD08F6" w:rsidRDefault="00885C82" w:rsidP="00885C82">
      <w:pPr>
        <w:spacing w:before="240"/>
        <w:ind w:left="720"/>
        <w:jc w:val="both"/>
        <w:rPr>
          <w:del w:id="718" w:author="Jan" w:date="2014-07-13T21:08:00Z"/>
          <w:rFonts w:ascii="Arial" w:hAnsi="Arial" w:cs="Arial"/>
          <w:szCs w:val="22"/>
        </w:rPr>
      </w:pPr>
      <w:del w:id="719" w:author="Jan" w:date="2014-07-13T21:08:00Z">
        <w:r w:rsidRPr="008868B2" w:rsidDel="00CD08F6">
          <w:rPr>
            <w:rFonts w:ascii="Arial" w:hAnsi="Arial" w:cs="Arial"/>
            <w:szCs w:val="22"/>
          </w:rPr>
          <w:delText>B.  The Time Trial events shall be swum in the order listed in the schedule of events for the meet as follows:</w:delText>
        </w:r>
      </w:del>
    </w:p>
    <w:p w:rsidR="00885C82" w:rsidRPr="008868B2" w:rsidDel="00CD08F6" w:rsidRDefault="00885C82" w:rsidP="00885C82">
      <w:pPr>
        <w:spacing w:before="240"/>
        <w:ind w:left="1440"/>
        <w:jc w:val="both"/>
        <w:rPr>
          <w:del w:id="720" w:author="Jan" w:date="2014-07-13T21:08:00Z"/>
          <w:rFonts w:ascii="Arial" w:hAnsi="Arial" w:cs="Arial"/>
          <w:szCs w:val="22"/>
        </w:rPr>
      </w:pPr>
      <w:del w:id="721" w:author="Jan" w:date="2014-07-13T21:08:00Z">
        <w:r w:rsidRPr="008868B2" w:rsidDel="00CD08F6">
          <w:rPr>
            <w:rFonts w:ascii="Arial" w:hAnsi="Arial" w:cs="Arial"/>
            <w:szCs w:val="22"/>
          </w:rPr>
          <w:delText>1.  First Day: First days events followed by the second day’s events, third day’s events, etc.</w:delText>
        </w:r>
      </w:del>
    </w:p>
    <w:p w:rsidR="00885C82" w:rsidRPr="008868B2" w:rsidDel="00CD08F6" w:rsidRDefault="00885C82" w:rsidP="00885C82">
      <w:pPr>
        <w:spacing w:before="240"/>
        <w:ind w:left="1440"/>
        <w:jc w:val="both"/>
        <w:rPr>
          <w:del w:id="722" w:author="Jan" w:date="2014-07-13T21:08:00Z"/>
          <w:rFonts w:ascii="Arial" w:hAnsi="Arial" w:cs="Arial"/>
          <w:szCs w:val="22"/>
        </w:rPr>
      </w:pPr>
      <w:del w:id="723" w:author="Jan" w:date="2014-07-13T21:08:00Z">
        <w:r w:rsidRPr="008868B2" w:rsidDel="00CD08F6">
          <w:rPr>
            <w:rFonts w:ascii="Arial" w:hAnsi="Arial" w:cs="Arial"/>
            <w:szCs w:val="22"/>
          </w:rPr>
          <w:delText>2.  Second and subsequent days: That days events followed by the events on the remaining days, followed by the events of the previous days.</w:delText>
        </w:r>
      </w:del>
    </w:p>
    <w:p w:rsidR="00885C82" w:rsidRPr="00C34F78" w:rsidDel="00CD08F6" w:rsidRDefault="00885C82" w:rsidP="00885C82">
      <w:pPr>
        <w:spacing w:before="120"/>
        <w:rPr>
          <w:del w:id="724" w:author="Jan" w:date="2014-07-13T21:08:00Z"/>
          <w:rFonts w:ascii="Arial" w:hAnsi="Arial" w:cs="Arial"/>
          <w:b/>
          <w:i/>
        </w:rPr>
      </w:pPr>
      <w:del w:id="725" w:author="Jan" w:date="2014-07-13T21:08:00Z">
        <w:r w:rsidRPr="00C34F78" w:rsidDel="00CD08F6">
          <w:rPr>
            <w:rFonts w:ascii="Arial" w:hAnsi="Arial" w:cs="Arial"/>
            <w:b/>
            <w:i/>
          </w:rPr>
          <w:delText>6.  Competing of Time Trial events:</w:delText>
        </w:r>
      </w:del>
    </w:p>
    <w:p w:rsidR="00885C82" w:rsidRPr="008868B2" w:rsidDel="00CD08F6" w:rsidRDefault="00885C82" w:rsidP="00885C82">
      <w:pPr>
        <w:spacing w:before="240"/>
        <w:ind w:left="720"/>
        <w:jc w:val="both"/>
        <w:rPr>
          <w:del w:id="726" w:author="Jan" w:date="2014-07-13T21:08:00Z"/>
          <w:rFonts w:ascii="Arial" w:hAnsi="Arial" w:cs="Arial"/>
          <w:szCs w:val="22"/>
        </w:rPr>
      </w:pPr>
      <w:del w:id="727" w:author="Jan" w:date="2014-07-13T21:08:00Z">
        <w:r w:rsidRPr="008868B2" w:rsidDel="00CD08F6">
          <w:rPr>
            <w:rFonts w:ascii="Arial" w:hAnsi="Arial" w:cs="Arial"/>
            <w:szCs w:val="22"/>
          </w:rPr>
          <w:delText>A.  Time Trial events when offered shall be conducted following the conclusion of the normally scheduled morning or afternoon sessions.  No time trials shall be offered following the Finals sessions of the State Championship meets.</w:delText>
        </w:r>
      </w:del>
    </w:p>
    <w:p w:rsidR="00885C82" w:rsidRPr="008868B2" w:rsidDel="00CD08F6" w:rsidRDefault="00885C82" w:rsidP="00885C82">
      <w:pPr>
        <w:spacing w:before="240"/>
        <w:ind w:left="720"/>
        <w:jc w:val="both"/>
        <w:rPr>
          <w:del w:id="728" w:author="Jan" w:date="2014-07-13T21:08:00Z"/>
          <w:rFonts w:ascii="Arial" w:hAnsi="Arial" w:cs="Arial"/>
          <w:szCs w:val="22"/>
        </w:rPr>
      </w:pPr>
      <w:del w:id="729" w:author="Jan" w:date="2014-07-13T21:08:00Z">
        <w:r w:rsidRPr="008868B2" w:rsidDel="00CD08F6">
          <w:rPr>
            <w:rFonts w:ascii="Arial" w:hAnsi="Arial" w:cs="Arial"/>
            <w:szCs w:val="22"/>
          </w:rPr>
          <w:delText xml:space="preserve">B. Distance Freestyle Exception Only:  In the Meet Referees discretion, Time Trials for the 800yard / 1000yard / 1500meter / 1650yard distance freestyle events may be swum in the open lanes of the slowest heats during the normally scheduled morning, afternoon or evening session where those events are offered.  Additional heats during the normally scheduled sessions shall not be created to accommodate distance freestyle time trial swimmers.  All other </w:delText>
        </w:r>
        <w:r w:rsidRPr="008868B2" w:rsidDel="00CD08F6">
          <w:rPr>
            <w:rFonts w:ascii="Arial" w:hAnsi="Arial" w:cs="Arial"/>
            <w:szCs w:val="22"/>
          </w:rPr>
          <w:lastRenderedPageBreak/>
          <w:delText>time trial events must be conducted following the conclusion of the normally scheduled sessions.</w:delText>
        </w:r>
      </w:del>
    </w:p>
    <w:p w:rsidR="00BF5CFB" w:rsidRPr="00885C82" w:rsidRDefault="00885C82" w:rsidP="00885C82">
      <w:pPr>
        <w:spacing w:before="120"/>
        <w:rPr>
          <w:rFonts w:ascii="Arial" w:hAnsi="Arial" w:cs="Arial"/>
          <w:b/>
          <w:i/>
        </w:rPr>
      </w:pPr>
      <w:del w:id="730" w:author="Jan" w:date="2014-07-13T21:08:00Z">
        <w:r w:rsidRPr="00C34F78" w:rsidDel="00CD08F6">
          <w:rPr>
            <w:rFonts w:ascii="Arial" w:hAnsi="Arial" w:cs="Arial"/>
            <w:b/>
            <w:i/>
          </w:rPr>
          <w:delText>7.  Entry Fees:</w:delText>
        </w:r>
        <w:r w:rsidDel="00CD08F6">
          <w:rPr>
            <w:rFonts w:ascii="Arial" w:hAnsi="Arial" w:cs="Arial"/>
            <w:b/>
            <w:i/>
          </w:rPr>
          <w:delText xml:space="preserve">  </w:delText>
        </w:r>
        <w:r w:rsidRPr="008868B2" w:rsidDel="00CD08F6">
          <w:rPr>
            <w:rFonts w:ascii="Arial" w:hAnsi="Arial" w:cs="Arial"/>
            <w:szCs w:val="22"/>
          </w:rPr>
          <w:delText>Entries fees for Time Trial events must be stated in the meet announcement and comply with Rule 4 O.</w:delText>
        </w:r>
      </w:del>
      <w:bookmarkStart w:id="731" w:name="_Toc82313652"/>
      <w:bookmarkStart w:id="732" w:name="_Toc298441306"/>
      <w:bookmarkEnd w:id="659"/>
      <w:bookmarkEnd w:id="660"/>
      <w:r w:rsidR="00BF5CFB">
        <w:rPr>
          <w:rFonts w:asciiTheme="minorHAnsi" w:hAnsiTheme="minorHAnsi" w:cstheme="minorHAnsi"/>
          <w:b/>
        </w:rPr>
        <w:br w:type="page"/>
      </w:r>
    </w:p>
    <w:p w:rsidR="00BF5CFB" w:rsidRPr="00B66A99" w:rsidDel="00741BA9" w:rsidRDefault="00BF5CFB" w:rsidP="00BF5CFB">
      <w:pPr>
        <w:spacing w:before="120" w:after="120"/>
        <w:jc w:val="center"/>
        <w:rPr>
          <w:del w:id="733" w:author="Jan" w:date="2014-07-13T22:20:00Z"/>
          <w:rFonts w:asciiTheme="minorHAnsi" w:hAnsiTheme="minorHAnsi" w:cstheme="minorHAnsi"/>
          <w:b/>
        </w:rPr>
      </w:pPr>
      <w:bookmarkStart w:id="734" w:name="_Toc82313653"/>
      <w:bookmarkStart w:id="735" w:name="_Toc298441307"/>
      <w:bookmarkEnd w:id="731"/>
      <w:bookmarkEnd w:id="732"/>
      <w:del w:id="736" w:author="Jan" w:date="2014-07-13T22:20:00Z">
        <w:r w:rsidRPr="00B66A99" w:rsidDel="00741BA9">
          <w:rPr>
            <w:rFonts w:asciiTheme="minorHAnsi" w:hAnsiTheme="minorHAnsi" w:cstheme="minorHAnsi"/>
            <w:b/>
          </w:rPr>
          <w:lastRenderedPageBreak/>
          <w:delText xml:space="preserve">P. Non-Application of Four Hour </w:delText>
        </w:r>
        <w:commentRangeStart w:id="737"/>
        <w:r w:rsidRPr="00B66A99" w:rsidDel="00741BA9">
          <w:rPr>
            <w:rFonts w:asciiTheme="minorHAnsi" w:hAnsiTheme="minorHAnsi" w:cstheme="minorHAnsi"/>
            <w:b/>
          </w:rPr>
          <w:delText>Rules</w:delText>
        </w:r>
      </w:del>
      <w:bookmarkEnd w:id="734"/>
      <w:bookmarkEnd w:id="735"/>
      <w:commentRangeEnd w:id="737"/>
      <w:r w:rsidR="000347F0">
        <w:rPr>
          <w:rStyle w:val="CommentReference"/>
        </w:rPr>
        <w:commentReference w:id="737"/>
      </w:r>
    </w:p>
    <w:p w:rsidR="00BF5CFB" w:rsidRPr="008868B2" w:rsidDel="00741BA9" w:rsidRDefault="00BF5CFB" w:rsidP="00BF5CFB">
      <w:pPr>
        <w:pStyle w:val="BodyText"/>
        <w:rPr>
          <w:del w:id="738" w:author="Jan" w:date="2014-07-13T22:20:00Z"/>
          <w:rFonts w:cs="Arial"/>
          <w:szCs w:val="22"/>
        </w:rPr>
      </w:pPr>
      <w:del w:id="739" w:author="Jan" w:date="2014-07-13T22:20:00Z">
        <w:r w:rsidRPr="008868B2" w:rsidDel="00741BA9">
          <w:rPr>
            <w:rFonts w:cs="Arial"/>
            <w:szCs w:val="22"/>
          </w:rPr>
          <w:delText>The four hour rules as stated in Rule IV, H above do not apply to State Championship Meets where all qualified swimmers shall be allowed to swim regardless of the length of the sessions. In cases where it appears, by review of the timeline</w:delText>
        </w:r>
        <w:r w:rsidDel="00741BA9">
          <w:rPr>
            <w:rFonts w:cs="Arial"/>
            <w:szCs w:val="22"/>
          </w:rPr>
          <w:delText xml:space="preserve"> within each session</w:delText>
        </w:r>
        <w:r w:rsidRPr="008868B2" w:rsidDel="00741BA9">
          <w:rPr>
            <w:rFonts w:cs="Arial"/>
            <w:szCs w:val="22"/>
          </w:rPr>
          <w:delText xml:space="preserve"> </w:delText>
        </w:r>
        <w:r w:rsidDel="00741BA9">
          <w:rPr>
            <w:rFonts w:cs="Arial"/>
            <w:szCs w:val="22"/>
          </w:rPr>
          <w:delText xml:space="preserve">on any electronic meet management software approved by USA Swimming, Inc., </w:delText>
        </w:r>
        <w:r w:rsidRPr="008868B2" w:rsidDel="00741BA9">
          <w:rPr>
            <w:rFonts w:cs="Arial"/>
            <w:szCs w:val="22"/>
          </w:rPr>
          <w:delText>and all</w:delText>
        </w:r>
        <w:r w:rsidDel="00741BA9">
          <w:rPr>
            <w:rFonts w:cs="Arial"/>
            <w:szCs w:val="22"/>
          </w:rPr>
          <w:delText xml:space="preserve"> other</w:delText>
        </w:r>
        <w:r w:rsidRPr="008868B2" w:rsidDel="00741BA9">
          <w:rPr>
            <w:rFonts w:cs="Arial"/>
            <w:szCs w:val="22"/>
          </w:rPr>
          <w:delText xml:space="preserve"> relevant entry data, that sessions may exceed four hours, the State Meet Referee shall make every attempt to balance the sessions of the meet and complete them in the most efficient manner possible while assuring the athlete the quality of the start and the swim.  This might include swimming 10 lanes in prelims and the timed finals sessions only and over the water starts for prelims and timed finals sessions only. In either of these cases, the meet program should state these items as discretionary by the Meet Referee and must be approved prior to the meet by the Program Operations Vice-Chair.</w:delText>
        </w:r>
      </w:del>
    </w:p>
    <w:p w:rsidR="00BF5CFB" w:rsidRPr="00B66A99" w:rsidDel="00E201E7" w:rsidRDefault="00BF5CFB" w:rsidP="00BF5CFB">
      <w:pPr>
        <w:spacing w:after="120"/>
        <w:jc w:val="center"/>
        <w:rPr>
          <w:del w:id="740" w:author="Jan" w:date="2014-07-13T21:40:00Z"/>
          <w:rFonts w:asciiTheme="minorHAnsi" w:hAnsiTheme="minorHAnsi" w:cstheme="minorHAnsi"/>
          <w:b/>
        </w:rPr>
      </w:pPr>
      <w:bookmarkStart w:id="741" w:name="_Toc82313654"/>
      <w:bookmarkStart w:id="742" w:name="_Toc298441308"/>
      <w:del w:id="743" w:author="Jan" w:date="2014-07-13T21:40:00Z">
        <w:r w:rsidRPr="00B66A99" w:rsidDel="00E201E7">
          <w:rPr>
            <w:rFonts w:asciiTheme="minorHAnsi" w:hAnsiTheme="minorHAnsi" w:cstheme="minorHAnsi"/>
            <w:b/>
          </w:rPr>
          <w:delText>Q. Protests</w:delText>
        </w:r>
        <w:bookmarkEnd w:id="741"/>
        <w:bookmarkEnd w:id="742"/>
      </w:del>
    </w:p>
    <w:p w:rsidR="00BF5CFB" w:rsidRPr="008868B2" w:rsidDel="00E201E7" w:rsidRDefault="00BF5CFB" w:rsidP="00BF5CFB">
      <w:pPr>
        <w:pStyle w:val="BodyText"/>
        <w:rPr>
          <w:del w:id="744" w:author="Jan" w:date="2014-07-13T21:40:00Z"/>
          <w:rFonts w:cs="Arial"/>
          <w:szCs w:val="22"/>
        </w:rPr>
      </w:pPr>
      <w:del w:id="745" w:author="Jan" w:date="2014-07-13T21:40:00Z">
        <w:r w:rsidRPr="008868B2" w:rsidDel="00E201E7">
          <w:rPr>
            <w:rFonts w:cs="Arial"/>
            <w:szCs w:val="22"/>
          </w:rPr>
          <w:delText>USA Rule 102.11.1 et seq will govern all protests in the State Championship Meets.</w:delText>
        </w:r>
      </w:del>
    </w:p>
    <w:p w:rsidR="00BF5CFB" w:rsidRPr="00B66A99" w:rsidDel="00661605" w:rsidRDefault="00BF5CFB" w:rsidP="00BF5CFB">
      <w:pPr>
        <w:spacing w:before="120" w:after="120"/>
        <w:jc w:val="center"/>
        <w:rPr>
          <w:del w:id="746" w:author="Jan" w:date="2014-07-13T21:24:00Z"/>
          <w:rFonts w:asciiTheme="minorHAnsi" w:hAnsiTheme="minorHAnsi" w:cstheme="minorHAnsi"/>
          <w:b/>
        </w:rPr>
      </w:pPr>
      <w:bookmarkStart w:id="747" w:name="_Toc82313655"/>
      <w:bookmarkStart w:id="748" w:name="_Toc298441309"/>
      <w:del w:id="749" w:author="Jan" w:date="2014-07-13T21:24:00Z">
        <w:r w:rsidRPr="00B66A99" w:rsidDel="00661605">
          <w:rPr>
            <w:rFonts w:asciiTheme="minorHAnsi" w:hAnsiTheme="minorHAnsi" w:cstheme="minorHAnsi"/>
            <w:b/>
          </w:rPr>
          <w:delText xml:space="preserve">R. </w:delText>
        </w:r>
        <w:commentRangeStart w:id="750"/>
        <w:r w:rsidRPr="00B66A99" w:rsidDel="00661605">
          <w:rPr>
            <w:rFonts w:asciiTheme="minorHAnsi" w:hAnsiTheme="minorHAnsi" w:cstheme="minorHAnsi"/>
            <w:b/>
          </w:rPr>
          <w:delText>Awards</w:delText>
        </w:r>
      </w:del>
      <w:bookmarkEnd w:id="747"/>
      <w:bookmarkEnd w:id="748"/>
      <w:commentRangeEnd w:id="750"/>
      <w:r w:rsidR="000347F0">
        <w:rPr>
          <w:rStyle w:val="CommentReference"/>
        </w:rPr>
        <w:commentReference w:id="750"/>
      </w:r>
    </w:p>
    <w:p w:rsidR="00BF5CFB" w:rsidRPr="008868B2" w:rsidDel="00661605" w:rsidRDefault="00BF5CFB" w:rsidP="00BF5CFB">
      <w:pPr>
        <w:pStyle w:val="BodyText"/>
        <w:rPr>
          <w:del w:id="751" w:author="Jan" w:date="2014-07-13T21:24:00Z"/>
          <w:rFonts w:cs="Arial"/>
          <w:szCs w:val="22"/>
        </w:rPr>
      </w:pPr>
      <w:del w:id="752" w:author="Jan" w:date="2014-07-13T21:24:00Z">
        <w:r w:rsidRPr="008868B2" w:rsidDel="00661605">
          <w:rPr>
            <w:rFonts w:cs="Arial"/>
            <w:szCs w:val="22"/>
          </w:rPr>
          <w:delText xml:space="preserve">Awards will be given for the top sixteen (16) individual finishers in individual events.  Awards will be given for the top eight (8) finishers in relay events. Individual high point awards will be awarded for the top three (3) finishers in each age group-male and female. An overall (Combined Men’s and </w:delText>
        </w:r>
        <w:r w:rsidDel="00661605">
          <w:rPr>
            <w:rFonts w:cs="Arial"/>
            <w:szCs w:val="22"/>
          </w:rPr>
          <w:delText>Wome</w:delText>
        </w:r>
        <w:r w:rsidRPr="008868B2" w:rsidDel="00661605">
          <w:rPr>
            <w:rFonts w:cs="Arial"/>
            <w:szCs w:val="22"/>
          </w:rPr>
          <w:delText>n’s) Team State Champion and a runner up (Combined Men’s and Women’s) trophy will be given. A separate Team Men’s and Team Women’s Championship Trophy will be given. Awards for the State Championship Meets are secured through the Programs Operations Division of MS and paid for by MS.</w:delText>
        </w:r>
      </w:del>
    </w:p>
    <w:p w:rsidR="00BF5CFB" w:rsidRPr="00B66A99" w:rsidDel="00CA18C0" w:rsidRDefault="00BF5CFB" w:rsidP="00BF5CFB">
      <w:pPr>
        <w:spacing w:before="120" w:after="120"/>
        <w:jc w:val="center"/>
        <w:rPr>
          <w:rFonts w:asciiTheme="minorHAnsi" w:hAnsiTheme="minorHAnsi" w:cstheme="minorHAnsi"/>
          <w:b/>
        </w:rPr>
      </w:pPr>
      <w:bookmarkStart w:id="753" w:name="_Toc82313656"/>
      <w:bookmarkStart w:id="754" w:name="_Toc298441310"/>
      <w:moveFromRangeStart w:id="755" w:author="Jan" w:date="2014-07-13T20:24:00Z" w:name="move393046385"/>
      <w:moveFrom w:id="756" w:author="Jan" w:date="2014-07-13T20:24:00Z">
        <w:r w:rsidRPr="00B66A99" w:rsidDel="00CA18C0">
          <w:rPr>
            <w:rFonts w:asciiTheme="minorHAnsi" w:hAnsiTheme="minorHAnsi" w:cstheme="minorHAnsi"/>
            <w:b/>
          </w:rPr>
          <w:t xml:space="preserve">S. Deck </w:t>
        </w:r>
        <w:commentRangeStart w:id="757"/>
        <w:r w:rsidRPr="00B66A99" w:rsidDel="00CA18C0">
          <w:rPr>
            <w:rFonts w:asciiTheme="minorHAnsi" w:hAnsiTheme="minorHAnsi" w:cstheme="minorHAnsi"/>
            <w:b/>
          </w:rPr>
          <w:t>Entry</w:t>
        </w:r>
      </w:moveFrom>
      <w:bookmarkEnd w:id="753"/>
      <w:bookmarkEnd w:id="754"/>
      <w:commentRangeEnd w:id="757"/>
      <w:r w:rsidR="000347F0">
        <w:rPr>
          <w:rStyle w:val="CommentReference"/>
        </w:rPr>
        <w:commentReference w:id="757"/>
      </w:r>
      <w:r w:rsidR="000347F0">
        <w:rPr>
          <w:rFonts w:asciiTheme="minorHAnsi" w:hAnsiTheme="minorHAnsi" w:cstheme="minorHAnsi"/>
          <w:b/>
        </w:rPr>
        <w:t xml:space="preserve">  </w:t>
      </w:r>
    </w:p>
    <w:p w:rsidR="00BF5CFB" w:rsidRPr="008868B2" w:rsidDel="00CA18C0" w:rsidRDefault="00BF5CFB" w:rsidP="00BF5CFB">
      <w:pPr>
        <w:pStyle w:val="BodyText"/>
        <w:rPr>
          <w:rFonts w:cs="Arial"/>
          <w:szCs w:val="22"/>
        </w:rPr>
      </w:pPr>
      <w:moveFrom w:id="758" w:author="Jan" w:date="2014-07-13T20:24:00Z">
        <w:r w:rsidRPr="008868B2" w:rsidDel="00CA18C0">
          <w:rPr>
            <w:rFonts w:cs="Arial"/>
            <w:szCs w:val="22"/>
          </w:rPr>
          <w:t>Deck entries are not allowed for the State Meets.</w:t>
        </w:r>
      </w:moveFrom>
    </w:p>
    <w:p w:rsidR="00BF5CFB" w:rsidRPr="00B66A99" w:rsidDel="00741BA9" w:rsidRDefault="00BF5CFB" w:rsidP="00BF5CFB">
      <w:pPr>
        <w:spacing w:before="240"/>
        <w:jc w:val="center"/>
        <w:rPr>
          <w:del w:id="759" w:author="Jan" w:date="2014-07-13T22:24:00Z"/>
          <w:rFonts w:asciiTheme="minorHAnsi" w:hAnsiTheme="minorHAnsi" w:cstheme="minorHAnsi"/>
          <w:b/>
        </w:rPr>
      </w:pPr>
      <w:bookmarkStart w:id="760" w:name="_Toc82313657"/>
      <w:bookmarkStart w:id="761" w:name="_Toc298441311"/>
      <w:moveFromRangeEnd w:id="755"/>
      <w:del w:id="762" w:author="Jan" w:date="2014-07-13T22:24:00Z">
        <w:r w:rsidRPr="00B66A99" w:rsidDel="00741BA9">
          <w:rPr>
            <w:rFonts w:asciiTheme="minorHAnsi" w:hAnsiTheme="minorHAnsi" w:cstheme="minorHAnsi"/>
            <w:b/>
          </w:rPr>
          <w:delText xml:space="preserve">T. Required Timers Participation by Host </w:delText>
        </w:r>
        <w:commentRangeStart w:id="763"/>
        <w:r w:rsidRPr="00B66A99" w:rsidDel="00741BA9">
          <w:rPr>
            <w:rFonts w:asciiTheme="minorHAnsi" w:hAnsiTheme="minorHAnsi" w:cstheme="minorHAnsi"/>
            <w:b/>
          </w:rPr>
          <w:delText>Club</w:delText>
        </w:r>
      </w:del>
      <w:bookmarkEnd w:id="760"/>
      <w:bookmarkEnd w:id="761"/>
      <w:commentRangeEnd w:id="763"/>
      <w:r w:rsidR="000347F0">
        <w:rPr>
          <w:rStyle w:val="CommentReference"/>
        </w:rPr>
        <w:commentReference w:id="763"/>
      </w:r>
    </w:p>
    <w:p w:rsidR="00BF5CFB" w:rsidRPr="008868B2" w:rsidDel="00741BA9" w:rsidRDefault="00BF5CFB" w:rsidP="00BF5CFB">
      <w:pPr>
        <w:pStyle w:val="BodyText"/>
        <w:spacing w:before="240"/>
        <w:ind w:left="360" w:hanging="360"/>
        <w:rPr>
          <w:del w:id="764" w:author="Jan" w:date="2014-07-13T22:24:00Z"/>
          <w:rFonts w:cs="Arial"/>
          <w:szCs w:val="22"/>
        </w:rPr>
      </w:pPr>
      <w:del w:id="765" w:author="Jan" w:date="2014-07-13T22:24:00Z">
        <w:r w:rsidRPr="008868B2" w:rsidDel="00741BA9">
          <w:rPr>
            <w:rFonts w:cs="Arial"/>
            <w:szCs w:val="22"/>
          </w:rPr>
          <w:delText>1.  All timers for MS Championship meets will be provided by the host club for all sessions including preliminary, finals and timed finals sessions.</w:delText>
        </w:r>
        <w:r w:rsidDel="00741BA9">
          <w:rPr>
            <w:rFonts w:cs="Arial"/>
            <w:szCs w:val="22"/>
          </w:rPr>
          <w:delText xml:space="preserve">  However, the host club will provide only one (1) timer per lane for preliminaries in individual freestyle distance events of 800 meters and/or yards and longer.  The swimmer will provide the second timer for their individual swim in these events.</w:delText>
        </w:r>
      </w:del>
    </w:p>
    <w:p w:rsidR="00BF5CFB" w:rsidRPr="008868B2" w:rsidDel="00741BA9" w:rsidRDefault="00BF5CFB" w:rsidP="00BF5CFB">
      <w:pPr>
        <w:pStyle w:val="BodyText"/>
        <w:spacing w:before="240"/>
        <w:rPr>
          <w:del w:id="766" w:author="Jan" w:date="2014-07-13T22:24:00Z"/>
          <w:rFonts w:cs="Arial"/>
          <w:szCs w:val="22"/>
        </w:rPr>
      </w:pPr>
      <w:del w:id="767" w:author="Jan" w:date="2014-07-13T22:24:00Z">
        <w:r w:rsidRPr="008868B2" w:rsidDel="00741BA9">
          <w:rPr>
            <w:rFonts w:cs="Arial"/>
            <w:szCs w:val="22"/>
          </w:rPr>
          <w:delText>2.  The host club will provide two timers per each lane used for Finals sessions.</w:delText>
        </w:r>
      </w:del>
    </w:p>
    <w:p w:rsidR="00BF5CFB" w:rsidRPr="00B66A99" w:rsidDel="003E6F0F" w:rsidRDefault="00BF5CFB" w:rsidP="00BF5CFB">
      <w:pPr>
        <w:spacing w:before="120"/>
        <w:jc w:val="center"/>
        <w:rPr>
          <w:del w:id="768" w:author="Jan" w:date="2014-07-13T22:03:00Z"/>
          <w:rFonts w:asciiTheme="minorHAnsi" w:hAnsiTheme="minorHAnsi" w:cstheme="minorHAnsi"/>
          <w:b/>
        </w:rPr>
      </w:pPr>
      <w:bookmarkStart w:id="769" w:name="_Toc82313658"/>
      <w:bookmarkStart w:id="770" w:name="_Toc298441312"/>
      <w:del w:id="771" w:author="Jan" w:date="2014-07-13T22:03:00Z">
        <w:r w:rsidRPr="00B66A99" w:rsidDel="003E6F0F">
          <w:rPr>
            <w:rFonts w:asciiTheme="minorHAnsi" w:hAnsiTheme="minorHAnsi" w:cstheme="minorHAnsi"/>
            <w:b/>
          </w:rPr>
          <w:delText xml:space="preserve">U. Selection and Compensation of State Championship Meet </w:delText>
        </w:r>
        <w:commentRangeStart w:id="772"/>
        <w:r w:rsidRPr="00B66A99" w:rsidDel="003E6F0F">
          <w:rPr>
            <w:rFonts w:asciiTheme="minorHAnsi" w:hAnsiTheme="minorHAnsi" w:cstheme="minorHAnsi"/>
            <w:b/>
          </w:rPr>
          <w:delText>Officials</w:delText>
        </w:r>
      </w:del>
      <w:bookmarkEnd w:id="769"/>
      <w:bookmarkEnd w:id="770"/>
      <w:commentRangeEnd w:id="772"/>
      <w:r w:rsidR="000347F0">
        <w:rPr>
          <w:rStyle w:val="CommentReference"/>
        </w:rPr>
        <w:commentReference w:id="772"/>
      </w:r>
    </w:p>
    <w:p w:rsidR="00BF5CFB" w:rsidRPr="008868B2" w:rsidDel="003E6F0F" w:rsidRDefault="00BF5CFB" w:rsidP="00BF5CFB">
      <w:pPr>
        <w:pStyle w:val="BodyText"/>
        <w:spacing w:before="240"/>
        <w:rPr>
          <w:del w:id="773" w:author="Jan" w:date="2014-07-13T22:03:00Z"/>
          <w:rFonts w:cs="Arial"/>
          <w:szCs w:val="22"/>
        </w:rPr>
      </w:pPr>
      <w:del w:id="774" w:author="Jan" w:date="2014-07-13T22:03:00Z">
        <w:r w:rsidRPr="008868B2" w:rsidDel="003E6F0F">
          <w:rPr>
            <w:rFonts w:cs="Arial"/>
            <w:szCs w:val="22"/>
          </w:rPr>
          <w:delText xml:space="preserve">The selection and compensation of State Meet Officials is contained in the Officials Committee section of this manual. </w:delText>
        </w:r>
      </w:del>
    </w:p>
    <w:p w:rsidR="00BF5CFB" w:rsidRPr="00B66A99" w:rsidRDefault="00BF5CFB" w:rsidP="00BF5CFB">
      <w:pPr>
        <w:jc w:val="center"/>
        <w:rPr>
          <w:rFonts w:asciiTheme="minorHAnsi" w:hAnsiTheme="minorHAnsi" w:cstheme="minorHAnsi"/>
          <w:b/>
        </w:rPr>
      </w:pPr>
      <w:bookmarkStart w:id="775" w:name="_Toc298441313"/>
      <w:del w:id="776" w:author="Jan" w:date="2014-07-13T23:33:00Z">
        <w:r w:rsidRPr="00B66A99" w:rsidDel="000347F0">
          <w:rPr>
            <w:rFonts w:asciiTheme="minorHAnsi" w:hAnsiTheme="minorHAnsi" w:cstheme="minorHAnsi"/>
            <w:b/>
          </w:rPr>
          <w:delText>V.</w:delText>
        </w:r>
      </w:del>
      <w:ins w:id="777" w:author="Jan" w:date="2014-07-13T23:33:00Z">
        <w:r w:rsidR="000347F0">
          <w:rPr>
            <w:rFonts w:asciiTheme="minorHAnsi" w:hAnsiTheme="minorHAnsi" w:cstheme="minorHAnsi"/>
            <w:b/>
          </w:rPr>
          <w:t xml:space="preserve"> O.</w:t>
        </w:r>
      </w:ins>
      <w:r w:rsidRPr="00B66A99">
        <w:rPr>
          <w:rFonts w:asciiTheme="minorHAnsi" w:hAnsiTheme="minorHAnsi" w:cstheme="minorHAnsi"/>
          <w:b/>
        </w:rPr>
        <w:t xml:space="preserve"> On Line Meet Entry</w:t>
      </w:r>
      <w:bookmarkEnd w:id="775"/>
    </w:p>
    <w:p w:rsidR="00BF5CFB" w:rsidRDefault="00BF5CFB" w:rsidP="00BF5CFB">
      <w:pPr>
        <w:pStyle w:val="BodyText"/>
        <w:spacing w:before="240"/>
        <w:rPr>
          <w:rFonts w:cs="Arial"/>
          <w:szCs w:val="22"/>
        </w:rPr>
      </w:pPr>
      <w:r w:rsidRPr="008868B2">
        <w:rPr>
          <w:rFonts w:cs="Arial"/>
          <w:szCs w:val="22"/>
        </w:rPr>
        <w:t xml:space="preserve">The meet hosts of the 12 and Under SCY State Meet, the 13/14 and Open SCY State Meet and the LCM State Meets </w:t>
      </w:r>
      <w:r>
        <w:rPr>
          <w:rFonts w:cs="Arial"/>
          <w:szCs w:val="22"/>
        </w:rPr>
        <w:t>shall</w:t>
      </w:r>
      <w:r w:rsidRPr="008868B2">
        <w:rPr>
          <w:rFonts w:cs="Arial"/>
          <w:szCs w:val="22"/>
        </w:rPr>
        <w:t xml:space="preserve"> use the USA Swimming On-Line Meet entry </w:t>
      </w:r>
      <w:r>
        <w:rPr>
          <w:rFonts w:cs="Arial"/>
          <w:szCs w:val="22"/>
        </w:rPr>
        <w:t xml:space="preserve">(OME) </w:t>
      </w:r>
      <w:r w:rsidRPr="008868B2">
        <w:rPr>
          <w:rFonts w:cs="Arial"/>
          <w:szCs w:val="22"/>
        </w:rPr>
        <w:t xml:space="preserve">system to accept entries for these meets. </w:t>
      </w:r>
      <w:r>
        <w:rPr>
          <w:rFonts w:cs="Arial"/>
          <w:szCs w:val="22"/>
        </w:rPr>
        <w:t xml:space="preserve">Host clubs using OME must allow payment on the OME system by credit card if the entering teams so choose.  Teams may also choose to pay by check directly to the meet host.  </w:t>
      </w:r>
      <w:r w:rsidRPr="008868B2">
        <w:rPr>
          <w:rFonts w:cs="Arial"/>
          <w:szCs w:val="22"/>
        </w:rPr>
        <w:t>Note: Custom times will be accepted</w:t>
      </w:r>
      <w:r>
        <w:rPr>
          <w:rFonts w:cs="Arial"/>
          <w:szCs w:val="22"/>
        </w:rPr>
        <w:t xml:space="preserve">. </w:t>
      </w:r>
      <w:r w:rsidRPr="008868B2">
        <w:rPr>
          <w:rFonts w:cs="Arial"/>
          <w:szCs w:val="22"/>
        </w:rPr>
        <w:t xml:space="preserve"> </w:t>
      </w:r>
    </w:p>
    <w:p w:rsidR="00BF5CFB" w:rsidRPr="00B66A99" w:rsidDel="000347F0" w:rsidRDefault="00BF5CFB" w:rsidP="00BF5CFB">
      <w:pPr>
        <w:spacing w:before="120" w:after="120"/>
        <w:jc w:val="center"/>
        <w:rPr>
          <w:del w:id="778" w:author="Jan" w:date="2014-07-13T23:35:00Z"/>
          <w:rFonts w:asciiTheme="minorHAnsi" w:hAnsiTheme="minorHAnsi" w:cstheme="minorHAnsi"/>
          <w:b/>
        </w:rPr>
      </w:pPr>
      <w:bookmarkStart w:id="779" w:name="_Toc298441314"/>
      <w:del w:id="780" w:author="Jan" w:date="2014-07-13T23:35:00Z">
        <w:r w:rsidRPr="00B66A99" w:rsidDel="000347F0">
          <w:rPr>
            <w:rFonts w:asciiTheme="minorHAnsi" w:hAnsiTheme="minorHAnsi" w:cstheme="minorHAnsi"/>
            <w:b/>
          </w:rPr>
          <w:delText xml:space="preserve">W. Financial Statements for State </w:delText>
        </w:r>
        <w:commentRangeStart w:id="781"/>
        <w:r w:rsidRPr="00B66A99" w:rsidDel="000347F0">
          <w:rPr>
            <w:rFonts w:asciiTheme="minorHAnsi" w:hAnsiTheme="minorHAnsi" w:cstheme="minorHAnsi"/>
            <w:b/>
          </w:rPr>
          <w:delText>Meets</w:delText>
        </w:r>
        <w:bookmarkEnd w:id="779"/>
        <w:commentRangeEnd w:id="781"/>
        <w:r w:rsidR="000347F0" w:rsidDel="000347F0">
          <w:rPr>
            <w:rStyle w:val="CommentReference"/>
          </w:rPr>
          <w:commentReference w:id="781"/>
        </w:r>
      </w:del>
    </w:p>
    <w:p w:rsidR="00BF5CFB" w:rsidDel="000347F0" w:rsidRDefault="00BF5CFB" w:rsidP="00BF5CFB">
      <w:pPr>
        <w:pStyle w:val="BodyText"/>
        <w:rPr>
          <w:del w:id="782" w:author="Jan" w:date="2014-07-13T23:35:00Z"/>
          <w:rFonts w:cs="Arial"/>
          <w:szCs w:val="22"/>
        </w:rPr>
      </w:pPr>
      <w:del w:id="783" w:author="Jan" w:date="2014-07-13T23:35:00Z">
        <w:r w:rsidRPr="001D542E" w:rsidDel="000347F0">
          <w:rPr>
            <w:rFonts w:cs="Arial"/>
            <w:szCs w:val="22"/>
          </w:rPr>
          <w:delText xml:space="preserve">The SCY and LCM State Meet hosts will required to file a financial statement setting forth a general summary of all receipts and disbursements in connection with the specific State Meet with the MS Office within 60 days following the conclusion of the meet.  The MS Office will then distribute the statement to the MS Board of </w:delText>
        </w:r>
        <w:r w:rsidRPr="001D542E" w:rsidDel="000347F0">
          <w:rPr>
            <w:rFonts w:cs="Arial"/>
            <w:szCs w:val="22"/>
          </w:rPr>
          <w:lastRenderedPageBreak/>
          <w:delText>Directors.  The financial statement is not required to be on any particular form, however, must be an accurate summation of the finances concerning the meet. Generally, the statement prepared for the Host club itself and for the use of the Host club itself will suffice.</w:delText>
        </w:r>
      </w:del>
    </w:p>
    <w:p w:rsidR="00BF5CFB" w:rsidRPr="00B66A99" w:rsidDel="000347F0" w:rsidRDefault="00BF5CFB" w:rsidP="00BF5CFB">
      <w:pPr>
        <w:spacing w:after="120"/>
        <w:jc w:val="center"/>
        <w:rPr>
          <w:del w:id="784" w:author="Jan" w:date="2014-07-13T23:36:00Z"/>
          <w:rFonts w:asciiTheme="minorHAnsi" w:hAnsiTheme="minorHAnsi" w:cstheme="minorHAnsi"/>
          <w:b/>
        </w:rPr>
      </w:pPr>
      <w:del w:id="785" w:author="Jan" w:date="2014-07-13T23:36:00Z">
        <w:r w:rsidRPr="00B66A99" w:rsidDel="000347F0">
          <w:rPr>
            <w:rFonts w:asciiTheme="minorHAnsi" w:hAnsiTheme="minorHAnsi" w:cstheme="minorHAnsi"/>
            <w:b/>
          </w:rPr>
          <w:delText xml:space="preserve">X.  State Meet Late </w:delText>
        </w:r>
        <w:commentRangeStart w:id="786"/>
        <w:r w:rsidRPr="00B66A99" w:rsidDel="000347F0">
          <w:rPr>
            <w:rFonts w:asciiTheme="minorHAnsi" w:hAnsiTheme="minorHAnsi" w:cstheme="minorHAnsi"/>
            <w:b/>
          </w:rPr>
          <w:delText>Entry</w:delText>
        </w:r>
      </w:del>
      <w:commentRangeEnd w:id="786"/>
      <w:r w:rsidR="009D3F2F">
        <w:rPr>
          <w:rStyle w:val="CommentReference"/>
        </w:rPr>
        <w:commentReference w:id="786"/>
      </w:r>
    </w:p>
    <w:p w:rsidR="00BF5CFB" w:rsidRPr="008868B2" w:rsidDel="00AA36C4" w:rsidRDefault="00BF5CFB" w:rsidP="00BF5CFB">
      <w:pPr>
        <w:pStyle w:val="BodyText"/>
        <w:spacing w:after="120"/>
        <w:rPr>
          <w:del w:id="787" w:author="Jan" w:date="2014-07-13T21:50:00Z"/>
          <w:rFonts w:cs="Arial"/>
          <w:szCs w:val="22"/>
        </w:rPr>
      </w:pPr>
      <w:del w:id="788" w:author="Jan" w:date="2014-07-13T21:50:00Z">
        <w:r w:rsidDel="00AA36C4">
          <w:rPr>
            <w:rFonts w:cs="Arial"/>
            <w:szCs w:val="22"/>
          </w:rPr>
          <w:delText>A Coach or an Entry Chair who has made an honest mistake and inadvertently failed to enter a swimmer and/or swimmers in an event by the entry deadline may then do so by:  a) entering the athlete(s) and/or event(s) by the scratch deadline of the first day of the meet; b) paying a fee of $100.00 per team and double the entry fee for the event; and, c) providing a paper proof of time (meet results) and current USA-S registration to the Meet Referee at the time of the entry.  These fees will go to the meet host for the administrative burden resulting from late entry.</w:delText>
        </w:r>
        <w:r w:rsidRPr="0014584E" w:rsidDel="00AA36C4">
          <w:rPr>
            <w:rFonts w:cs="Arial"/>
            <w:b/>
            <w:szCs w:val="22"/>
          </w:rPr>
          <w:delText xml:space="preserve">  </w:delText>
        </w:r>
        <w:r w:rsidDel="00AA36C4">
          <w:rPr>
            <w:rFonts w:cs="Arial"/>
            <w:szCs w:val="22"/>
          </w:rPr>
          <w:delText>The Meet Referee’s decision is final and non-appealable.</w:delText>
        </w:r>
      </w:del>
    </w:p>
    <w:p w:rsidR="00E7360B" w:rsidRDefault="00E7360B" w:rsidP="00BF5CFB">
      <w:pPr>
        <w:spacing w:after="0" w:line="240" w:lineRule="auto"/>
        <w:jc w:val="both"/>
      </w:pPr>
    </w:p>
    <w:p w:rsidR="00154A53" w:rsidRPr="00BF5CFB" w:rsidRDefault="00154A53" w:rsidP="009D3F2F">
      <w:pPr>
        <w:spacing w:after="120" w:line="240" w:lineRule="auto"/>
        <w:jc w:val="both"/>
      </w:pPr>
    </w:p>
    <w:p w:rsidR="009D3F2F" w:rsidRDefault="007523F9" w:rsidP="009D3F2F">
      <w:pPr>
        <w:suppressLineNumbers/>
        <w:pBdr>
          <w:top w:val="single" w:sz="4" w:space="1" w:color="auto"/>
          <w:left w:val="single" w:sz="4" w:space="4" w:color="auto"/>
          <w:bottom w:val="single" w:sz="4" w:space="1" w:color="auto"/>
          <w:right w:val="single" w:sz="4" w:space="4" w:color="auto"/>
        </w:pBdr>
        <w:jc w:val="both"/>
      </w:pPr>
      <w:r>
        <w:t>R-12</w:t>
      </w:r>
      <w:r w:rsidR="009D3F2F">
        <w:t xml:space="preserve"> ACTION:  Adopted     Defeated     Adopted/Amended    Tabled    Postponed    Pulled</w:t>
      </w:r>
    </w:p>
    <w:p w:rsidR="009D3F2F" w:rsidRPr="00D90A77" w:rsidRDefault="009D3F2F" w:rsidP="009D3F2F">
      <w:pPr>
        <w:pStyle w:val="ListParagraph"/>
        <w:spacing w:line="240" w:lineRule="auto"/>
        <w:ind w:left="0"/>
        <w:contextualSpacing w:val="0"/>
        <w:jc w:val="both"/>
      </w:pPr>
      <w:r w:rsidRPr="00D90A77">
        <w:rPr>
          <w:b/>
        </w:rPr>
        <w:t>Location:</w:t>
      </w:r>
      <w:r>
        <w:rPr>
          <w:b/>
        </w:rPr>
        <w:t xml:space="preserve"> </w:t>
      </w:r>
      <w:r>
        <w:t>Pages 36-38</w:t>
      </w:r>
    </w:p>
    <w:p w:rsidR="009D3F2F" w:rsidRPr="00D90A77" w:rsidRDefault="009D3F2F" w:rsidP="009D3F2F">
      <w:pPr>
        <w:pStyle w:val="ListParagraph"/>
        <w:spacing w:line="240" w:lineRule="auto"/>
        <w:ind w:left="0"/>
        <w:contextualSpacing w:val="0"/>
        <w:jc w:val="both"/>
      </w:pPr>
      <w:r w:rsidRPr="00D90A77">
        <w:rPr>
          <w:b/>
        </w:rPr>
        <w:t>Proposed by:</w:t>
      </w:r>
      <w:r>
        <w:rPr>
          <w:b/>
        </w:rPr>
        <w:t xml:space="preserve"> </w:t>
      </w:r>
      <w:r>
        <w:t>Joe McBratnie</w:t>
      </w:r>
    </w:p>
    <w:p w:rsidR="009D3F2F" w:rsidRDefault="009D3F2F" w:rsidP="009D3F2F">
      <w:pPr>
        <w:pStyle w:val="ListParagraph"/>
        <w:spacing w:line="240" w:lineRule="auto"/>
        <w:ind w:left="0"/>
        <w:contextualSpacing w:val="0"/>
        <w:jc w:val="both"/>
      </w:pPr>
      <w:r w:rsidRPr="00D90A77">
        <w:rPr>
          <w:b/>
        </w:rPr>
        <w:t>Purpose / Rationale:</w:t>
      </w:r>
      <w:r>
        <w:rPr>
          <w:b/>
        </w:rPr>
        <w:t xml:space="preserve"> </w:t>
      </w:r>
      <w:r>
        <w:t>To clean up the Rules and Procedures document to reduce years of bloat and allow flexibility to allow the LSC to continue to meet the needs of its membership and grow.</w:t>
      </w:r>
    </w:p>
    <w:p w:rsidR="0082515E" w:rsidRPr="0082515E" w:rsidRDefault="0082515E" w:rsidP="009D3F2F">
      <w:pPr>
        <w:pStyle w:val="ListParagraph"/>
        <w:spacing w:line="240" w:lineRule="auto"/>
        <w:ind w:left="0"/>
        <w:contextualSpacing w:val="0"/>
        <w:jc w:val="both"/>
      </w:pPr>
      <w:r>
        <w:rPr>
          <w:b/>
        </w:rPr>
        <w:t xml:space="preserve">Effective Date:  </w:t>
      </w:r>
      <w:r>
        <w:t>Immediately.</w:t>
      </w:r>
    </w:p>
    <w:p w:rsidR="009D3F2F" w:rsidRDefault="009D3F2F" w:rsidP="00885C82">
      <w:pPr>
        <w:tabs>
          <w:tab w:val="right" w:pos="10620"/>
          <w:tab w:val="right" w:pos="10800"/>
        </w:tabs>
        <w:spacing w:line="240" w:lineRule="auto"/>
        <w:jc w:val="both"/>
      </w:pPr>
      <w:r w:rsidRPr="00D90A77">
        <w:rPr>
          <w:b/>
        </w:rPr>
        <w:t>Recommendation:</w:t>
      </w:r>
      <w:r>
        <w:rPr>
          <w:b/>
        </w:rPr>
        <w:t xml:space="preserve"> </w:t>
      </w:r>
      <w:r>
        <w:rPr>
          <w:i/>
        </w:rPr>
        <w:t>The MS Board of Directors</w:t>
      </w:r>
      <w:r w:rsidR="00885C82">
        <w:rPr>
          <w:i/>
        </w:rPr>
        <w:t xml:space="preserve"> recommends</w:t>
      </w:r>
      <w:r w:rsidR="00885C82" w:rsidRPr="00885C82">
        <w:rPr>
          <w:i/>
          <w:u w:val="single"/>
        </w:rPr>
        <w:tab/>
      </w:r>
    </w:p>
    <w:p w:rsidR="009D3F2F" w:rsidRPr="008868B2" w:rsidRDefault="009D3F2F" w:rsidP="009D3F2F">
      <w:pPr>
        <w:pStyle w:val="Heading2"/>
      </w:pPr>
      <w:bookmarkStart w:id="789" w:name="_Toc82313660"/>
      <w:bookmarkStart w:id="790" w:name="_Toc298441315"/>
      <w:r w:rsidRPr="008868B2">
        <w:t>District Championship Rules</w:t>
      </w:r>
      <w:bookmarkEnd w:id="789"/>
      <w:bookmarkEnd w:id="790"/>
    </w:p>
    <w:p w:rsidR="009D3F2F" w:rsidRPr="002139F6" w:rsidDel="00D14C9E" w:rsidRDefault="009D3F2F" w:rsidP="009D3F2F">
      <w:pPr>
        <w:jc w:val="center"/>
        <w:rPr>
          <w:del w:id="791" w:author="Jan" w:date="2014-07-13T23:49:00Z"/>
          <w:rFonts w:asciiTheme="minorHAnsi" w:hAnsiTheme="minorHAnsi" w:cstheme="minorHAnsi"/>
          <w:b/>
        </w:rPr>
      </w:pPr>
      <w:bookmarkStart w:id="792" w:name="_Toc298441316"/>
      <w:bookmarkStart w:id="793" w:name="_Toc82313661"/>
      <w:del w:id="794" w:author="Jan" w:date="2014-07-13T23:49:00Z">
        <w:r w:rsidRPr="002139F6" w:rsidDel="00D14C9E">
          <w:rPr>
            <w:rFonts w:asciiTheme="minorHAnsi" w:hAnsiTheme="minorHAnsi" w:cstheme="minorHAnsi"/>
            <w:b/>
          </w:rPr>
          <w:delText xml:space="preserve">A. Assignment of Clubs to </w:delText>
        </w:r>
        <w:commentRangeStart w:id="795"/>
        <w:r w:rsidRPr="002139F6" w:rsidDel="00D14C9E">
          <w:rPr>
            <w:rFonts w:asciiTheme="minorHAnsi" w:hAnsiTheme="minorHAnsi" w:cstheme="minorHAnsi"/>
            <w:b/>
          </w:rPr>
          <w:delText>Venue</w:delText>
        </w:r>
      </w:del>
      <w:bookmarkEnd w:id="792"/>
      <w:commentRangeEnd w:id="795"/>
      <w:r w:rsidR="00D14C9E">
        <w:rPr>
          <w:rStyle w:val="CommentReference"/>
        </w:rPr>
        <w:commentReference w:id="795"/>
      </w:r>
    </w:p>
    <w:p w:rsidR="009D3F2F" w:rsidRPr="001D542E" w:rsidDel="00D14C9E" w:rsidRDefault="009D3F2F" w:rsidP="009D3F2F">
      <w:pPr>
        <w:tabs>
          <w:tab w:val="left" w:pos="5170"/>
        </w:tabs>
        <w:spacing w:before="240"/>
        <w:jc w:val="both"/>
        <w:rPr>
          <w:del w:id="796" w:author="Jan" w:date="2014-07-13T23:49:00Z"/>
          <w:rFonts w:ascii="Arial" w:hAnsi="Arial" w:cs="Arial"/>
          <w:szCs w:val="22"/>
        </w:rPr>
      </w:pPr>
      <w:del w:id="797" w:author="Jan" w:date="2014-07-13T23:49:00Z">
        <w:r w:rsidRPr="001D542E" w:rsidDel="00D14C9E">
          <w:rPr>
            <w:rFonts w:ascii="Arial" w:hAnsi="Arial" w:cs="Arial"/>
            <w:szCs w:val="22"/>
          </w:rPr>
          <w:delText>For the District Championships all teams registered with MS will initially be assigned by the Programs Operations Vice-Chair to district</w:delText>
        </w:r>
        <w:r w:rsidDel="00D14C9E">
          <w:rPr>
            <w:rFonts w:ascii="Arial" w:hAnsi="Arial" w:cs="Arial"/>
            <w:szCs w:val="22"/>
          </w:rPr>
          <w:delText xml:space="preserve"> meet</w:delText>
        </w:r>
        <w:r w:rsidRPr="001D542E" w:rsidDel="00D14C9E">
          <w:rPr>
            <w:rFonts w:ascii="Arial" w:hAnsi="Arial" w:cs="Arial"/>
            <w:szCs w:val="22"/>
          </w:rPr>
          <w:delText xml:space="preserve"> “venues”. These venues will be geographically located throughout the State of Michigan in an effort to equalize the size (total entries) of the meets as well as travel distance to the meets. The districts will typically be referred to as the “Red, White and Blue” Divisions. Each MS team will compete at and send their entries to the initial venue assigned by the Programs Operations Vice-Chair (i.e. a MS team cannot choose which venue they will compete at). After the entries are received at each venue the Program Operations Vice-Chair, in his/her discretion, has the right to and may reassign clubs among the meet venues to balance the entries in an equitable manner between each venue.</w:delText>
        </w:r>
      </w:del>
    </w:p>
    <w:p w:rsidR="009D3F2F" w:rsidRPr="002139F6" w:rsidRDefault="009D3F2F" w:rsidP="009D3F2F">
      <w:pPr>
        <w:jc w:val="center"/>
        <w:rPr>
          <w:rFonts w:asciiTheme="minorHAnsi" w:hAnsiTheme="minorHAnsi" w:cstheme="minorHAnsi"/>
          <w:b/>
        </w:rPr>
      </w:pPr>
      <w:bookmarkStart w:id="798" w:name="_Toc298441320"/>
      <w:r w:rsidRPr="002139F6">
        <w:rPr>
          <w:rFonts w:asciiTheme="minorHAnsi" w:hAnsiTheme="minorHAnsi" w:cstheme="minorHAnsi"/>
          <w:b/>
        </w:rPr>
        <w:t>B. Entry Times and NT Entries</w:t>
      </w:r>
      <w:bookmarkEnd w:id="798"/>
    </w:p>
    <w:p w:rsidR="009D3F2F" w:rsidRPr="001D542E" w:rsidRDefault="00D14C9E" w:rsidP="009D3F2F">
      <w:pPr>
        <w:tabs>
          <w:tab w:val="left" w:pos="5170"/>
        </w:tabs>
        <w:spacing w:before="240"/>
        <w:jc w:val="both"/>
        <w:rPr>
          <w:rFonts w:ascii="Arial" w:hAnsi="Arial" w:cs="Arial"/>
          <w:bCs/>
          <w:szCs w:val="22"/>
        </w:rPr>
      </w:pPr>
      <w:proofErr w:type="gramStart"/>
      <w:ins w:id="799" w:author="Jan" w:date="2014-07-13T23:53:00Z">
        <w:r>
          <w:rPr>
            <w:rFonts w:ascii="Arial" w:hAnsi="Arial" w:cs="Arial"/>
            <w:bCs/>
            <w:szCs w:val="22"/>
          </w:rPr>
          <w:lastRenderedPageBreak/>
          <w:t>No time entries will not be accepted.</w:t>
        </w:r>
        <w:proofErr w:type="gramEnd"/>
        <w:r>
          <w:rPr>
            <w:rFonts w:ascii="Arial" w:hAnsi="Arial" w:cs="Arial"/>
            <w:bCs/>
            <w:szCs w:val="22"/>
          </w:rPr>
          <w:t xml:space="preserve">  </w:t>
        </w:r>
      </w:ins>
      <w:del w:id="800" w:author="Jan" w:date="2014-07-13T23:54:00Z">
        <w:r w:rsidR="009D3F2F" w:rsidRPr="001D542E" w:rsidDel="00D14C9E">
          <w:rPr>
            <w:rFonts w:ascii="Arial" w:hAnsi="Arial" w:cs="Arial"/>
            <w:bCs/>
            <w:szCs w:val="22"/>
          </w:rPr>
          <w:delText>An actually achieved time is submitted with the entry for seeding purposes.  If the athlete has not yet achieved a time in an event, the athlete may enter an event with an NT</w:delText>
        </w:r>
        <w:r w:rsidR="009D3F2F" w:rsidDel="00D14C9E">
          <w:rPr>
            <w:rFonts w:ascii="Arial" w:hAnsi="Arial" w:cs="Arial"/>
            <w:bCs/>
            <w:szCs w:val="22"/>
          </w:rPr>
          <w:delText xml:space="preserve">.  </w:delText>
        </w:r>
        <w:r w:rsidR="009D3F2F" w:rsidRPr="00A02C99" w:rsidDel="00D14C9E">
          <w:rPr>
            <w:rFonts w:ascii="Arial" w:hAnsi="Arial" w:cs="Arial"/>
            <w:bCs/>
            <w:szCs w:val="22"/>
          </w:rPr>
          <w:delText>NT entries are eligible for awards</w:delText>
        </w:r>
        <w:r w:rsidR="009D3F2F" w:rsidDel="00D14C9E">
          <w:rPr>
            <w:rFonts w:ascii="Arial" w:hAnsi="Arial" w:cs="Arial"/>
            <w:bCs/>
            <w:szCs w:val="22"/>
          </w:rPr>
          <w:delText xml:space="preserve"> at District Championship Meets</w:delText>
        </w:r>
        <w:r w:rsidR="009D3F2F" w:rsidRPr="00A02C99" w:rsidDel="00D14C9E">
          <w:rPr>
            <w:rFonts w:ascii="Arial" w:hAnsi="Arial" w:cs="Arial"/>
            <w:bCs/>
            <w:szCs w:val="22"/>
          </w:rPr>
          <w:delText>.</w:delText>
        </w:r>
      </w:del>
    </w:p>
    <w:p w:rsidR="009D3F2F" w:rsidRPr="002139F6" w:rsidRDefault="009D3F2F" w:rsidP="009D3F2F">
      <w:pPr>
        <w:spacing w:before="120"/>
        <w:jc w:val="center"/>
        <w:rPr>
          <w:rFonts w:asciiTheme="minorHAnsi" w:hAnsiTheme="minorHAnsi" w:cstheme="minorHAnsi"/>
          <w:b/>
        </w:rPr>
      </w:pPr>
      <w:bookmarkStart w:id="801" w:name="_Toc298441321"/>
      <w:del w:id="802" w:author="Jan" w:date="2014-07-13T23:54:00Z">
        <w:r w:rsidRPr="002139F6" w:rsidDel="00D14C9E">
          <w:rPr>
            <w:rFonts w:asciiTheme="minorHAnsi" w:hAnsiTheme="minorHAnsi" w:cstheme="minorHAnsi"/>
            <w:b/>
          </w:rPr>
          <w:delText>C.</w:delText>
        </w:r>
      </w:del>
      <w:ins w:id="803" w:author="Jan" w:date="2014-07-13T23:54:00Z">
        <w:r w:rsidR="00D14C9E">
          <w:rPr>
            <w:rFonts w:asciiTheme="minorHAnsi" w:hAnsiTheme="minorHAnsi" w:cstheme="minorHAnsi"/>
            <w:b/>
          </w:rPr>
          <w:t xml:space="preserve"> A.</w:t>
        </w:r>
      </w:ins>
      <w:r w:rsidRPr="002139F6">
        <w:rPr>
          <w:rFonts w:asciiTheme="minorHAnsi" w:hAnsiTheme="minorHAnsi" w:cstheme="minorHAnsi"/>
          <w:b/>
        </w:rPr>
        <w:t xml:space="preserve"> Time Conversions</w:t>
      </w:r>
      <w:bookmarkEnd w:id="801"/>
    </w:p>
    <w:p w:rsidR="009D3F2F" w:rsidRPr="001D542E" w:rsidRDefault="009D3F2F" w:rsidP="009D3F2F">
      <w:pPr>
        <w:spacing w:before="240"/>
        <w:jc w:val="both"/>
        <w:rPr>
          <w:rFonts w:ascii="Arial" w:hAnsi="Arial" w:cs="Arial"/>
          <w:szCs w:val="22"/>
        </w:rPr>
      </w:pPr>
      <w:r w:rsidRPr="001D542E">
        <w:rPr>
          <w:rFonts w:ascii="Arial" w:hAnsi="Arial" w:cs="Arial"/>
          <w:szCs w:val="22"/>
        </w:rPr>
        <w:t>Time conversions are allowed from actually achieved LCM or SCM times.  Convert to SCY only.</w:t>
      </w:r>
    </w:p>
    <w:p w:rsidR="009D3F2F" w:rsidRPr="002139F6" w:rsidRDefault="009D3F2F" w:rsidP="009D3F2F">
      <w:pPr>
        <w:spacing w:before="120"/>
        <w:jc w:val="center"/>
        <w:rPr>
          <w:rFonts w:asciiTheme="minorHAnsi" w:hAnsiTheme="minorHAnsi" w:cstheme="minorHAnsi"/>
          <w:b/>
        </w:rPr>
      </w:pPr>
      <w:bookmarkStart w:id="804" w:name="_Toc298441322"/>
      <w:del w:id="805" w:author="Jan" w:date="2014-07-13T23:54:00Z">
        <w:r w:rsidRPr="002139F6" w:rsidDel="00D14C9E">
          <w:rPr>
            <w:rFonts w:asciiTheme="minorHAnsi" w:hAnsiTheme="minorHAnsi" w:cstheme="minorHAnsi"/>
            <w:b/>
          </w:rPr>
          <w:delText>D.</w:delText>
        </w:r>
      </w:del>
      <w:ins w:id="806" w:author="Jan" w:date="2014-07-13T23:54:00Z">
        <w:r w:rsidR="00D14C9E">
          <w:rPr>
            <w:rFonts w:asciiTheme="minorHAnsi" w:hAnsiTheme="minorHAnsi" w:cstheme="minorHAnsi"/>
            <w:b/>
          </w:rPr>
          <w:t xml:space="preserve"> B.</w:t>
        </w:r>
      </w:ins>
      <w:r w:rsidRPr="002139F6">
        <w:rPr>
          <w:rFonts w:asciiTheme="minorHAnsi" w:hAnsiTheme="minorHAnsi" w:cstheme="minorHAnsi"/>
          <w:b/>
        </w:rPr>
        <w:t xml:space="preserve"> Mandatory Withdrawal </w:t>
      </w:r>
      <w:proofErr w:type="gramStart"/>
      <w:r w:rsidRPr="002139F6">
        <w:rPr>
          <w:rFonts w:asciiTheme="minorHAnsi" w:hAnsiTheme="minorHAnsi" w:cstheme="minorHAnsi"/>
          <w:b/>
        </w:rPr>
        <w:t>From</w:t>
      </w:r>
      <w:proofErr w:type="gramEnd"/>
      <w:r w:rsidRPr="002139F6">
        <w:rPr>
          <w:rFonts w:asciiTheme="minorHAnsi" w:hAnsiTheme="minorHAnsi" w:cstheme="minorHAnsi"/>
          <w:b/>
        </w:rPr>
        <w:t xml:space="preserve"> Event - [Over Qualifying]</w:t>
      </w:r>
      <w:bookmarkEnd w:id="804"/>
    </w:p>
    <w:p w:rsidR="009D3F2F" w:rsidRPr="001D542E" w:rsidRDefault="009D3F2F" w:rsidP="009D3F2F">
      <w:pPr>
        <w:spacing w:before="240"/>
        <w:jc w:val="both"/>
        <w:rPr>
          <w:rFonts w:ascii="Arial" w:hAnsi="Arial" w:cs="Arial"/>
          <w:spacing w:val="-1"/>
          <w:szCs w:val="22"/>
        </w:rPr>
      </w:pPr>
      <w:r w:rsidRPr="001D542E">
        <w:rPr>
          <w:rFonts w:ascii="Arial" w:hAnsi="Arial" w:cs="Arial"/>
          <w:spacing w:val="1"/>
          <w:szCs w:val="22"/>
        </w:rPr>
        <w:t xml:space="preserve">If a swimmer achieves a Q2 (or better) in a particular event IN ANY COURSE (SCY, SCM or LCM) after his/her entry has </w:t>
      </w:r>
      <w:r w:rsidRPr="001D542E">
        <w:rPr>
          <w:rFonts w:ascii="Arial" w:hAnsi="Arial" w:cs="Arial"/>
          <w:spacing w:val="-1"/>
          <w:szCs w:val="22"/>
        </w:rPr>
        <w:t>been sent to the District Entry Chair the swimmer must withdraw from the event.  The swimmer may then substitute another event, if qualified, despite the fact that the entry period may have closed. Contact the meet host entry chair directly should this occur. The entry fee for the mandatorily withdrawn event will be refunded if the athlete chooses not to enter a substitute event.  Also, the "Age-Up Athlete" entry exception may apply if the athlete’s age and birthday occurs within a small window of time.  See Age-Up Athlete entry exception below. If an athlete fails to withdraw from the event pursuant to these rules and this fact is discovered at a later time, the achieved time will be declared a nullity, stricken from the SWIMS database and any award must be returned.</w:t>
      </w:r>
    </w:p>
    <w:p w:rsidR="009D3F2F" w:rsidRPr="002139F6" w:rsidRDefault="009D3F2F" w:rsidP="009D3F2F">
      <w:pPr>
        <w:spacing w:before="120"/>
        <w:jc w:val="center"/>
        <w:rPr>
          <w:rFonts w:asciiTheme="minorHAnsi" w:hAnsiTheme="minorHAnsi" w:cstheme="minorHAnsi"/>
          <w:b/>
        </w:rPr>
      </w:pPr>
      <w:bookmarkStart w:id="807" w:name="_Toc298441323"/>
      <w:del w:id="808" w:author="Jan" w:date="2014-07-13T23:55:00Z">
        <w:r w:rsidRPr="002139F6" w:rsidDel="00D14C9E">
          <w:rPr>
            <w:rFonts w:asciiTheme="minorHAnsi" w:hAnsiTheme="minorHAnsi" w:cstheme="minorHAnsi"/>
            <w:b/>
          </w:rPr>
          <w:delText>E.</w:delText>
        </w:r>
      </w:del>
      <w:ins w:id="809" w:author="Jan" w:date="2014-07-13T23:55:00Z">
        <w:r w:rsidR="00D14C9E">
          <w:rPr>
            <w:rFonts w:asciiTheme="minorHAnsi" w:hAnsiTheme="minorHAnsi" w:cstheme="minorHAnsi"/>
            <w:b/>
          </w:rPr>
          <w:t xml:space="preserve"> C.</w:t>
        </w:r>
      </w:ins>
      <w:r w:rsidRPr="002139F6">
        <w:rPr>
          <w:rFonts w:asciiTheme="minorHAnsi" w:hAnsiTheme="minorHAnsi" w:cstheme="minorHAnsi"/>
          <w:b/>
        </w:rPr>
        <w:t xml:space="preserve"> "Age-Up Athlete" - District Entry Option</w:t>
      </w:r>
      <w:bookmarkEnd w:id="807"/>
    </w:p>
    <w:p w:rsidR="009D3F2F" w:rsidRPr="001D542E" w:rsidRDefault="009D3F2F" w:rsidP="009D3F2F">
      <w:pPr>
        <w:spacing w:before="240"/>
        <w:jc w:val="both"/>
        <w:rPr>
          <w:rFonts w:ascii="Arial" w:hAnsi="Arial" w:cs="Arial"/>
          <w:bCs/>
          <w:spacing w:val="-1"/>
          <w:szCs w:val="22"/>
        </w:rPr>
      </w:pPr>
      <w:r w:rsidRPr="001D542E">
        <w:rPr>
          <w:rFonts w:ascii="Arial" w:hAnsi="Arial" w:cs="Arial"/>
          <w:b/>
          <w:spacing w:val="-1"/>
          <w:szCs w:val="22"/>
        </w:rPr>
        <w:t>1)</w:t>
      </w:r>
      <w:r w:rsidRPr="001D542E">
        <w:rPr>
          <w:rFonts w:ascii="Arial" w:hAnsi="Arial" w:cs="Arial"/>
          <w:spacing w:val="-1"/>
          <w:szCs w:val="22"/>
        </w:rPr>
        <w:t xml:space="preserve"> DEFINITION:  An "Age-Up Athlete" is </w:t>
      </w:r>
      <w:r w:rsidRPr="001D542E">
        <w:rPr>
          <w:rFonts w:ascii="Arial" w:hAnsi="Arial" w:cs="Arial"/>
          <w:b/>
          <w:spacing w:val="-1"/>
          <w:szCs w:val="22"/>
        </w:rPr>
        <w:t>a)</w:t>
      </w:r>
      <w:r w:rsidRPr="001D542E">
        <w:rPr>
          <w:rFonts w:ascii="Arial" w:hAnsi="Arial" w:cs="Arial"/>
          <w:spacing w:val="-1"/>
          <w:szCs w:val="22"/>
        </w:rPr>
        <w:t xml:space="preserve"> a 10 year-, 12 year- or 14 year-old who has a birthday between the second day (Saturday) of Districts and the first day of their respective State meet and </w:t>
      </w:r>
      <w:r w:rsidRPr="001D542E">
        <w:rPr>
          <w:rFonts w:ascii="Arial" w:hAnsi="Arial" w:cs="Arial"/>
          <w:b/>
          <w:spacing w:val="-1"/>
          <w:szCs w:val="22"/>
        </w:rPr>
        <w:t>b)</w:t>
      </w:r>
      <w:r w:rsidRPr="001D542E">
        <w:rPr>
          <w:rFonts w:ascii="Arial" w:hAnsi="Arial" w:cs="Arial"/>
          <w:spacing w:val="-1"/>
          <w:szCs w:val="22"/>
        </w:rPr>
        <w:t xml:space="preserve"> who is "over qualified" [has a Q2 time] for an event for the District Meet and </w:t>
      </w:r>
      <w:r w:rsidRPr="001D542E">
        <w:rPr>
          <w:rFonts w:ascii="Arial" w:hAnsi="Arial" w:cs="Arial"/>
          <w:b/>
          <w:spacing w:val="-1"/>
          <w:szCs w:val="22"/>
        </w:rPr>
        <w:t>c)</w:t>
      </w:r>
      <w:r w:rsidRPr="001D542E">
        <w:rPr>
          <w:rFonts w:ascii="Arial" w:hAnsi="Arial" w:cs="Arial"/>
          <w:spacing w:val="-1"/>
          <w:szCs w:val="22"/>
        </w:rPr>
        <w:t xml:space="preserve"> who will be "under qualified" for the JO meet in their new age group. </w:t>
      </w:r>
      <w:r w:rsidRPr="001D542E">
        <w:rPr>
          <w:rFonts w:ascii="Arial" w:hAnsi="Arial" w:cs="Arial"/>
          <w:bCs/>
          <w:spacing w:val="-1"/>
          <w:szCs w:val="22"/>
        </w:rPr>
        <w:t>If the athlete meets the above test, they have an entry option.  This option is intended to allow these swimmers who "Age-Up" before the JO Meets an opportunity to achieve a JO Q2 in their upcoming new age group.</w:t>
      </w:r>
    </w:p>
    <w:p w:rsidR="009D3F2F" w:rsidRPr="001D542E" w:rsidRDefault="009D3F2F" w:rsidP="009D3F2F">
      <w:pPr>
        <w:spacing w:before="240"/>
        <w:jc w:val="both"/>
        <w:rPr>
          <w:rFonts w:ascii="Arial" w:hAnsi="Arial" w:cs="Arial"/>
          <w:spacing w:val="-1"/>
          <w:szCs w:val="22"/>
        </w:rPr>
      </w:pPr>
      <w:r w:rsidRPr="001D542E">
        <w:rPr>
          <w:rFonts w:ascii="Arial" w:hAnsi="Arial" w:cs="Arial"/>
          <w:b/>
          <w:bCs/>
          <w:spacing w:val="-1"/>
          <w:szCs w:val="22"/>
        </w:rPr>
        <w:t>2)</w:t>
      </w:r>
      <w:r w:rsidRPr="001D542E">
        <w:rPr>
          <w:rFonts w:ascii="Arial" w:hAnsi="Arial" w:cs="Arial"/>
          <w:bCs/>
          <w:spacing w:val="-1"/>
          <w:szCs w:val="22"/>
        </w:rPr>
        <w:t xml:space="preserve"> HOW TO ENTER THESE EVENTS:  An "Age-Up athlete" may then enter a District event in their current age group even though their achieved time is a Q2 [JO Meet] time for their current age group. </w:t>
      </w:r>
      <w:r w:rsidRPr="001D542E">
        <w:rPr>
          <w:rFonts w:ascii="Arial" w:hAnsi="Arial" w:cs="Arial"/>
          <w:bCs/>
          <w:spacing w:val="-1"/>
          <w:szCs w:val="22"/>
          <w:u w:val="single"/>
        </w:rPr>
        <w:t>Enter the athlete at their actually achieved best time [Q2 or better].</w:t>
      </w:r>
      <w:r w:rsidRPr="001D542E">
        <w:rPr>
          <w:rFonts w:ascii="Arial" w:hAnsi="Arial" w:cs="Arial"/>
          <w:bCs/>
          <w:spacing w:val="-1"/>
          <w:szCs w:val="22"/>
        </w:rPr>
        <w:t xml:space="preserve">  This will result in the swimmer being seeded the fastest in the heats. Coaches, Club Entry Chairs and Paper Entry Individuals:  It is imperative that you a</w:t>
      </w:r>
      <w:r w:rsidRPr="001D542E">
        <w:rPr>
          <w:rFonts w:ascii="Arial" w:hAnsi="Arial" w:cs="Arial"/>
          <w:spacing w:val="-1"/>
          <w:szCs w:val="22"/>
        </w:rPr>
        <w:t>lert the District entry chair to all “Age-Up” entries by enclosing a statement to that effect in your TM or US mail entry. Coaches - in your TM event file - mark the event as "Exhibition" and use the actually achieved Q2 time (or better) as a seed time.</w:t>
      </w:r>
    </w:p>
    <w:p w:rsidR="009D3F2F" w:rsidRPr="001D542E" w:rsidRDefault="009D3F2F" w:rsidP="009D3F2F">
      <w:pPr>
        <w:spacing w:before="240"/>
        <w:jc w:val="both"/>
        <w:rPr>
          <w:rFonts w:ascii="Arial" w:hAnsi="Arial" w:cs="Arial"/>
          <w:b/>
          <w:spacing w:val="-1"/>
          <w:szCs w:val="22"/>
        </w:rPr>
      </w:pPr>
      <w:r w:rsidRPr="001D542E">
        <w:rPr>
          <w:rFonts w:ascii="Arial" w:hAnsi="Arial" w:cs="Arial"/>
          <w:b/>
          <w:spacing w:val="-1"/>
          <w:szCs w:val="22"/>
        </w:rPr>
        <w:t>3)</w:t>
      </w:r>
      <w:r w:rsidRPr="001D542E">
        <w:rPr>
          <w:rFonts w:ascii="Arial" w:hAnsi="Arial" w:cs="Arial"/>
          <w:spacing w:val="-1"/>
          <w:szCs w:val="22"/>
        </w:rPr>
        <w:t xml:space="preserve"> MEET RESULTS:  The meet host will consider all athletes that are entered at the Q2 time or better to be "Age-Up Athletes", exhibition swims and </w:t>
      </w:r>
      <w:r w:rsidRPr="001D542E">
        <w:rPr>
          <w:rFonts w:ascii="Arial" w:hAnsi="Arial" w:cs="Arial"/>
          <w:b/>
          <w:spacing w:val="-1"/>
          <w:szCs w:val="22"/>
        </w:rPr>
        <w:t>not eligible for awards.</w:t>
      </w:r>
    </w:p>
    <w:p w:rsidR="009D3F2F" w:rsidRDefault="009D3F2F" w:rsidP="009D3F2F">
      <w:pPr>
        <w:spacing w:before="240"/>
        <w:jc w:val="both"/>
        <w:rPr>
          <w:ins w:id="810" w:author="Jan" w:date="2014-07-13T23:56:00Z"/>
          <w:rFonts w:ascii="Arial" w:hAnsi="Arial" w:cs="Arial"/>
          <w:bCs/>
          <w:spacing w:val="-1"/>
          <w:szCs w:val="22"/>
        </w:rPr>
      </w:pPr>
      <w:r w:rsidRPr="001D542E">
        <w:rPr>
          <w:rFonts w:ascii="Arial" w:hAnsi="Arial" w:cs="Arial"/>
          <w:b/>
          <w:bCs/>
          <w:spacing w:val="-1"/>
          <w:szCs w:val="22"/>
        </w:rPr>
        <w:t>4)</w:t>
      </w:r>
      <w:r w:rsidRPr="001D542E">
        <w:rPr>
          <w:rFonts w:ascii="Arial" w:hAnsi="Arial" w:cs="Arial"/>
          <w:bCs/>
          <w:spacing w:val="-1"/>
          <w:szCs w:val="22"/>
        </w:rPr>
        <w:t xml:space="preserve"> </w:t>
      </w:r>
      <w:r>
        <w:rPr>
          <w:rFonts w:ascii="Arial" w:hAnsi="Arial" w:cs="Arial"/>
          <w:bCs/>
          <w:spacing w:val="-1"/>
          <w:szCs w:val="22"/>
        </w:rPr>
        <w:t>ENTRY LIMITATIONS:  "Age-Up A</w:t>
      </w:r>
      <w:r w:rsidRPr="001D542E">
        <w:rPr>
          <w:rFonts w:ascii="Arial" w:hAnsi="Arial" w:cs="Arial"/>
          <w:bCs/>
          <w:spacing w:val="-1"/>
          <w:szCs w:val="22"/>
        </w:rPr>
        <w:t>thletes" are subject to the same entry limitations as all other athletes.   (See D above).</w:t>
      </w:r>
    </w:p>
    <w:p w:rsidR="008F5F5A" w:rsidRDefault="008F5F5A">
      <w:pPr>
        <w:spacing w:before="240"/>
        <w:jc w:val="center"/>
        <w:rPr>
          <w:ins w:id="811" w:author="Jan" w:date="2014-07-13T23:56:00Z"/>
          <w:rFonts w:ascii="Arial" w:hAnsi="Arial" w:cs="Arial"/>
          <w:b/>
          <w:bCs/>
          <w:spacing w:val="-1"/>
          <w:szCs w:val="22"/>
        </w:rPr>
        <w:pPrChange w:id="812" w:author="Jan" w:date="2014-07-13T23:56:00Z">
          <w:pPr>
            <w:spacing w:before="240"/>
            <w:jc w:val="both"/>
          </w:pPr>
        </w:pPrChange>
      </w:pPr>
      <w:ins w:id="813" w:author="Jan" w:date="2014-07-13T23:56:00Z">
        <w:r>
          <w:rPr>
            <w:rFonts w:ascii="Arial" w:hAnsi="Arial" w:cs="Arial"/>
            <w:b/>
            <w:bCs/>
            <w:spacing w:val="-1"/>
            <w:szCs w:val="22"/>
          </w:rPr>
          <w:lastRenderedPageBreak/>
          <w:t>D. Q2 Qualification</w:t>
        </w:r>
      </w:ins>
    </w:p>
    <w:p w:rsidR="008F5F5A" w:rsidRPr="008F5F5A" w:rsidRDefault="008F5F5A" w:rsidP="008F5F5A">
      <w:pPr>
        <w:spacing w:before="240"/>
        <w:jc w:val="both"/>
        <w:rPr>
          <w:rFonts w:ascii="Arial" w:hAnsi="Arial" w:cs="Arial"/>
          <w:bCs/>
          <w:spacing w:val="-1"/>
          <w:szCs w:val="22"/>
        </w:rPr>
      </w:pPr>
      <w:ins w:id="814" w:author="Jan" w:date="2014-07-13T23:57:00Z">
        <w:r>
          <w:rPr>
            <w:rFonts w:ascii="Arial" w:hAnsi="Arial" w:cs="Arial"/>
            <w:bCs/>
            <w:spacing w:val="-1"/>
            <w:szCs w:val="22"/>
          </w:rPr>
          <w:t>Q2 (Junior Olympic qualifying) times achieved at District’s qualify for the Junior Olympic as long as the entry is received by the Junior Olympic hosts by the entry cut off dates as stated in the Junior Olympic announcements.</w:t>
        </w:r>
      </w:ins>
    </w:p>
    <w:p w:rsidR="009D3F2F" w:rsidRPr="002139F6" w:rsidDel="008F5F5A" w:rsidRDefault="009D3F2F" w:rsidP="009D3F2F">
      <w:pPr>
        <w:jc w:val="center"/>
        <w:rPr>
          <w:del w:id="815" w:author="Jan" w:date="2014-07-13T23:59:00Z"/>
          <w:rFonts w:asciiTheme="minorHAnsi" w:hAnsiTheme="minorHAnsi" w:cstheme="minorHAnsi"/>
          <w:b/>
        </w:rPr>
      </w:pPr>
      <w:bookmarkStart w:id="816" w:name="_Toc298441325"/>
      <w:del w:id="817" w:author="Jan" w:date="2014-07-13T23:59:00Z">
        <w:r w:rsidRPr="002139F6" w:rsidDel="008F5F5A">
          <w:rPr>
            <w:rFonts w:asciiTheme="minorHAnsi" w:hAnsiTheme="minorHAnsi" w:cstheme="minorHAnsi"/>
            <w:b/>
          </w:rPr>
          <w:delText xml:space="preserve">F. Entry </w:delText>
        </w:r>
        <w:commentRangeStart w:id="818"/>
        <w:r w:rsidRPr="002139F6" w:rsidDel="008F5F5A">
          <w:rPr>
            <w:rFonts w:asciiTheme="minorHAnsi" w:hAnsiTheme="minorHAnsi" w:cstheme="minorHAnsi"/>
            <w:b/>
          </w:rPr>
          <w:delText>Fees</w:delText>
        </w:r>
      </w:del>
      <w:bookmarkEnd w:id="816"/>
      <w:commentRangeEnd w:id="818"/>
      <w:r w:rsidR="008F5F5A">
        <w:rPr>
          <w:rStyle w:val="CommentReference"/>
        </w:rPr>
        <w:commentReference w:id="818"/>
      </w:r>
    </w:p>
    <w:p w:rsidR="009D3F2F" w:rsidRPr="001D542E" w:rsidDel="008F5F5A" w:rsidRDefault="009D3F2F" w:rsidP="009D3F2F">
      <w:pPr>
        <w:spacing w:before="240"/>
        <w:jc w:val="both"/>
        <w:rPr>
          <w:del w:id="819" w:author="Jan" w:date="2014-07-13T23:59:00Z"/>
          <w:rFonts w:ascii="Arial" w:hAnsi="Arial" w:cs="Arial"/>
          <w:szCs w:val="22"/>
        </w:rPr>
      </w:pPr>
      <w:del w:id="820" w:author="Jan" w:date="2014-07-13T23:59:00Z">
        <w:r w:rsidRPr="001D542E" w:rsidDel="008F5F5A">
          <w:rPr>
            <w:rFonts w:ascii="Arial" w:hAnsi="Arial" w:cs="Arial"/>
            <w:szCs w:val="22"/>
          </w:rPr>
          <w:delText xml:space="preserve">Electronic entry fees are </w:delText>
        </w:r>
        <w:r w:rsidDel="008F5F5A">
          <w:rPr>
            <w:rFonts w:ascii="Arial" w:hAnsi="Arial" w:cs="Arial"/>
            <w:szCs w:val="22"/>
          </w:rPr>
          <w:delText>$5</w:delText>
        </w:r>
        <w:r w:rsidRPr="001D542E" w:rsidDel="008F5F5A">
          <w:rPr>
            <w:rFonts w:ascii="Arial" w:hAnsi="Arial" w:cs="Arial"/>
            <w:szCs w:val="22"/>
          </w:rPr>
          <w:delText xml:space="preserve"> per individual event and $12</w:delText>
        </w:r>
        <w:r w:rsidDel="008F5F5A">
          <w:rPr>
            <w:rFonts w:ascii="Arial" w:hAnsi="Arial" w:cs="Arial"/>
            <w:szCs w:val="22"/>
          </w:rPr>
          <w:delText xml:space="preserve"> </w:delText>
        </w:r>
        <w:r w:rsidRPr="001D542E" w:rsidDel="008F5F5A">
          <w:rPr>
            <w:rFonts w:ascii="Arial" w:hAnsi="Arial" w:cs="Arial"/>
            <w:szCs w:val="22"/>
          </w:rPr>
          <w:delText xml:space="preserve">for relays. </w:delText>
        </w:r>
        <w:r w:rsidDel="008F5F5A">
          <w:rPr>
            <w:rFonts w:ascii="Arial" w:hAnsi="Arial" w:cs="Arial"/>
            <w:szCs w:val="22"/>
          </w:rPr>
          <w:delText xml:space="preserve">There is also a $5 </w:delText>
        </w:r>
        <w:r w:rsidRPr="001D542E" w:rsidDel="008F5F5A">
          <w:rPr>
            <w:rFonts w:ascii="Arial" w:hAnsi="Arial" w:cs="Arial"/>
            <w:szCs w:val="22"/>
          </w:rPr>
          <w:delText xml:space="preserve">MS Athlete surcharge for each swimmer entered. </w:delText>
        </w:r>
      </w:del>
    </w:p>
    <w:p w:rsidR="009D3F2F" w:rsidRPr="002139F6" w:rsidRDefault="009D3F2F" w:rsidP="009D3F2F">
      <w:pPr>
        <w:spacing w:before="120"/>
        <w:jc w:val="center"/>
        <w:rPr>
          <w:rFonts w:asciiTheme="minorHAnsi" w:hAnsiTheme="minorHAnsi" w:cstheme="minorHAnsi"/>
          <w:b/>
        </w:rPr>
      </w:pPr>
      <w:bookmarkStart w:id="821" w:name="_Toc298441326"/>
      <w:del w:id="822" w:author="Jan" w:date="2014-07-13T23:59:00Z">
        <w:r w:rsidRPr="002139F6" w:rsidDel="008F5F5A">
          <w:rPr>
            <w:rFonts w:asciiTheme="minorHAnsi" w:hAnsiTheme="minorHAnsi" w:cstheme="minorHAnsi"/>
            <w:b/>
          </w:rPr>
          <w:delText>G.</w:delText>
        </w:r>
      </w:del>
      <w:ins w:id="823" w:author="Jan" w:date="2014-07-13T23:59:00Z">
        <w:r w:rsidR="008F5F5A">
          <w:rPr>
            <w:rFonts w:asciiTheme="minorHAnsi" w:hAnsiTheme="minorHAnsi" w:cstheme="minorHAnsi"/>
            <w:b/>
          </w:rPr>
          <w:t xml:space="preserve"> E. </w:t>
        </w:r>
      </w:ins>
      <w:r w:rsidRPr="002139F6">
        <w:rPr>
          <w:rFonts w:asciiTheme="minorHAnsi" w:hAnsiTheme="minorHAnsi" w:cstheme="minorHAnsi"/>
          <w:b/>
        </w:rPr>
        <w:t xml:space="preserve"> Deck </w:t>
      </w:r>
      <w:del w:id="824" w:author="Jan" w:date="2014-07-14T00:02:00Z">
        <w:r w:rsidRPr="002139F6" w:rsidDel="008F5F5A">
          <w:rPr>
            <w:rFonts w:asciiTheme="minorHAnsi" w:hAnsiTheme="minorHAnsi" w:cstheme="minorHAnsi"/>
            <w:b/>
          </w:rPr>
          <w:delText>entries</w:delText>
        </w:r>
      </w:del>
      <w:bookmarkEnd w:id="821"/>
      <w:ins w:id="825" w:author="Jan" w:date="2014-07-14T00:02:00Z">
        <w:r w:rsidR="008F5F5A">
          <w:rPr>
            <w:rFonts w:asciiTheme="minorHAnsi" w:hAnsiTheme="minorHAnsi" w:cstheme="minorHAnsi"/>
            <w:b/>
          </w:rPr>
          <w:t>E</w:t>
        </w:r>
        <w:r w:rsidR="008F5F5A" w:rsidRPr="002139F6">
          <w:rPr>
            <w:rFonts w:asciiTheme="minorHAnsi" w:hAnsiTheme="minorHAnsi" w:cstheme="minorHAnsi"/>
            <w:b/>
          </w:rPr>
          <w:t>ntries</w:t>
        </w:r>
        <w:r w:rsidR="008F5F5A">
          <w:rPr>
            <w:rFonts w:asciiTheme="minorHAnsi" w:hAnsiTheme="minorHAnsi" w:cstheme="minorHAnsi"/>
            <w:b/>
          </w:rPr>
          <w:t xml:space="preserve"> </w:t>
        </w:r>
      </w:ins>
      <w:ins w:id="826" w:author="Jan" w:date="2014-07-14T00:01:00Z">
        <w:r w:rsidR="008F5F5A">
          <w:rPr>
            <w:rFonts w:asciiTheme="minorHAnsi" w:hAnsiTheme="minorHAnsi" w:cstheme="minorHAnsi"/>
            <w:b/>
          </w:rPr>
          <w:t>and Late Entries</w:t>
        </w:r>
      </w:ins>
    </w:p>
    <w:p w:rsidR="009D3F2F" w:rsidDel="008F5F5A" w:rsidRDefault="009D3F2F" w:rsidP="009D3F2F">
      <w:pPr>
        <w:spacing w:before="240"/>
        <w:jc w:val="both"/>
        <w:rPr>
          <w:del w:id="827" w:author="Jan" w:date="2014-07-14T00:01:00Z"/>
          <w:rFonts w:asciiTheme="minorHAnsi" w:hAnsiTheme="minorHAnsi" w:cstheme="minorHAnsi"/>
          <w:bCs/>
          <w:iCs/>
          <w:szCs w:val="22"/>
        </w:rPr>
      </w:pPr>
      <w:del w:id="828" w:author="Jan" w:date="2014-07-14T00:01:00Z">
        <w:r w:rsidDel="008F5F5A">
          <w:rPr>
            <w:rFonts w:ascii="Arial" w:hAnsi="Arial" w:cs="Arial"/>
            <w:szCs w:val="22"/>
          </w:rPr>
          <w:delText>Deck entries may be accepted at the MS District Championship Meets.  There is no proof of time requirement for entry.  However, the coach or athlete must be able to show proof of athlete membership if the athlete is not already in the meet.  This may be accomplished by providing a current membership card for the athlete or a roster from the Club Portal which includes the athlete’s name and birth date.</w:delText>
        </w:r>
        <w:r w:rsidRPr="008677BF" w:rsidDel="008F5F5A">
          <w:rPr>
            <w:rFonts w:asciiTheme="minorHAnsi" w:hAnsiTheme="minorHAnsi" w:cstheme="minorHAnsi"/>
            <w:szCs w:val="22"/>
          </w:rPr>
          <w:delText xml:space="preserve"> </w:delText>
        </w:r>
        <w:r w:rsidDel="008F5F5A">
          <w:rPr>
            <w:rFonts w:asciiTheme="minorHAnsi" w:hAnsiTheme="minorHAnsi" w:cstheme="minorHAnsi"/>
            <w:bCs/>
            <w:iCs/>
            <w:szCs w:val="22"/>
          </w:rPr>
          <w:delText xml:space="preserve">See Section CC “Deck Entries at </w:delText>
        </w:r>
        <w:r w:rsidRPr="008677BF" w:rsidDel="008F5F5A">
          <w:rPr>
            <w:rFonts w:asciiTheme="minorHAnsi" w:hAnsiTheme="minorHAnsi" w:cstheme="minorHAnsi"/>
            <w:bCs/>
            <w:iCs/>
            <w:szCs w:val="22"/>
          </w:rPr>
          <w:delText>Meets” in the General Rules Section for how to determine proof of registrati</w:delText>
        </w:r>
        <w:r w:rsidDel="008F5F5A">
          <w:rPr>
            <w:rFonts w:asciiTheme="minorHAnsi" w:hAnsiTheme="minorHAnsi" w:cstheme="minorHAnsi"/>
            <w:bCs/>
            <w:iCs/>
            <w:szCs w:val="22"/>
          </w:rPr>
          <w:delText xml:space="preserve">on </w:delText>
        </w:r>
        <w:r w:rsidRPr="008677BF" w:rsidDel="008F5F5A">
          <w:rPr>
            <w:rFonts w:asciiTheme="minorHAnsi" w:hAnsiTheme="minorHAnsi" w:cstheme="minorHAnsi"/>
            <w:bCs/>
            <w:iCs/>
            <w:szCs w:val="22"/>
          </w:rPr>
          <w:delText>and the penalties for allowing an unregistered athlete to swim.</w:delText>
        </w:r>
      </w:del>
      <w:ins w:id="829" w:author="Jan" w:date="2014-07-14T00:01:00Z">
        <w:r w:rsidR="008F5F5A">
          <w:rPr>
            <w:rFonts w:asciiTheme="minorHAnsi" w:hAnsiTheme="minorHAnsi" w:cstheme="minorHAnsi"/>
            <w:bCs/>
            <w:iCs/>
            <w:szCs w:val="22"/>
          </w:rPr>
          <w:t xml:space="preserve">  There are no deck entries at the Districts.  </w:t>
        </w:r>
      </w:ins>
      <w:r w:rsidR="008F5F5A">
        <w:rPr>
          <w:rFonts w:cs="Arial"/>
          <w:szCs w:val="22"/>
        </w:rPr>
        <w:t xml:space="preserve">A Coach or an Entry Chair who has made an honest mistake and inadvertently failed to enter a swimmer and/or swimmers in an event by the entry deadline may then do so by:  a) entering the athlete(s) and/or event(s) by the scratch deadline of the first day of the meet; b) paying a fee of $100.00 per team and double the entry fee for the event; and, c) providing a paper proof of time (meet results) and current USA-S registration to the Meet Referee at the time of the entry.  </w:t>
      </w:r>
      <w:del w:id="830" w:author="Jan" w:date="2014-07-14T00:05:00Z">
        <w:r w:rsidR="008F5F5A" w:rsidDel="008F5F5A">
          <w:rPr>
            <w:rFonts w:cs="Arial"/>
            <w:szCs w:val="22"/>
          </w:rPr>
          <w:delText>These fees will go to the meet host for the administrative burden resulting from late entry.</w:delText>
        </w:r>
        <w:r w:rsidR="008F5F5A" w:rsidRPr="0014584E" w:rsidDel="008F5F5A">
          <w:rPr>
            <w:rFonts w:cs="Arial"/>
            <w:b/>
            <w:szCs w:val="22"/>
          </w:rPr>
          <w:delText xml:space="preserve">  </w:delText>
        </w:r>
      </w:del>
      <w:r w:rsidR="008F5F5A">
        <w:rPr>
          <w:rFonts w:cs="Arial"/>
          <w:szCs w:val="22"/>
        </w:rPr>
        <w:t>The Meet Referee’s decision is final and non-appealable.</w:t>
      </w:r>
    </w:p>
    <w:p w:rsidR="009D3F2F" w:rsidRPr="002139F6" w:rsidRDefault="009D3F2F" w:rsidP="009D3F2F">
      <w:pPr>
        <w:jc w:val="center"/>
        <w:rPr>
          <w:rFonts w:asciiTheme="minorHAnsi" w:hAnsiTheme="minorHAnsi" w:cstheme="minorHAnsi"/>
          <w:b/>
        </w:rPr>
      </w:pPr>
      <w:bookmarkStart w:id="831" w:name="_Toc298441327"/>
      <w:del w:id="832" w:author="Jan" w:date="2014-07-14T00:07:00Z">
        <w:r w:rsidRPr="002139F6" w:rsidDel="005915C6">
          <w:rPr>
            <w:rFonts w:asciiTheme="minorHAnsi" w:hAnsiTheme="minorHAnsi" w:cstheme="minorHAnsi"/>
            <w:b/>
          </w:rPr>
          <w:delText>H.</w:delText>
        </w:r>
      </w:del>
      <w:ins w:id="833" w:author="Jan" w:date="2014-07-14T00:07:00Z">
        <w:r w:rsidR="005915C6">
          <w:rPr>
            <w:rFonts w:asciiTheme="minorHAnsi" w:hAnsiTheme="minorHAnsi" w:cstheme="minorHAnsi"/>
            <w:b/>
          </w:rPr>
          <w:t xml:space="preserve"> F. </w:t>
        </w:r>
      </w:ins>
      <w:r w:rsidRPr="002139F6">
        <w:rPr>
          <w:rFonts w:asciiTheme="minorHAnsi" w:hAnsiTheme="minorHAnsi" w:cstheme="minorHAnsi"/>
          <w:b/>
        </w:rPr>
        <w:t xml:space="preserve"> Time Trials</w:t>
      </w:r>
      <w:bookmarkEnd w:id="831"/>
    </w:p>
    <w:p w:rsidR="009D3F2F" w:rsidDel="005915C6" w:rsidRDefault="009D3F2F" w:rsidP="009D3F2F">
      <w:pPr>
        <w:spacing w:before="240"/>
        <w:jc w:val="both"/>
        <w:rPr>
          <w:del w:id="834" w:author="Jan" w:date="2014-07-14T00:10:00Z"/>
          <w:rFonts w:ascii="Arial" w:hAnsi="Arial" w:cs="Arial"/>
          <w:szCs w:val="22"/>
        </w:rPr>
      </w:pPr>
      <w:del w:id="835" w:author="Jan" w:date="2014-07-14T00:10:00Z">
        <w:r w:rsidRPr="001D542E" w:rsidDel="005915C6">
          <w:rPr>
            <w:rFonts w:ascii="Arial" w:hAnsi="Arial" w:cs="Arial"/>
            <w:szCs w:val="22"/>
          </w:rPr>
          <w:delText>There are no time trials except for the following, if time permits in the sole discretion of the Meet Host and Meet Referee:</w:delText>
        </w:r>
      </w:del>
    </w:p>
    <w:p w:rsidR="005915C6" w:rsidRPr="005915C6" w:rsidRDefault="005915C6">
      <w:pPr>
        <w:pStyle w:val="ListParagraph"/>
        <w:numPr>
          <w:ilvl w:val="0"/>
          <w:numId w:val="16"/>
        </w:numPr>
        <w:spacing w:before="240"/>
        <w:jc w:val="both"/>
        <w:rPr>
          <w:ins w:id="836" w:author="Jan" w:date="2014-07-14T00:11:00Z"/>
          <w:rFonts w:ascii="Arial" w:hAnsi="Arial" w:cs="Arial"/>
          <w:szCs w:val="22"/>
          <w:rPrChange w:id="837" w:author="Jan" w:date="2014-07-14T00:11:00Z">
            <w:rPr>
              <w:ins w:id="838" w:author="Jan" w:date="2014-07-14T00:11:00Z"/>
            </w:rPr>
          </w:rPrChange>
        </w:rPr>
        <w:pPrChange w:id="839" w:author="Jan" w:date="2014-07-14T00:11:00Z">
          <w:pPr>
            <w:spacing w:before="240"/>
            <w:jc w:val="both"/>
          </w:pPr>
        </w:pPrChange>
      </w:pPr>
      <w:ins w:id="840" w:author="Jan" w:date="2014-07-14T00:10:00Z">
        <w:r w:rsidRPr="005915C6">
          <w:rPr>
            <w:rFonts w:ascii="Arial" w:hAnsi="Arial" w:cs="Arial"/>
            <w:szCs w:val="22"/>
            <w:rPrChange w:id="841" w:author="Jan" w:date="2014-07-14T00:11:00Z">
              <w:rPr/>
            </w:rPrChange>
          </w:rPr>
          <w:t>Athletes do not need to be previously entered in the meet in order to Time Trial.  Those athletes not already in the meet must be able to prove that they are currently registered USA/MS athletes (preferably by a membership card).</w:t>
        </w:r>
      </w:ins>
    </w:p>
    <w:p w:rsidR="005915C6" w:rsidRDefault="005915C6">
      <w:pPr>
        <w:pStyle w:val="ListParagraph"/>
        <w:numPr>
          <w:ilvl w:val="0"/>
          <w:numId w:val="16"/>
        </w:numPr>
        <w:spacing w:before="240"/>
        <w:jc w:val="both"/>
        <w:rPr>
          <w:ins w:id="842" w:author="Jan" w:date="2014-07-14T00:12:00Z"/>
          <w:rFonts w:ascii="Arial" w:hAnsi="Arial" w:cs="Arial"/>
          <w:szCs w:val="22"/>
        </w:rPr>
        <w:pPrChange w:id="843" w:author="Jan" w:date="2014-07-14T00:11:00Z">
          <w:pPr>
            <w:spacing w:before="240"/>
            <w:jc w:val="both"/>
          </w:pPr>
        </w:pPrChange>
      </w:pPr>
      <w:ins w:id="844" w:author="Jan" w:date="2014-07-14T00:12:00Z">
        <w:r>
          <w:rPr>
            <w:rFonts w:ascii="Arial" w:hAnsi="Arial" w:cs="Arial"/>
            <w:szCs w:val="22"/>
          </w:rPr>
          <w:t xml:space="preserve">Time Trials will be offered at the discretion of the Meet Host and the Meet Referee only if time permits following sessions on Friday, Saturday and Sunday.  All Time Trials </w:t>
        </w:r>
        <w:proofErr w:type="spellStart"/>
        <w:r>
          <w:rPr>
            <w:rFonts w:ascii="Arial" w:hAnsi="Arial" w:cs="Arial"/>
            <w:szCs w:val="22"/>
          </w:rPr>
          <w:t>wil</w:t>
        </w:r>
        <w:proofErr w:type="spellEnd"/>
        <w:r>
          <w:rPr>
            <w:rFonts w:ascii="Arial" w:hAnsi="Arial" w:cs="Arial"/>
            <w:szCs w:val="22"/>
          </w:rPr>
          <w:t xml:space="preserve"> be offered as “Open” events.</w:t>
        </w:r>
      </w:ins>
    </w:p>
    <w:p w:rsidR="005915C6" w:rsidRPr="005915C6" w:rsidRDefault="005915C6">
      <w:pPr>
        <w:pStyle w:val="ListParagraph"/>
        <w:numPr>
          <w:ilvl w:val="0"/>
          <w:numId w:val="16"/>
        </w:numPr>
        <w:spacing w:before="240"/>
        <w:jc w:val="both"/>
        <w:rPr>
          <w:ins w:id="845" w:author="Jan" w:date="2014-07-14T00:10:00Z"/>
          <w:rFonts w:ascii="Arial" w:hAnsi="Arial" w:cs="Arial"/>
          <w:szCs w:val="22"/>
          <w:rPrChange w:id="846" w:author="Jan" w:date="2014-07-14T00:11:00Z">
            <w:rPr>
              <w:ins w:id="847" w:author="Jan" w:date="2014-07-14T00:10:00Z"/>
            </w:rPr>
          </w:rPrChange>
        </w:rPr>
        <w:pPrChange w:id="848" w:author="Jan" w:date="2014-07-14T00:11:00Z">
          <w:pPr>
            <w:spacing w:before="240"/>
            <w:jc w:val="both"/>
          </w:pPr>
        </w:pPrChange>
      </w:pPr>
      <w:ins w:id="849" w:author="Jan" w:date="2014-07-14T00:13:00Z">
        <w:r>
          <w:rPr>
            <w:rFonts w:ascii="Arial" w:hAnsi="Arial" w:cs="Arial"/>
            <w:szCs w:val="22"/>
          </w:rPr>
          <w:t xml:space="preserve">a) Friday evening Time Trial distances, if offered, include the 1,000 and 1,650 Freestyle events.  </w:t>
        </w:r>
        <w:proofErr w:type="gramStart"/>
        <w:r>
          <w:rPr>
            <w:rFonts w:ascii="Arial" w:hAnsi="Arial" w:cs="Arial"/>
            <w:szCs w:val="22"/>
          </w:rPr>
          <w:t>b</w:t>
        </w:r>
        <w:proofErr w:type="gramEnd"/>
        <w:r>
          <w:rPr>
            <w:rFonts w:ascii="Arial" w:hAnsi="Arial" w:cs="Arial"/>
            <w:szCs w:val="22"/>
          </w:rPr>
          <w:t>)</w:t>
        </w:r>
      </w:ins>
      <w:ins w:id="850" w:author="Jan" w:date="2014-07-14T00:14:00Z">
        <w:r>
          <w:rPr>
            <w:rFonts w:ascii="Arial" w:hAnsi="Arial" w:cs="Arial"/>
            <w:szCs w:val="22"/>
          </w:rPr>
          <w:t xml:space="preserve"> However, Saturday and Sunday Time Trial distances are limited to distances of 500 yards or shorter.</w:t>
        </w:r>
      </w:ins>
    </w:p>
    <w:p w:rsidR="009D3F2F" w:rsidRDefault="009D3F2F" w:rsidP="009D3F2F">
      <w:pPr>
        <w:spacing w:before="240"/>
        <w:jc w:val="both"/>
        <w:rPr>
          <w:ins w:id="851" w:author="Jan" w:date="2014-07-14T00:16:00Z"/>
          <w:rFonts w:ascii="Arial" w:hAnsi="Arial" w:cs="Arial"/>
          <w:szCs w:val="22"/>
        </w:rPr>
      </w:pPr>
      <w:del w:id="852" w:author="Jan" w:date="2014-07-14T00:15:00Z">
        <w:r w:rsidRPr="001D542E" w:rsidDel="005915C6">
          <w:rPr>
            <w:rFonts w:ascii="Arial" w:hAnsi="Arial" w:cs="Arial"/>
            <w:b/>
            <w:szCs w:val="22"/>
          </w:rPr>
          <w:lastRenderedPageBreak/>
          <w:delText>1</w:delText>
        </w:r>
      </w:del>
      <w:ins w:id="853" w:author="Jan" w:date="2014-07-14T00:15:00Z">
        <w:r w:rsidR="005915C6">
          <w:rPr>
            <w:rFonts w:ascii="Arial" w:hAnsi="Arial" w:cs="Arial"/>
            <w:b/>
            <w:szCs w:val="22"/>
          </w:rPr>
          <w:t xml:space="preserve"> 4</w:t>
        </w:r>
      </w:ins>
      <w:r w:rsidRPr="001D542E">
        <w:rPr>
          <w:rFonts w:ascii="Arial" w:hAnsi="Arial" w:cs="Arial"/>
          <w:b/>
          <w:szCs w:val="22"/>
        </w:rPr>
        <w:t>)</w:t>
      </w:r>
      <w:r w:rsidRPr="001D542E">
        <w:rPr>
          <w:rFonts w:ascii="Arial" w:hAnsi="Arial" w:cs="Arial"/>
          <w:szCs w:val="22"/>
        </w:rPr>
        <w:t xml:space="preserve"> 10 year old swimmers who </w:t>
      </w:r>
      <w:r w:rsidRPr="001D542E">
        <w:rPr>
          <w:rFonts w:ascii="Arial" w:hAnsi="Arial" w:cs="Arial"/>
          <w:szCs w:val="22"/>
          <w:u w:val="single"/>
        </w:rPr>
        <w:t>are</w:t>
      </w:r>
      <w:r w:rsidRPr="001D542E">
        <w:rPr>
          <w:rFonts w:ascii="Arial" w:hAnsi="Arial" w:cs="Arial"/>
          <w:szCs w:val="22"/>
        </w:rPr>
        <w:t xml:space="preserve"> "Age-Up Athletes" are eligible to TT the 200 stroke events (Fly, Back, Breast), however, 10 year old swimmers who </w:t>
      </w:r>
      <w:r w:rsidRPr="001D542E">
        <w:rPr>
          <w:rFonts w:ascii="Arial" w:hAnsi="Arial" w:cs="Arial"/>
          <w:szCs w:val="22"/>
          <w:u w:val="single"/>
        </w:rPr>
        <w:t>are not</w:t>
      </w:r>
      <w:r w:rsidRPr="001D542E">
        <w:rPr>
          <w:rFonts w:ascii="Arial" w:hAnsi="Arial" w:cs="Arial"/>
          <w:szCs w:val="22"/>
        </w:rPr>
        <w:t xml:space="preserve"> "age-up Athletes" may not time trial the Open 200 Stroke events.</w:t>
      </w:r>
    </w:p>
    <w:p w:rsidR="004874DD" w:rsidRPr="001D542E" w:rsidRDefault="004874DD" w:rsidP="009D3F2F">
      <w:pPr>
        <w:spacing w:before="240"/>
        <w:jc w:val="both"/>
        <w:rPr>
          <w:rFonts w:ascii="Arial" w:hAnsi="Arial" w:cs="Arial"/>
          <w:szCs w:val="22"/>
        </w:rPr>
      </w:pPr>
      <w:ins w:id="854" w:author="Jan" w:date="2014-07-14T00:16:00Z">
        <w:r>
          <w:rPr>
            <w:rFonts w:ascii="Arial" w:hAnsi="Arial" w:cs="Arial"/>
            <w:szCs w:val="22"/>
          </w:rPr>
          <w:t>5) Only 1 individual event Time Trial is allowed per swimmer per day.  Only 1 relay event time trial is allowed per swimmer per day.</w:t>
        </w:r>
      </w:ins>
    </w:p>
    <w:p w:rsidR="009D3F2F" w:rsidRPr="001D542E" w:rsidDel="005915C6" w:rsidRDefault="009D3F2F" w:rsidP="009D3F2F">
      <w:pPr>
        <w:spacing w:before="240"/>
        <w:jc w:val="both"/>
        <w:rPr>
          <w:del w:id="855" w:author="Jan" w:date="2014-07-14T00:16:00Z"/>
          <w:rFonts w:ascii="Arial" w:hAnsi="Arial" w:cs="Arial"/>
          <w:szCs w:val="22"/>
        </w:rPr>
      </w:pPr>
      <w:del w:id="856" w:author="Jan" w:date="2014-07-14T00:16:00Z">
        <w:r w:rsidRPr="001D542E" w:rsidDel="005915C6">
          <w:rPr>
            <w:rFonts w:ascii="Arial" w:hAnsi="Arial" w:cs="Arial"/>
            <w:b/>
            <w:szCs w:val="22"/>
          </w:rPr>
          <w:delText>2)</w:delText>
        </w:r>
        <w:r w:rsidRPr="001D542E" w:rsidDel="005915C6">
          <w:rPr>
            <w:rFonts w:ascii="Arial" w:hAnsi="Arial" w:cs="Arial"/>
            <w:szCs w:val="22"/>
          </w:rPr>
          <w:delText xml:space="preserve"> 12 and 14 year old swimmers who </w:delText>
        </w:r>
        <w:r w:rsidRPr="001D542E" w:rsidDel="005915C6">
          <w:rPr>
            <w:rFonts w:ascii="Arial" w:hAnsi="Arial" w:cs="Arial"/>
            <w:szCs w:val="22"/>
            <w:u w:val="single"/>
          </w:rPr>
          <w:delText>are</w:delText>
        </w:r>
        <w:r w:rsidRPr="001D542E" w:rsidDel="005915C6">
          <w:rPr>
            <w:rFonts w:ascii="Arial" w:hAnsi="Arial" w:cs="Arial"/>
            <w:szCs w:val="22"/>
          </w:rPr>
          <w:delText xml:space="preserve"> "Age-Up Athletes" are eligible to TT the 1000 and 1650 Freestyle ON FRIDAY NIGHT ONLY.  However, 12 and 14 year old swimmers who </w:delText>
        </w:r>
        <w:r w:rsidRPr="001D542E" w:rsidDel="005915C6">
          <w:rPr>
            <w:rFonts w:ascii="Arial" w:hAnsi="Arial" w:cs="Arial"/>
            <w:szCs w:val="22"/>
            <w:u w:val="single"/>
          </w:rPr>
          <w:delText>are not</w:delText>
        </w:r>
        <w:r w:rsidRPr="001D542E" w:rsidDel="005915C6">
          <w:rPr>
            <w:rFonts w:ascii="Arial" w:hAnsi="Arial" w:cs="Arial"/>
            <w:szCs w:val="22"/>
          </w:rPr>
          <w:delText xml:space="preserve"> "age-up Athletes" may not time trial these events.</w:delText>
        </w:r>
      </w:del>
    </w:p>
    <w:p w:rsidR="009D3F2F" w:rsidRPr="001D542E" w:rsidDel="005915C6" w:rsidRDefault="009D3F2F" w:rsidP="009D3F2F">
      <w:pPr>
        <w:spacing w:before="240"/>
        <w:jc w:val="both"/>
        <w:rPr>
          <w:del w:id="857" w:author="Jan" w:date="2014-07-14T00:16:00Z"/>
          <w:rFonts w:ascii="Arial" w:hAnsi="Arial" w:cs="Arial"/>
          <w:szCs w:val="22"/>
        </w:rPr>
      </w:pPr>
      <w:del w:id="858" w:author="Jan" w:date="2014-07-14T00:16:00Z">
        <w:r w:rsidRPr="001D542E" w:rsidDel="005915C6">
          <w:rPr>
            <w:rFonts w:ascii="Arial" w:hAnsi="Arial" w:cs="Arial"/>
            <w:b/>
            <w:szCs w:val="22"/>
          </w:rPr>
          <w:delText>3)</w:delText>
        </w:r>
        <w:r w:rsidRPr="001D542E" w:rsidDel="005915C6">
          <w:rPr>
            <w:rFonts w:ascii="Arial" w:hAnsi="Arial" w:cs="Arial"/>
            <w:szCs w:val="22"/>
          </w:rPr>
          <w:delText xml:space="preserve"> Entry into these time trials does not count as an individual entry and is not subject to the 3 per day entry limit.</w:delText>
        </w:r>
      </w:del>
    </w:p>
    <w:p w:rsidR="009D3F2F" w:rsidRPr="002139F6" w:rsidRDefault="009D3F2F" w:rsidP="009D3F2F">
      <w:pPr>
        <w:jc w:val="center"/>
        <w:rPr>
          <w:rFonts w:asciiTheme="minorHAnsi" w:hAnsiTheme="minorHAnsi" w:cstheme="minorHAnsi"/>
          <w:b/>
        </w:rPr>
      </w:pPr>
      <w:bookmarkStart w:id="859" w:name="_Toc298441328"/>
      <w:del w:id="860" w:author="Jan" w:date="2014-07-14T00:17:00Z">
        <w:r w:rsidRPr="002139F6" w:rsidDel="004874DD">
          <w:rPr>
            <w:rFonts w:asciiTheme="minorHAnsi" w:hAnsiTheme="minorHAnsi" w:cstheme="minorHAnsi"/>
            <w:b/>
          </w:rPr>
          <w:delText>I.</w:delText>
        </w:r>
      </w:del>
      <w:ins w:id="861" w:author="Jan" w:date="2014-07-14T00:17:00Z">
        <w:r w:rsidR="004874DD">
          <w:rPr>
            <w:rFonts w:asciiTheme="minorHAnsi" w:hAnsiTheme="minorHAnsi" w:cstheme="minorHAnsi"/>
            <w:b/>
          </w:rPr>
          <w:t xml:space="preserve"> G.</w:t>
        </w:r>
      </w:ins>
      <w:r w:rsidRPr="002139F6">
        <w:rPr>
          <w:rFonts w:asciiTheme="minorHAnsi" w:hAnsiTheme="minorHAnsi" w:cstheme="minorHAnsi"/>
          <w:b/>
        </w:rPr>
        <w:t xml:space="preserve"> Scoring and Awards</w:t>
      </w:r>
      <w:bookmarkEnd w:id="859"/>
    </w:p>
    <w:p w:rsidR="009D3F2F" w:rsidRPr="001D542E" w:rsidRDefault="009D3F2F" w:rsidP="009D3F2F">
      <w:pPr>
        <w:spacing w:before="240"/>
        <w:jc w:val="both"/>
        <w:rPr>
          <w:rFonts w:ascii="Arial" w:hAnsi="Arial" w:cs="Arial"/>
          <w:szCs w:val="22"/>
        </w:rPr>
      </w:pPr>
      <w:r w:rsidRPr="001D542E">
        <w:rPr>
          <w:rFonts w:ascii="Arial" w:hAnsi="Arial" w:cs="Arial"/>
          <w:szCs w:val="22"/>
        </w:rPr>
        <w:t>The meet is not scored. Individual events: Medals will be awarded for 1st through 8th place.  Ribbons will be awarded 9</w:t>
      </w:r>
      <w:r w:rsidRPr="001D542E">
        <w:rPr>
          <w:rFonts w:ascii="Arial" w:hAnsi="Arial" w:cs="Arial"/>
          <w:szCs w:val="22"/>
          <w:vertAlign w:val="superscript"/>
        </w:rPr>
        <w:t>th</w:t>
      </w:r>
      <w:r w:rsidRPr="001D542E">
        <w:rPr>
          <w:rFonts w:ascii="Arial" w:hAnsi="Arial" w:cs="Arial"/>
          <w:szCs w:val="22"/>
        </w:rPr>
        <w:t xml:space="preserve"> through 16</w:t>
      </w:r>
      <w:r w:rsidRPr="001D542E">
        <w:rPr>
          <w:rFonts w:ascii="Arial" w:hAnsi="Arial" w:cs="Arial"/>
          <w:szCs w:val="22"/>
          <w:vertAlign w:val="superscript"/>
        </w:rPr>
        <w:t>th</w:t>
      </w:r>
      <w:r w:rsidRPr="001D542E">
        <w:rPr>
          <w:rFonts w:ascii="Arial" w:hAnsi="Arial" w:cs="Arial"/>
          <w:szCs w:val="22"/>
        </w:rPr>
        <w:t xml:space="preserve"> place.  Relay Events:  Relays will be awarded Medals for 1</w:t>
      </w:r>
      <w:r w:rsidRPr="001D542E">
        <w:rPr>
          <w:rFonts w:ascii="Arial" w:hAnsi="Arial" w:cs="Arial"/>
          <w:szCs w:val="22"/>
          <w:vertAlign w:val="superscript"/>
        </w:rPr>
        <w:t>st</w:t>
      </w:r>
      <w:r w:rsidRPr="001D542E">
        <w:rPr>
          <w:rFonts w:ascii="Arial" w:hAnsi="Arial" w:cs="Arial"/>
          <w:szCs w:val="22"/>
        </w:rPr>
        <w:t xml:space="preserve"> – 3</w:t>
      </w:r>
      <w:r w:rsidRPr="001D542E">
        <w:rPr>
          <w:rFonts w:ascii="Arial" w:hAnsi="Arial" w:cs="Arial"/>
          <w:szCs w:val="22"/>
          <w:vertAlign w:val="superscript"/>
        </w:rPr>
        <w:t>rd</w:t>
      </w:r>
      <w:r w:rsidRPr="001D542E">
        <w:rPr>
          <w:rFonts w:ascii="Arial" w:hAnsi="Arial" w:cs="Arial"/>
          <w:szCs w:val="22"/>
        </w:rPr>
        <w:t xml:space="preserve"> place and ribbons for 4</w:t>
      </w:r>
      <w:r w:rsidRPr="001D542E">
        <w:rPr>
          <w:rFonts w:ascii="Arial" w:hAnsi="Arial" w:cs="Arial"/>
          <w:szCs w:val="22"/>
          <w:vertAlign w:val="superscript"/>
        </w:rPr>
        <w:t>th</w:t>
      </w:r>
      <w:r w:rsidRPr="001D542E">
        <w:rPr>
          <w:rFonts w:ascii="Arial" w:hAnsi="Arial" w:cs="Arial"/>
          <w:szCs w:val="22"/>
        </w:rPr>
        <w:t>-8</w:t>
      </w:r>
      <w:r w:rsidRPr="001D542E">
        <w:rPr>
          <w:rFonts w:ascii="Arial" w:hAnsi="Arial" w:cs="Arial"/>
          <w:szCs w:val="22"/>
          <w:vertAlign w:val="superscript"/>
        </w:rPr>
        <w:t>th</w:t>
      </w:r>
      <w:r w:rsidRPr="001D542E">
        <w:rPr>
          <w:rFonts w:ascii="Arial" w:hAnsi="Arial" w:cs="Arial"/>
          <w:szCs w:val="22"/>
        </w:rPr>
        <w:t xml:space="preserve"> place.  No awards will be mailed.</w:t>
      </w:r>
    </w:p>
    <w:p w:rsidR="009D3F2F" w:rsidRPr="002139F6" w:rsidDel="004874DD" w:rsidRDefault="009D3F2F" w:rsidP="009D3F2F">
      <w:pPr>
        <w:spacing w:before="120" w:after="120"/>
        <w:jc w:val="center"/>
        <w:rPr>
          <w:del w:id="862" w:author="Jan" w:date="2014-07-14T00:18:00Z"/>
          <w:rFonts w:asciiTheme="minorHAnsi" w:hAnsiTheme="minorHAnsi" w:cstheme="minorHAnsi"/>
          <w:b/>
        </w:rPr>
      </w:pPr>
      <w:bookmarkStart w:id="863" w:name="_Toc298441329"/>
      <w:del w:id="864" w:author="Jan" w:date="2014-07-14T00:18:00Z">
        <w:r w:rsidRPr="002139F6" w:rsidDel="004874DD">
          <w:rPr>
            <w:rFonts w:asciiTheme="minorHAnsi" w:hAnsiTheme="minorHAnsi" w:cstheme="minorHAnsi"/>
            <w:b/>
          </w:rPr>
          <w:delText xml:space="preserve">J. Number and Compensation of District Championship Meet </w:delText>
        </w:r>
        <w:commentRangeStart w:id="865"/>
        <w:r w:rsidRPr="002139F6" w:rsidDel="004874DD">
          <w:rPr>
            <w:rFonts w:asciiTheme="minorHAnsi" w:hAnsiTheme="minorHAnsi" w:cstheme="minorHAnsi"/>
            <w:b/>
          </w:rPr>
          <w:delText>Officials</w:delText>
        </w:r>
      </w:del>
      <w:bookmarkEnd w:id="863"/>
      <w:commentRangeEnd w:id="865"/>
      <w:r w:rsidR="004874DD">
        <w:rPr>
          <w:rStyle w:val="CommentReference"/>
        </w:rPr>
        <w:commentReference w:id="865"/>
      </w:r>
    </w:p>
    <w:p w:rsidR="009D3F2F" w:rsidRDefault="009D3F2F" w:rsidP="009D3F2F">
      <w:pPr>
        <w:tabs>
          <w:tab w:val="left" w:pos="5170"/>
        </w:tabs>
        <w:spacing w:before="240"/>
        <w:jc w:val="both"/>
        <w:rPr>
          <w:rFonts w:ascii="Arial" w:hAnsi="Arial" w:cs="Arial"/>
          <w:szCs w:val="22"/>
        </w:rPr>
      </w:pPr>
      <w:del w:id="866" w:author="Jan" w:date="2014-07-14T00:18:00Z">
        <w:r w:rsidRPr="001D542E" w:rsidDel="004874DD">
          <w:rPr>
            <w:rFonts w:ascii="Arial" w:hAnsi="Arial" w:cs="Arial"/>
            <w:szCs w:val="22"/>
          </w:rPr>
          <w:delText>The selection and compensation of District Meet Officials is contained in the Officials Committee section of this manual</w:delText>
        </w:r>
      </w:del>
      <w:r w:rsidRPr="001D542E">
        <w:rPr>
          <w:rFonts w:ascii="Arial" w:hAnsi="Arial" w:cs="Arial"/>
          <w:szCs w:val="22"/>
        </w:rPr>
        <w:t>.</w:t>
      </w:r>
    </w:p>
    <w:p w:rsidR="009D3F2F" w:rsidRPr="002139F6" w:rsidRDefault="009D3F2F" w:rsidP="009D3F2F">
      <w:pPr>
        <w:tabs>
          <w:tab w:val="left" w:pos="5170"/>
        </w:tabs>
        <w:spacing w:before="240"/>
        <w:jc w:val="center"/>
        <w:rPr>
          <w:rFonts w:asciiTheme="minorHAnsi" w:hAnsiTheme="minorHAnsi" w:cstheme="minorHAnsi"/>
          <w:b/>
          <w:szCs w:val="22"/>
        </w:rPr>
      </w:pPr>
      <w:del w:id="867" w:author="Jan" w:date="2014-07-14T00:19:00Z">
        <w:r w:rsidRPr="002139F6" w:rsidDel="004874DD">
          <w:rPr>
            <w:rFonts w:asciiTheme="minorHAnsi" w:hAnsiTheme="minorHAnsi" w:cstheme="minorHAnsi"/>
            <w:b/>
            <w:szCs w:val="22"/>
          </w:rPr>
          <w:delText>K</w:delText>
        </w:r>
        <w:r w:rsidDel="004874DD">
          <w:rPr>
            <w:rFonts w:asciiTheme="minorHAnsi" w:hAnsiTheme="minorHAnsi" w:cstheme="minorHAnsi"/>
            <w:b/>
            <w:szCs w:val="22"/>
          </w:rPr>
          <w:delText>.</w:delText>
        </w:r>
      </w:del>
      <w:ins w:id="868" w:author="Jan" w:date="2014-07-14T00:19:00Z">
        <w:r w:rsidR="004874DD">
          <w:rPr>
            <w:rFonts w:asciiTheme="minorHAnsi" w:hAnsiTheme="minorHAnsi" w:cstheme="minorHAnsi"/>
            <w:b/>
            <w:szCs w:val="22"/>
          </w:rPr>
          <w:t xml:space="preserve"> H.</w:t>
        </w:r>
      </w:ins>
      <w:r w:rsidRPr="002139F6">
        <w:rPr>
          <w:rFonts w:asciiTheme="minorHAnsi" w:hAnsiTheme="minorHAnsi" w:cstheme="minorHAnsi"/>
          <w:b/>
          <w:szCs w:val="22"/>
        </w:rPr>
        <w:t xml:space="preserve"> Profit Sharing at District Championship Meets</w:t>
      </w:r>
    </w:p>
    <w:p w:rsidR="009D3F2F" w:rsidRDefault="009D3F2F" w:rsidP="00154A53">
      <w:pPr>
        <w:tabs>
          <w:tab w:val="left" w:pos="5170"/>
        </w:tabs>
        <w:spacing w:before="240" w:after="360"/>
        <w:jc w:val="both"/>
        <w:rPr>
          <w:rFonts w:ascii="Arial" w:hAnsi="Arial" w:cs="Arial"/>
          <w:szCs w:val="22"/>
        </w:rPr>
      </w:pPr>
      <w:r w:rsidRPr="0014584E">
        <w:rPr>
          <w:rFonts w:ascii="Arial" w:hAnsi="Arial" w:cs="Arial"/>
          <w:szCs w:val="22"/>
        </w:rPr>
        <w:t>The District Championship Meets will share the profits of the meet entries by calculating the total entry fees (number of individual entries multiplied by the entry fee plus number of relays multiplied by the entry fee), subtracting the MS Sanction fee from the total and then calculating the average.</w:t>
      </w:r>
    </w:p>
    <w:p w:rsidR="00E8531E" w:rsidRDefault="007523F9" w:rsidP="00E8531E">
      <w:pPr>
        <w:suppressLineNumbers/>
        <w:pBdr>
          <w:top w:val="single" w:sz="4" w:space="1" w:color="auto"/>
          <w:left w:val="single" w:sz="4" w:space="4" w:color="auto"/>
          <w:bottom w:val="single" w:sz="4" w:space="1" w:color="auto"/>
          <w:right w:val="single" w:sz="4" w:space="4" w:color="auto"/>
        </w:pBdr>
        <w:jc w:val="both"/>
      </w:pPr>
      <w:r>
        <w:t>R-13</w:t>
      </w:r>
      <w:r w:rsidR="00E8531E">
        <w:t xml:space="preserve"> ACTION:  Adopted     Defeated     Adopted/Amended    Tabled    Postponed    Pulled</w:t>
      </w:r>
    </w:p>
    <w:p w:rsidR="00E8531E" w:rsidRPr="00D90A77" w:rsidRDefault="00E8531E" w:rsidP="00E8531E">
      <w:pPr>
        <w:pStyle w:val="ListParagraph"/>
        <w:spacing w:line="240" w:lineRule="auto"/>
        <w:ind w:left="0"/>
        <w:contextualSpacing w:val="0"/>
        <w:jc w:val="both"/>
      </w:pPr>
      <w:r w:rsidRPr="00D90A77">
        <w:rPr>
          <w:b/>
        </w:rPr>
        <w:t>Location:</w:t>
      </w:r>
      <w:r>
        <w:rPr>
          <w:b/>
        </w:rPr>
        <w:t xml:space="preserve"> </w:t>
      </w:r>
      <w:r>
        <w:t>Pages 58 - 59</w:t>
      </w:r>
    </w:p>
    <w:p w:rsidR="00E8531E" w:rsidRPr="00D90A77" w:rsidRDefault="00E8531E" w:rsidP="00E8531E">
      <w:pPr>
        <w:pStyle w:val="ListParagraph"/>
        <w:spacing w:line="240" w:lineRule="auto"/>
        <w:ind w:left="0"/>
        <w:contextualSpacing w:val="0"/>
        <w:jc w:val="both"/>
      </w:pPr>
      <w:r w:rsidRPr="00D90A77">
        <w:rPr>
          <w:b/>
        </w:rPr>
        <w:t>Proposed by:</w:t>
      </w:r>
      <w:r>
        <w:rPr>
          <w:b/>
        </w:rPr>
        <w:t xml:space="preserve"> </w:t>
      </w:r>
      <w:r>
        <w:t>Dan Meconis</w:t>
      </w:r>
    </w:p>
    <w:p w:rsidR="00E8531E" w:rsidRDefault="00E8531E" w:rsidP="00E8531E">
      <w:pPr>
        <w:pStyle w:val="ListParagraph"/>
        <w:spacing w:line="240" w:lineRule="auto"/>
        <w:ind w:left="0"/>
        <w:contextualSpacing w:val="0"/>
        <w:jc w:val="both"/>
      </w:pPr>
      <w:r w:rsidRPr="00D90A77">
        <w:rPr>
          <w:b/>
        </w:rPr>
        <w:t>Purpose / Rationale:</w:t>
      </w:r>
      <w:r>
        <w:rPr>
          <w:b/>
        </w:rPr>
        <w:t xml:space="preserve"> </w:t>
      </w:r>
      <w:r>
        <w:t>1. Reimbursements should be based on athlete achievement and the cost associated with attending the meet.  The qualifying times for summer nationals are more difficult to achieve than the qualifying times for winter nationals.  Additionally, the duration of the summer nationals, 6 days, versus winter nationals, 3 days, is significant.</w:t>
      </w:r>
    </w:p>
    <w:p w:rsidR="00E8531E" w:rsidRPr="00D90A77" w:rsidRDefault="00E8531E" w:rsidP="00E8531E">
      <w:pPr>
        <w:pStyle w:val="ListParagraph"/>
        <w:spacing w:line="240" w:lineRule="auto"/>
        <w:ind w:left="0"/>
        <w:contextualSpacing w:val="0"/>
        <w:jc w:val="both"/>
      </w:pPr>
      <w:r>
        <w:lastRenderedPageBreak/>
        <w:t>2. NCSA Junior Nationals has been excluded as a reimbursable meet as this is not a USA Swimming National meet.  We do not include YMCA Nationals, thus we should not include NCSA Junior Nationals.</w:t>
      </w:r>
    </w:p>
    <w:p w:rsidR="00E8531E" w:rsidRDefault="00E8531E" w:rsidP="00E8531E">
      <w:pPr>
        <w:spacing w:after="480" w:line="240" w:lineRule="auto"/>
        <w:jc w:val="both"/>
      </w:pPr>
      <w:r w:rsidRPr="00D90A77">
        <w:rPr>
          <w:b/>
        </w:rPr>
        <w:t>Recommendation:</w:t>
      </w:r>
      <w:r>
        <w:rPr>
          <w:b/>
        </w:rPr>
        <w:t xml:space="preserve"> </w:t>
      </w:r>
      <w:r>
        <w:rPr>
          <w:i/>
        </w:rPr>
        <w:t>The MS Board of Directors recommends ______________________</w:t>
      </w:r>
    </w:p>
    <w:p w:rsidR="00E8531E" w:rsidRPr="008868B2" w:rsidRDefault="00E8531E" w:rsidP="00E8531E">
      <w:pPr>
        <w:pStyle w:val="Heading2"/>
      </w:pPr>
      <w:bookmarkStart w:id="869" w:name="_Toc50450551"/>
      <w:bookmarkStart w:id="870" w:name="_Toc298441395"/>
      <w:r w:rsidRPr="008868B2">
        <w:t>Travel Fund Policies</w:t>
      </w:r>
      <w:bookmarkEnd w:id="869"/>
      <w:bookmarkEnd w:id="870"/>
    </w:p>
    <w:p w:rsidR="00E8531E" w:rsidRPr="00205D17" w:rsidRDefault="00E8531E" w:rsidP="00E8531E">
      <w:pPr>
        <w:numPr>
          <w:ilvl w:val="0"/>
          <w:numId w:val="33"/>
        </w:numPr>
        <w:overflowPunct w:val="0"/>
        <w:autoSpaceDE w:val="0"/>
        <w:autoSpaceDN w:val="0"/>
        <w:adjustRightInd w:val="0"/>
        <w:spacing w:after="0" w:line="240" w:lineRule="auto"/>
        <w:ind w:left="360"/>
        <w:jc w:val="center"/>
        <w:textAlignment w:val="baseline"/>
        <w:rPr>
          <w:rFonts w:asciiTheme="minorHAnsi" w:hAnsiTheme="minorHAnsi" w:cstheme="minorHAnsi"/>
          <w:b/>
        </w:rPr>
      </w:pPr>
      <w:bookmarkStart w:id="871" w:name="_Toc298441396"/>
      <w:r w:rsidRPr="00205D17">
        <w:rPr>
          <w:rFonts w:asciiTheme="minorHAnsi" w:hAnsiTheme="minorHAnsi" w:cstheme="minorHAnsi"/>
          <w:b/>
        </w:rPr>
        <w:t>Athletes</w:t>
      </w:r>
      <w:bookmarkEnd w:id="871"/>
    </w:p>
    <w:p w:rsidR="00E8531E" w:rsidRPr="00BA7942" w:rsidRDefault="00E8531E" w:rsidP="00E8531E">
      <w:pPr>
        <w:spacing w:before="240"/>
        <w:rPr>
          <w:rFonts w:ascii="Arial" w:hAnsi="Arial" w:cs="Arial"/>
          <w:spacing w:val="3"/>
          <w:szCs w:val="22"/>
        </w:rPr>
      </w:pPr>
      <w:r w:rsidRPr="00BA7942">
        <w:rPr>
          <w:rFonts w:ascii="Arial" w:hAnsi="Arial" w:cs="Arial"/>
          <w:spacing w:val="3"/>
          <w:szCs w:val="22"/>
        </w:rPr>
        <w:t xml:space="preserve">To qualify for travel expense reimbursement a swimmer must: </w:t>
      </w:r>
    </w:p>
    <w:p w:rsidR="00E8531E" w:rsidRPr="001D542E" w:rsidRDefault="00E8531E" w:rsidP="00E8531E">
      <w:pPr>
        <w:numPr>
          <w:ilvl w:val="0"/>
          <w:numId w:val="32"/>
        </w:numPr>
        <w:overflowPunct w:val="0"/>
        <w:autoSpaceDE w:val="0"/>
        <w:autoSpaceDN w:val="0"/>
        <w:adjustRightInd w:val="0"/>
        <w:spacing w:before="240" w:after="0" w:line="240" w:lineRule="auto"/>
        <w:jc w:val="both"/>
        <w:textAlignment w:val="baseline"/>
        <w:rPr>
          <w:rFonts w:ascii="Arial" w:hAnsi="Arial" w:cs="Arial"/>
          <w:spacing w:val="4"/>
          <w:szCs w:val="22"/>
        </w:rPr>
      </w:pPr>
      <w:r>
        <w:rPr>
          <w:rFonts w:ascii="Arial" w:hAnsi="Arial" w:cs="Arial"/>
          <w:spacing w:val="3"/>
          <w:szCs w:val="22"/>
        </w:rPr>
        <w:t>Have been a</w:t>
      </w:r>
      <w:r w:rsidRPr="001D542E">
        <w:rPr>
          <w:rFonts w:ascii="Arial" w:hAnsi="Arial" w:cs="Arial"/>
          <w:spacing w:val="3"/>
          <w:szCs w:val="22"/>
        </w:rPr>
        <w:t xml:space="preserve"> Michigan </w:t>
      </w:r>
      <w:r w:rsidRPr="001D542E">
        <w:rPr>
          <w:rFonts w:ascii="Arial" w:hAnsi="Arial" w:cs="Arial"/>
          <w:spacing w:val="4"/>
          <w:szCs w:val="22"/>
        </w:rPr>
        <w:t xml:space="preserve">registered swimmer at the time of competing in a qualifying meet; </w:t>
      </w:r>
    </w:p>
    <w:p w:rsidR="00E8531E" w:rsidRPr="001D542E" w:rsidRDefault="00E8531E" w:rsidP="00E8531E">
      <w:pPr>
        <w:numPr>
          <w:ilvl w:val="0"/>
          <w:numId w:val="32"/>
        </w:numPr>
        <w:overflowPunct w:val="0"/>
        <w:autoSpaceDE w:val="0"/>
        <w:autoSpaceDN w:val="0"/>
        <w:adjustRightInd w:val="0"/>
        <w:spacing w:before="240" w:after="0" w:line="240" w:lineRule="auto"/>
        <w:jc w:val="both"/>
        <w:textAlignment w:val="baseline"/>
        <w:rPr>
          <w:rFonts w:ascii="Arial" w:hAnsi="Arial" w:cs="Arial"/>
          <w:szCs w:val="22"/>
        </w:rPr>
      </w:pPr>
      <w:r w:rsidRPr="001D542E">
        <w:rPr>
          <w:rFonts w:ascii="Arial" w:hAnsi="Arial" w:cs="Arial"/>
          <w:spacing w:val="4"/>
          <w:szCs w:val="22"/>
        </w:rPr>
        <w:t xml:space="preserve">Have </w:t>
      </w:r>
      <w:r w:rsidRPr="001D542E">
        <w:rPr>
          <w:rFonts w:ascii="Arial" w:hAnsi="Arial" w:cs="Arial"/>
          <w:szCs w:val="22"/>
        </w:rPr>
        <w:t xml:space="preserve">competed in at least three (3) Michigan Swimming sanctioned meets, which are open to all Michigan swimmers </w:t>
      </w:r>
      <w:ins w:id="872" w:author="Jan" w:date="2014-07-15T16:38:00Z">
        <w:r w:rsidR="00AD3E24">
          <w:rPr>
            <w:rFonts w:ascii="Arial" w:hAnsi="Arial" w:cs="Arial"/>
            <w:szCs w:val="22"/>
          </w:rPr>
          <w:t xml:space="preserve">who meet the meet qualifying times (excludes closed meets including but not limited to closed invitationals, dual and tri-meets) </w:t>
        </w:r>
      </w:ins>
      <w:r w:rsidRPr="001D542E">
        <w:rPr>
          <w:rFonts w:ascii="Arial" w:hAnsi="Arial" w:cs="Arial"/>
          <w:szCs w:val="22"/>
        </w:rPr>
        <w:t xml:space="preserve">and have completed a minimum of three (3) </w:t>
      </w:r>
      <w:r w:rsidRPr="001D542E">
        <w:rPr>
          <w:rFonts w:ascii="Arial" w:hAnsi="Arial" w:cs="Arial"/>
          <w:spacing w:val="5"/>
          <w:szCs w:val="22"/>
        </w:rPr>
        <w:t xml:space="preserve">individual events at each of these three meets. </w:t>
      </w:r>
      <w:del w:id="873" w:author="Jan" w:date="2014-07-15T16:39:00Z">
        <w:r w:rsidRPr="001D542E" w:rsidDel="00AD3E24">
          <w:rPr>
            <w:rFonts w:ascii="Arial" w:hAnsi="Arial" w:cs="Arial"/>
            <w:spacing w:val="5"/>
            <w:szCs w:val="22"/>
          </w:rPr>
          <w:delText xml:space="preserve">If a prelim/final meet any </w:delText>
        </w:r>
        <w:r w:rsidRPr="001D542E" w:rsidDel="00AD3E24">
          <w:rPr>
            <w:rFonts w:ascii="Arial" w:hAnsi="Arial" w:cs="Arial"/>
            <w:spacing w:val="-3"/>
            <w:szCs w:val="22"/>
          </w:rPr>
          <w:delText xml:space="preserve">scratches from finals will not be counted as an individual event. </w:delText>
        </w:r>
      </w:del>
      <w:r w:rsidRPr="001D542E">
        <w:rPr>
          <w:rFonts w:ascii="Arial" w:hAnsi="Arial" w:cs="Arial"/>
          <w:spacing w:val="-3"/>
          <w:szCs w:val="22"/>
        </w:rPr>
        <w:t xml:space="preserve">Athletes are not </w:t>
      </w:r>
      <w:r w:rsidRPr="001D542E">
        <w:rPr>
          <w:rFonts w:ascii="Arial" w:hAnsi="Arial" w:cs="Arial"/>
          <w:spacing w:val="3"/>
          <w:szCs w:val="22"/>
        </w:rPr>
        <w:t xml:space="preserve">eligible for Travel Fund Reimbursement if they are eligible to receive funding </w:t>
      </w:r>
      <w:r w:rsidRPr="001D542E">
        <w:rPr>
          <w:rFonts w:ascii="Arial" w:hAnsi="Arial" w:cs="Arial"/>
          <w:szCs w:val="22"/>
        </w:rPr>
        <w:t>from USA Swimming, another LSC, and/or college/university.</w:t>
      </w:r>
    </w:p>
    <w:p w:rsidR="00E8531E" w:rsidRPr="001D542E" w:rsidRDefault="00E8531E" w:rsidP="00E8531E">
      <w:pPr>
        <w:widowControl w:val="0"/>
        <w:kinsoku w:val="0"/>
        <w:spacing w:before="240"/>
        <w:jc w:val="both"/>
        <w:rPr>
          <w:rFonts w:ascii="Arial" w:hAnsi="Arial" w:cs="Arial"/>
          <w:szCs w:val="22"/>
        </w:rPr>
      </w:pPr>
      <w:r w:rsidRPr="001D542E">
        <w:rPr>
          <w:rFonts w:ascii="Arial" w:hAnsi="Arial" w:cs="Arial"/>
          <w:spacing w:val="2"/>
          <w:szCs w:val="22"/>
        </w:rPr>
        <w:t xml:space="preserve">Any swimmer, who believes they will be reasonably unable to satisfy the </w:t>
      </w:r>
      <w:r w:rsidRPr="001D542E">
        <w:rPr>
          <w:rFonts w:ascii="Arial" w:hAnsi="Arial" w:cs="Arial"/>
          <w:szCs w:val="22"/>
        </w:rPr>
        <w:t xml:space="preserve">requirements </w:t>
      </w:r>
      <w:r>
        <w:rPr>
          <w:rFonts w:ascii="Arial" w:hAnsi="Arial" w:cs="Arial"/>
          <w:szCs w:val="22"/>
        </w:rPr>
        <w:t xml:space="preserve">which </w:t>
      </w:r>
      <w:r w:rsidRPr="001D542E">
        <w:rPr>
          <w:rFonts w:ascii="Arial" w:hAnsi="Arial" w:cs="Arial"/>
          <w:szCs w:val="22"/>
        </w:rPr>
        <w:t xml:space="preserve">apply to the number of meets in which an athlete must compete, </w:t>
      </w:r>
      <w:r w:rsidRPr="001D542E">
        <w:rPr>
          <w:rFonts w:ascii="Arial" w:hAnsi="Arial" w:cs="Arial"/>
          <w:spacing w:val="1"/>
          <w:szCs w:val="22"/>
        </w:rPr>
        <w:t xml:space="preserve">may file a request for waiver with the Michigan Swimming Board of Directors. </w:t>
      </w:r>
      <w:r w:rsidRPr="001D542E">
        <w:rPr>
          <w:rFonts w:ascii="Arial" w:hAnsi="Arial" w:cs="Arial"/>
          <w:spacing w:val="-5"/>
          <w:szCs w:val="22"/>
        </w:rPr>
        <w:t xml:space="preserve">The Board of Directors will review these requests on a case by case basis, their </w:t>
      </w:r>
      <w:r w:rsidRPr="001D542E">
        <w:rPr>
          <w:rFonts w:ascii="Arial" w:hAnsi="Arial" w:cs="Arial"/>
          <w:szCs w:val="22"/>
        </w:rPr>
        <w:t>decision is final.</w:t>
      </w:r>
    </w:p>
    <w:p w:rsidR="00E8531E" w:rsidRPr="001D542E" w:rsidRDefault="00E8531E" w:rsidP="00E8531E">
      <w:pPr>
        <w:widowControl w:val="0"/>
        <w:kinsoku w:val="0"/>
        <w:spacing w:before="240"/>
        <w:rPr>
          <w:rFonts w:ascii="Arial" w:hAnsi="Arial" w:cs="Arial"/>
          <w:spacing w:val="4"/>
          <w:szCs w:val="22"/>
        </w:rPr>
      </w:pPr>
      <w:r w:rsidRPr="001D542E">
        <w:rPr>
          <w:rFonts w:ascii="Arial" w:hAnsi="Arial" w:cs="Arial"/>
          <w:spacing w:val="4"/>
          <w:szCs w:val="22"/>
        </w:rPr>
        <w:t>Qualifying Meets and their reimbursements are as follows:</w:t>
      </w:r>
    </w:p>
    <w:p w:rsidR="00E8531E" w:rsidRPr="001D542E" w:rsidRDefault="00AD3E24" w:rsidP="00E8531E">
      <w:pPr>
        <w:tabs>
          <w:tab w:val="right" w:pos="6307"/>
        </w:tabs>
        <w:spacing w:before="252"/>
        <w:ind w:left="720"/>
        <w:rPr>
          <w:rFonts w:ascii="Arial" w:hAnsi="Arial" w:cs="Arial"/>
          <w:szCs w:val="22"/>
        </w:rPr>
      </w:pPr>
      <w:ins w:id="874" w:author="Jan" w:date="2014-07-15T16:40:00Z">
        <w:r>
          <w:rPr>
            <w:rFonts w:ascii="Arial" w:hAnsi="Arial" w:cs="Arial"/>
            <w:spacing w:val="-2"/>
            <w:szCs w:val="22"/>
          </w:rPr>
          <w:t xml:space="preserve">Olympic </w:t>
        </w:r>
      </w:ins>
      <w:r w:rsidR="00E8531E" w:rsidRPr="001D542E">
        <w:rPr>
          <w:rFonts w:ascii="Arial" w:hAnsi="Arial" w:cs="Arial"/>
          <w:spacing w:val="-2"/>
          <w:szCs w:val="22"/>
        </w:rPr>
        <w:t>Tr</w:t>
      </w:r>
      <w:r w:rsidR="00E8531E">
        <w:rPr>
          <w:rFonts w:ascii="Arial" w:hAnsi="Arial" w:cs="Arial"/>
          <w:spacing w:val="-2"/>
          <w:szCs w:val="22"/>
        </w:rPr>
        <w:t>ia</w:t>
      </w:r>
      <w:r w:rsidR="00E8531E" w:rsidRPr="001D542E">
        <w:rPr>
          <w:rFonts w:ascii="Arial" w:hAnsi="Arial" w:cs="Arial"/>
          <w:spacing w:val="-2"/>
          <w:szCs w:val="22"/>
        </w:rPr>
        <w:t>ls</w:t>
      </w:r>
      <w:del w:id="875" w:author="Jan" w:date="2014-07-15T16:40:00Z">
        <w:r w:rsidR="00E8531E" w:rsidRPr="001D542E" w:rsidDel="00AD3E24">
          <w:rPr>
            <w:rFonts w:ascii="Arial" w:hAnsi="Arial" w:cs="Arial"/>
            <w:spacing w:val="-2"/>
            <w:szCs w:val="22"/>
          </w:rPr>
          <w:delText xml:space="preserve"> for USA Swimming National Teams</w:delText>
        </w:r>
        <w:r w:rsidR="00E8531E" w:rsidRPr="001D542E" w:rsidDel="00AD3E24">
          <w:rPr>
            <w:rFonts w:ascii="Arial" w:hAnsi="Arial" w:cs="Arial"/>
            <w:spacing w:val="-2"/>
            <w:szCs w:val="22"/>
          </w:rPr>
          <w:tab/>
        </w:r>
        <w:r w:rsidR="00E8531E" w:rsidRPr="001D542E" w:rsidDel="00AD3E24">
          <w:rPr>
            <w:rFonts w:ascii="Arial" w:hAnsi="Arial" w:cs="Arial"/>
            <w:szCs w:val="22"/>
          </w:rPr>
          <w:delText>$500</w:delText>
        </w:r>
      </w:del>
      <w:ins w:id="876" w:author="Jan" w:date="2014-07-15T16:40:00Z">
        <w:r>
          <w:rPr>
            <w:rFonts w:ascii="Arial" w:hAnsi="Arial" w:cs="Arial"/>
            <w:szCs w:val="22"/>
          </w:rPr>
          <w:t xml:space="preserve"> $600</w:t>
        </w:r>
        <w:r>
          <w:rPr>
            <w:rFonts w:ascii="Arial" w:hAnsi="Arial" w:cs="Arial"/>
            <w:szCs w:val="22"/>
          </w:rPr>
          <w:tab/>
        </w:r>
      </w:ins>
    </w:p>
    <w:p w:rsidR="00E8531E" w:rsidRPr="001D542E" w:rsidRDefault="00E8531E" w:rsidP="00E8531E">
      <w:pPr>
        <w:tabs>
          <w:tab w:val="right" w:pos="6307"/>
        </w:tabs>
        <w:spacing w:before="36"/>
        <w:ind w:left="720"/>
        <w:rPr>
          <w:rFonts w:ascii="Arial" w:hAnsi="Arial" w:cs="Arial"/>
          <w:szCs w:val="22"/>
        </w:rPr>
      </w:pPr>
      <w:r w:rsidRPr="001D542E">
        <w:rPr>
          <w:rFonts w:ascii="Arial" w:hAnsi="Arial" w:cs="Arial"/>
          <w:spacing w:val="-3"/>
          <w:szCs w:val="22"/>
        </w:rPr>
        <w:t>Major National and International swimming</w:t>
      </w:r>
      <w:r w:rsidRPr="001D542E">
        <w:rPr>
          <w:rFonts w:ascii="Arial" w:hAnsi="Arial" w:cs="Arial"/>
          <w:spacing w:val="-3"/>
          <w:szCs w:val="22"/>
        </w:rPr>
        <w:tab/>
      </w:r>
      <w:r w:rsidRPr="001D542E">
        <w:rPr>
          <w:rFonts w:ascii="Arial" w:hAnsi="Arial" w:cs="Arial"/>
          <w:szCs w:val="22"/>
        </w:rPr>
        <w:t>$500</w:t>
      </w:r>
    </w:p>
    <w:p w:rsidR="00E8531E" w:rsidRPr="001D542E" w:rsidRDefault="00E8531E" w:rsidP="00E8531E">
      <w:pPr>
        <w:spacing w:before="36"/>
        <w:ind w:left="720"/>
        <w:rPr>
          <w:rFonts w:ascii="Arial" w:hAnsi="Arial" w:cs="Arial"/>
          <w:szCs w:val="22"/>
        </w:rPr>
      </w:pPr>
      <w:proofErr w:type="gramStart"/>
      <w:r w:rsidRPr="001D542E">
        <w:rPr>
          <w:rFonts w:ascii="Arial" w:hAnsi="Arial" w:cs="Arial"/>
          <w:szCs w:val="22"/>
        </w:rPr>
        <w:t>competitions</w:t>
      </w:r>
      <w:proofErr w:type="gramEnd"/>
      <w:r w:rsidRPr="001D542E">
        <w:rPr>
          <w:rFonts w:ascii="Arial" w:hAnsi="Arial" w:cs="Arial"/>
          <w:szCs w:val="22"/>
        </w:rPr>
        <w:t xml:space="preserve"> for disability swimming</w:t>
      </w:r>
      <w:ins w:id="877" w:author="Jan" w:date="2014-07-15T16:40:00Z">
        <w:r w:rsidR="00AD3E24">
          <w:rPr>
            <w:rFonts w:ascii="Arial" w:hAnsi="Arial" w:cs="Arial"/>
            <w:szCs w:val="22"/>
          </w:rPr>
          <w:t xml:space="preserve"> (not otherwise funded)</w:t>
        </w:r>
      </w:ins>
    </w:p>
    <w:p w:rsidR="00E8531E" w:rsidRPr="001D542E" w:rsidDel="00AD3E24" w:rsidRDefault="00E8531E" w:rsidP="00E8531E">
      <w:pPr>
        <w:tabs>
          <w:tab w:val="right" w:pos="6307"/>
        </w:tabs>
        <w:spacing w:before="72" w:line="264" w:lineRule="auto"/>
        <w:ind w:left="720"/>
        <w:rPr>
          <w:del w:id="878" w:author="Jan" w:date="2014-07-15T16:41:00Z"/>
          <w:rFonts w:ascii="Arial" w:hAnsi="Arial" w:cs="Arial"/>
          <w:szCs w:val="22"/>
        </w:rPr>
      </w:pPr>
      <w:del w:id="879" w:author="Jan" w:date="2014-07-15T16:41:00Z">
        <w:r w:rsidRPr="001D542E" w:rsidDel="00AD3E24">
          <w:rPr>
            <w:rFonts w:ascii="Arial" w:hAnsi="Arial" w:cs="Arial"/>
            <w:spacing w:val="-2"/>
            <w:szCs w:val="22"/>
          </w:rPr>
          <w:delText>Major National/International swimming</w:delText>
        </w:r>
        <w:r w:rsidRPr="001D542E" w:rsidDel="00AD3E24">
          <w:rPr>
            <w:rFonts w:ascii="Arial" w:hAnsi="Arial" w:cs="Arial"/>
            <w:spacing w:val="-2"/>
            <w:szCs w:val="22"/>
          </w:rPr>
          <w:tab/>
        </w:r>
        <w:r w:rsidRPr="001D542E" w:rsidDel="00AD3E24">
          <w:rPr>
            <w:rFonts w:ascii="Arial" w:hAnsi="Arial" w:cs="Arial"/>
            <w:szCs w:val="22"/>
          </w:rPr>
          <w:delText>$500</w:delText>
        </w:r>
      </w:del>
    </w:p>
    <w:p w:rsidR="00E8531E" w:rsidRPr="001D542E" w:rsidDel="00AD3E24" w:rsidRDefault="00E8531E" w:rsidP="00E8531E">
      <w:pPr>
        <w:ind w:left="720"/>
        <w:rPr>
          <w:del w:id="880" w:author="Jan" w:date="2014-07-15T16:41:00Z"/>
          <w:rFonts w:ascii="Arial" w:hAnsi="Arial" w:cs="Arial"/>
          <w:szCs w:val="22"/>
        </w:rPr>
      </w:pPr>
      <w:del w:id="881" w:author="Jan" w:date="2014-07-15T16:41:00Z">
        <w:r w:rsidRPr="001D542E" w:rsidDel="00AD3E24">
          <w:rPr>
            <w:rFonts w:ascii="Arial" w:hAnsi="Arial" w:cs="Arial"/>
            <w:szCs w:val="22"/>
          </w:rPr>
          <w:delText>competitions not funded by USA Swimming</w:delText>
        </w:r>
      </w:del>
    </w:p>
    <w:p w:rsidR="00E8531E" w:rsidRPr="001D542E" w:rsidRDefault="00E8531E" w:rsidP="00E8531E">
      <w:pPr>
        <w:tabs>
          <w:tab w:val="right" w:pos="6307"/>
        </w:tabs>
        <w:spacing w:before="36"/>
        <w:ind w:left="720"/>
        <w:rPr>
          <w:rFonts w:ascii="Arial" w:hAnsi="Arial" w:cs="Arial"/>
          <w:szCs w:val="22"/>
        </w:rPr>
      </w:pPr>
      <w:r w:rsidRPr="001D542E">
        <w:rPr>
          <w:rFonts w:ascii="Arial" w:hAnsi="Arial" w:cs="Arial"/>
          <w:spacing w:val="-6"/>
          <w:szCs w:val="22"/>
        </w:rPr>
        <w:t>US Open Championship</w:t>
      </w:r>
      <w:ins w:id="882" w:author="Jan" w:date="2014-07-15T16:41:00Z">
        <w:r w:rsidR="00AD3E24">
          <w:rPr>
            <w:rFonts w:ascii="Arial" w:hAnsi="Arial" w:cs="Arial"/>
            <w:spacing w:val="-6"/>
            <w:szCs w:val="22"/>
          </w:rPr>
          <w:t xml:space="preserve"> (if more than 3 days)</w:t>
        </w:r>
      </w:ins>
      <w:r w:rsidRPr="001D542E">
        <w:rPr>
          <w:rFonts w:ascii="Arial" w:hAnsi="Arial" w:cs="Arial"/>
          <w:spacing w:val="-6"/>
          <w:szCs w:val="22"/>
        </w:rPr>
        <w:tab/>
      </w:r>
      <w:del w:id="883" w:author="Jan" w:date="2014-07-15T16:42:00Z">
        <w:r w:rsidRPr="001D542E" w:rsidDel="00AD3E24">
          <w:rPr>
            <w:rFonts w:ascii="Arial" w:hAnsi="Arial" w:cs="Arial"/>
            <w:szCs w:val="22"/>
          </w:rPr>
          <w:delText>$350</w:delText>
        </w:r>
      </w:del>
      <w:ins w:id="884" w:author="Jan" w:date="2014-07-15T16:42:00Z">
        <w:r w:rsidR="00AD3E24">
          <w:rPr>
            <w:rFonts w:ascii="Arial" w:hAnsi="Arial" w:cs="Arial"/>
            <w:szCs w:val="22"/>
          </w:rPr>
          <w:t xml:space="preserve"> $500</w:t>
        </w:r>
      </w:ins>
    </w:p>
    <w:p w:rsidR="00E8531E" w:rsidRPr="001D542E" w:rsidRDefault="00E8531E" w:rsidP="00E8531E">
      <w:pPr>
        <w:tabs>
          <w:tab w:val="right" w:pos="6307"/>
        </w:tabs>
        <w:spacing w:before="36" w:line="264" w:lineRule="auto"/>
        <w:ind w:left="720"/>
        <w:rPr>
          <w:rFonts w:ascii="Arial" w:hAnsi="Arial" w:cs="Arial"/>
          <w:szCs w:val="22"/>
        </w:rPr>
      </w:pPr>
      <w:r w:rsidRPr="001D542E">
        <w:rPr>
          <w:rFonts w:ascii="Arial" w:hAnsi="Arial" w:cs="Arial"/>
          <w:spacing w:val="-3"/>
          <w:szCs w:val="22"/>
        </w:rPr>
        <w:t>Senior Nationals</w:t>
      </w:r>
      <w:del w:id="885" w:author="Jan" w:date="2014-07-15T16:42:00Z">
        <w:r w:rsidRPr="001D542E" w:rsidDel="00AD3E24">
          <w:rPr>
            <w:rFonts w:ascii="Arial" w:hAnsi="Arial" w:cs="Arial"/>
            <w:spacing w:val="-3"/>
            <w:szCs w:val="22"/>
          </w:rPr>
          <w:delText xml:space="preserve"> (short and long course)</w:delText>
        </w:r>
      </w:del>
      <w:r w:rsidRPr="001D542E">
        <w:rPr>
          <w:rFonts w:ascii="Arial" w:hAnsi="Arial" w:cs="Arial"/>
          <w:spacing w:val="-3"/>
          <w:szCs w:val="22"/>
        </w:rPr>
        <w:tab/>
      </w:r>
      <w:del w:id="886" w:author="Jan" w:date="2014-07-15T16:42:00Z">
        <w:r w:rsidRPr="001D542E" w:rsidDel="00AD3E24">
          <w:rPr>
            <w:rFonts w:ascii="Arial" w:hAnsi="Arial" w:cs="Arial"/>
            <w:szCs w:val="22"/>
          </w:rPr>
          <w:delText>$350</w:delText>
        </w:r>
      </w:del>
      <w:ins w:id="887" w:author="Jan" w:date="2014-07-15T16:42:00Z">
        <w:r w:rsidR="00AD3E24">
          <w:rPr>
            <w:rFonts w:ascii="Arial" w:hAnsi="Arial" w:cs="Arial"/>
            <w:szCs w:val="22"/>
          </w:rPr>
          <w:t xml:space="preserve"> $500</w:t>
        </w:r>
      </w:ins>
    </w:p>
    <w:p w:rsidR="00E8531E" w:rsidRDefault="00E8531E" w:rsidP="00E8531E">
      <w:pPr>
        <w:tabs>
          <w:tab w:val="right" w:pos="6307"/>
        </w:tabs>
        <w:spacing w:before="36" w:line="264" w:lineRule="auto"/>
        <w:ind w:left="720"/>
        <w:rPr>
          <w:ins w:id="888" w:author="Jan" w:date="2014-07-15T16:44:00Z"/>
          <w:rFonts w:ascii="Arial" w:hAnsi="Arial" w:cs="Arial"/>
          <w:szCs w:val="22"/>
        </w:rPr>
      </w:pPr>
      <w:r w:rsidRPr="001D542E">
        <w:rPr>
          <w:rFonts w:ascii="Arial" w:hAnsi="Arial" w:cs="Arial"/>
          <w:spacing w:val="-3"/>
          <w:szCs w:val="22"/>
        </w:rPr>
        <w:t>Junior Nationals (</w:t>
      </w:r>
      <w:del w:id="889" w:author="Jan" w:date="2014-07-15T16:43:00Z">
        <w:r w:rsidRPr="001D542E" w:rsidDel="00AD3E24">
          <w:rPr>
            <w:rFonts w:ascii="Arial" w:hAnsi="Arial" w:cs="Arial"/>
            <w:spacing w:val="-3"/>
            <w:szCs w:val="22"/>
          </w:rPr>
          <w:delText xml:space="preserve">short and </w:delText>
        </w:r>
      </w:del>
      <w:r w:rsidRPr="001D542E">
        <w:rPr>
          <w:rFonts w:ascii="Arial" w:hAnsi="Arial" w:cs="Arial"/>
          <w:spacing w:val="-3"/>
          <w:szCs w:val="22"/>
        </w:rPr>
        <w:t>long course)</w:t>
      </w:r>
      <w:r w:rsidRPr="001D542E">
        <w:rPr>
          <w:rFonts w:ascii="Arial" w:hAnsi="Arial" w:cs="Arial"/>
          <w:spacing w:val="-3"/>
          <w:szCs w:val="22"/>
        </w:rPr>
        <w:tab/>
      </w:r>
      <w:del w:id="890" w:author="Jan" w:date="2014-07-15T16:43:00Z">
        <w:r w:rsidRPr="001D542E" w:rsidDel="00AD3E24">
          <w:rPr>
            <w:rFonts w:ascii="Arial" w:hAnsi="Arial" w:cs="Arial"/>
            <w:szCs w:val="22"/>
          </w:rPr>
          <w:delText>$300</w:delText>
        </w:r>
      </w:del>
      <w:ins w:id="891" w:author="Jan" w:date="2014-07-15T16:44:00Z">
        <w:r w:rsidR="00AD3E24">
          <w:rPr>
            <w:rFonts w:ascii="Arial" w:hAnsi="Arial" w:cs="Arial"/>
            <w:szCs w:val="22"/>
          </w:rPr>
          <w:t xml:space="preserve"> $400</w:t>
        </w:r>
      </w:ins>
    </w:p>
    <w:p w:rsidR="00AD3E24" w:rsidRPr="001D542E" w:rsidRDefault="00AD3E24" w:rsidP="00E8531E">
      <w:pPr>
        <w:tabs>
          <w:tab w:val="right" w:pos="6307"/>
        </w:tabs>
        <w:spacing w:before="36" w:line="264" w:lineRule="auto"/>
        <w:ind w:left="720"/>
        <w:rPr>
          <w:rFonts w:ascii="Arial" w:hAnsi="Arial" w:cs="Arial"/>
          <w:szCs w:val="22"/>
        </w:rPr>
      </w:pPr>
      <w:ins w:id="892" w:author="Jan" w:date="2014-07-15T16:44:00Z">
        <w:r>
          <w:rPr>
            <w:rFonts w:ascii="Arial" w:hAnsi="Arial" w:cs="Arial"/>
            <w:szCs w:val="22"/>
          </w:rPr>
          <w:t>Junior Nationals (short course)</w:t>
        </w:r>
        <w:r>
          <w:rPr>
            <w:rFonts w:ascii="Arial" w:hAnsi="Arial" w:cs="Arial"/>
            <w:szCs w:val="22"/>
          </w:rPr>
          <w:tab/>
          <w:t>$250</w:t>
        </w:r>
      </w:ins>
    </w:p>
    <w:p w:rsidR="00E8531E" w:rsidRPr="001D542E" w:rsidRDefault="00E8531E" w:rsidP="00E8531E">
      <w:pPr>
        <w:tabs>
          <w:tab w:val="right" w:pos="6307"/>
        </w:tabs>
        <w:ind w:left="720"/>
        <w:rPr>
          <w:rFonts w:ascii="Arial" w:hAnsi="Arial" w:cs="Arial"/>
          <w:szCs w:val="22"/>
        </w:rPr>
      </w:pPr>
      <w:r w:rsidRPr="001D542E">
        <w:rPr>
          <w:rFonts w:ascii="Arial" w:hAnsi="Arial" w:cs="Arial"/>
          <w:spacing w:val="-2"/>
          <w:szCs w:val="22"/>
        </w:rPr>
        <w:t>Open Water National Championships</w:t>
      </w:r>
      <w:r w:rsidRPr="001D542E">
        <w:rPr>
          <w:rFonts w:ascii="Arial" w:hAnsi="Arial" w:cs="Arial"/>
          <w:spacing w:val="-2"/>
          <w:szCs w:val="22"/>
        </w:rPr>
        <w:tab/>
      </w:r>
      <w:r w:rsidRPr="001D542E">
        <w:rPr>
          <w:rFonts w:ascii="Arial" w:hAnsi="Arial" w:cs="Arial"/>
          <w:szCs w:val="22"/>
        </w:rPr>
        <w:t>$300</w:t>
      </w:r>
    </w:p>
    <w:p w:rsidR="00E8531E" w:rsidRPr="001D542E" w:rsidDel="00AD3E24" w:rsidRDefault="00E8531E" w:rsidP="00E8531E">
      <w:pPr>
        <w:tabs>
          <w:tab w:val="right" w:pos="6307"/>
        </w:tabs>
        <w:spacing w:before="72"/>
        <w:ind w:left="720"/>
        <w:rPr>
          <w:del w:id="893" w:author="Jan" w:date="2014-07-15T16:44:00Z"/>
          <w:rFonts w:ascii="Arial" w:hAnsi="Arial" w:cs="Arial"/>
          <w:szCs w:val="22"/>
        </w:rPr>
      </w:pPr>
      <w:del w:id="894" w:author="Jan" w:date="2014-07-15T16:44:00Z">
        <w:r w:rsidRPr="001D542E" w:rsidDel="00AD3E24">
          <w:rPr>
            <w:rFonts w:ascii="Arial" w:hAnsi="Arial" w:cs="Arial"/>
            <w:spacing w:val="-6"/>
            <w:szCs w:val="22"/>
          </w:rPr>
          <w:lastRenderedPageBreak/>
          <w:delText>NCSA Junior Nationals</w:delText>
        </w:r>
        <w:r w:rsidRPr="001D542E" w:rsidDel="00AD3E24">
          <w:rPr>
            <w:rFonts w:ascii="Arial" w:hAnsi="Arial" w:cs="Arial"/>
            <w:spacing w:val="-6"/>
            <w:szCs w:val="22"/>
          </w:rPr>
          <w:tab/>
        </w:r>
        <w:r w:rsidRPr="001D542E" w:rsidDel="00AD3E24">
          <w:rPr>
            <w:rFonts w:ascii="Arial" w:hAnsi="Arial" w:cs="Arial"/>
            <w:szCs w:val="22"/>
          </w:rPr>
          <w:delText>$200</w:delText>
        </w:r>
      </w:del>
    </w:p>
    <w:p w:rsidR="00E8531E" w:rsidRPr="001D542E" w:rsidRDefault="00E8531E" w:rsidP="00E8531E">
      <w:pPr>
        <w:spacing w:before="72"/>
        <w:ind w:left="720"/>
        <w:rPr>
          <w:rFonts w:ascii="Arial" w:hAnsi="Arial" w:cs="Arial"/>
          <w:spacing w:val="-2"/>
          <w:szCs w:val="22"/>
        </w:rPr>
      </w:pPr>
      <w:r w:rsidRPr="001D542E">
        <w:rPr>
          <w:rFonts w:ascii="Arial" w:hAnsi="Arial" w:cs="Arial"/>
          <w:spacing w:val="-2"/>
          <w:szCs w:val="22"/>
        </w:rPr>
        <w:t>Relay Only</w:t>
      </w:r>
      <w:r>
        <w:rPr>
          <w:rFonts w:ascii="Arial" w:hAnsi="Arial" w:cs="Arial"/>
          <w:spacing w:val="-2"/>
          <w:szCs w:val="22"/>
        </w:rPr>
        <w:t xml:space="preserve"> – ½ </w:t>
      </w:r>
      <w:r w:rsidRPr="001D542E">
        <w:rPr>
          <w:rFonts w:ascii="Arial" w:hAnsi="Arial" w:cs="Arial"/>
          <w:spacing w:val="-2"/>
          <w:szCs w:val="22"/>
        </w:rPr>
        <w:t>the eligible amount at the above listed meets only</w:t>
      </w:r>
    </w:p>
    <w:p w:rsidR="00E8531E" w:rsidRPr="001D542E" w:rsidDel="00AD3E24" w:rsidRDefault="00E8531E" w:rsidP="00E8531E">
      <w:pPr>
        <w:spacing w:before="240"/>
        <w:ind w:left="720"/>
        <w:jc w:val="both"/>
        <w:rPr>
          <w:del w:id="895" w:author="Jan" w:date="2014-07-15T16:44:00Z"/>
          <w:rFonts w:ascii="Arial" w:hAnsi="Arial" w:cs="Arial"/>
          <w:szCs w:val="22"/>
        </w:rPr>
      </w:pPr>
      <w:del w:id="896" w:author="Jan" w:date="2014-07-15T16:44:00Z">
        <w:r w:rsidRPr="001D542E" w:rsidDel="00AD3E24">
          <w:rPr>
            <w:rFonts w:ascii="Arial" w:hAnsi="Arial" w:cs="Arial"/>
            <w:spacing w:val="-4"/>
            <w:szCs w:val="22"/>
          </w:rPr>
          <w:delText xml:space="preserve">(If the overall requests exceed the budgeted amount for the season, </w:delText>
        </w:r>
        <w:r w:rsidRPr="001D542E" w:rsidDel="00AD3E24">
          <w:rPr>
            <w:rFonts w:ascii="Arial" w:hAnsi="Arial" w:cs="Arial"/>
            <w:szCs w:val="22"/>
          </w:rPr>
          <w:delText>reimbursements will be prorated.)</w:delText>
        </w:r>
      </w:del>
    </w:p>
    <w:p w:rsidR="00E8531E" w:rsidRPr="001D542E" w:rsidRDefault="00E8531E" w:rsidP="00E8531E">
      <w:pPr>
        <w:widowControl w:val="0"/>
        <w:kinsoku w:val="0"/>
        <w:spacing w:before="240"/>
        <w:jc w:val="both"/>
        <w:rPr>
          <w:rFonts w:ascii="Arial" w:hAnsi="Arial" w:cs="Arial"/>
          <w:szCs w:val="22"/>
        </w:rPr>
      </w:pPr>
      <w:r w:rsidRPr="001D542E">
        <w:rPr>
          <w:rFonts w:ascii="Arial" w:hAnsi="Arial" w:cs="Arial"/>
          <w:spacing w:val="-5"/>
          <w:szCs w:val="22"/>
        </w:rPr>
        <w:t xml:space="preserve">If a swimmer competes in two meets which are held consecutively in the same </w:t>
      </w:r>
      <w:r w:rsidRPr="001D542E">
        <w:rPr>
          <w:rFonts w:ascii="Arial" w:hAnsi="Arial" w:cs="Arial"/>
          <w:spacing w:val="-1"/>
          <w:szCs w:val="22"/>
        </w:rPr>
        <w:t xml:space="preserve">vicinity, the swimmer may be reimbursed the full amount for one of the meets </w:t>
      </w:r>
      <w:r w:rsidRPr="001D542E">
        <w:rPr>
          <w:rFonts w:ascii="Arial" w:hAnsi="Arial" w:cs="Arial"/>
          <w:szCs w:val="22"/>
        </w:rPr>
        <w:t>and no more than 50% for the second meet. An athlete may request no</w:t>
      </w:r>
      <w:r>
        <w:rPr>
          <w:rFonts w:ascii="Arial" w:hAnsi="Arial" w:cs="Arial"/>
          <w:szCs w:val="22"/>
        </w:rPr>
        <w:t>t</w:t>
      </w:r>
      <w:r w:rsidRPr="001D542E">
        <w:rPr>
          <w:rFonts w:ascii="Arial" w:hAnsi="Arial" w:cs="Arial"/>
          <w:szCs w:val="22"/>
        </w:rPr>
        <w:t xml:space="preserve"> more than two reimbursements per season.</w:t>
      </w:r>
    </w:p>
    <w:p w:rsidR="00E8531E" w:rsidRPr="00C62C94" w:rsidRDefault="00E8531E" w:rsidP="00E8531E">
      <w:pPr>
        <w:widowControl w:val="0"/>
        <w:kinsoku w:val="0"/>
        <w:spacing w:before="240" w:line="310" w:lineRule="exact"/>
        <w:jc w:val="both"/>
        <w:rPr>
          <w:rFonts w:ascii="Arial" w:hAnsi="Arial" w:cs="Arial"/>
          <w:szCs w:val="22"/>
        </w:rPr>
      </w:pPr>
      <w:r w:rsidRPr="00C62C94">
        <w:rPr>
          <w:rFonts w:ascii="Arial" w:hAnsi="Arial" w:cs="Arial"/>
          <w:spacing w:val="-1"/>
          <w:szCs w:val="22"/>
        </w:rPr>
        <w:t xml:space="preserve">Swimmers having been registered with Michigan Swimming for four (4) years or </w:t>
      </w:r>
      <w:r w:rsidRPr="00C62C94">
        <w:rPr>
          <w:rFonts w:ascii="Arial" w:hAnsi="Arial" w:cs="Arial"/>
          <w:spacing w:val="-2"/>
          <w:szCs w:val="22"/>
        </w:rPr>
        <w:t>more</w:t>
      </w:r>
      <w:r>
        <w:rPr>
          <w:rFonts w:ascii="Arial" w:hAnsi="Arial" w:cs="Arial"/>
          <w:spacing w:val="-2"/>
          <w:szCs w:val="22"/>
        </w:rPr>
        <w:t>,</w:t>
      </w:r>
      <w:r w:rsidRPr="00C62C94">
        <w:rPr>
          <w:rFonts w:ascii="Arial" w:hAnsi="Arial" w:cs="Arial"/>
          <w:spacing w:val="-2"/>
          <w:szCs w:val="22"/>
        </w:rPr>
        <w:t xml:space="preserve"> </w:t>
      </w:r>
      <w:r w:rsidRPr="00482AF8">
        <w:rPr>
          <w:rFonts w:ascii="Arial" w:hAnsi="Arial" w:cs="Arial"/>
          <w:szCs w:val="22"/>
        </w:rPr>
        <w:t>either continuously or discontinuously,</w:t>
      </w:r>
      <w:r w:rsidRPr="008868B2">
        <w:rPr>
          <w:rFonts w:ascii="Arial" w:hAnsi="Arial" w:cs="Arial"/>
          <w:szCs w:val="22"/>
        </w:rPr>
        <w:t xml:space="preserve"> </w:t>
      </w:r>
      <w:r w:rsidRPr="00C62C94">
        <w:rPr>
          <w:rFonts w:ascii="Arial" w:hAnsi="Arial" w:cs="Arial"/>
          <w:spacing w:val="-2"/>
          <w:szCs w:val="22"/>
        </w:rPr>
        <w:t xml:space="preserve">shall be eligible for 100% of the share; three (3) years for 75% of the share; </w:t>
      </w:r>
      <w:r w:rsidRPr="00C62C94">
        <w:rPr>
          <w:rFonts w:ascii="Arial" w:hAnsi="Arial" w:cs="Arial"/>
          <w:szCs w:val="22"/>
        </w:rPr>
        <w:t>two (2) years for 50% of the share; one (1) year for 25% of the share. The dollar</w:t>
      </w:r>
      <w:r>
        <w:rPr>
          <w:rFonts w:ascii="Arial" w:hAnsi="Arial" w:cs="Arial"/>
          <w:szCs w:val="22"/>
        </w:rPr>
        <w:t xml:space="preserve"> </w:t>
      </w:r>
      <w:r w:rsidRPr="00C62C94">
        <w:rPr>
          <w:rFonts w:ascii="Arial" w:hAnsi="Arial" w:cs="Arial"/>
          <w:spacing w:val="1"/>
          <w:szCs w:val="22"/>
        </w:rPr>
        <w:t xml:space="preserve">value of the share will be based on the current Michigan Swimming Inc. budget. </w:t>
      </w:r>
      <w:r w:rsidRPr="00C62C94">
        <w:rPr>
          <w:rFonts w:ascii="Arial" w:hAnsi="Arial" w:cs="Arial"/>
          <w:szCs w:val="22"/>
        </w:rPr>
        <w:t xml:space="preserve">It is up to the individual completing the form to list the number of years attached </w:t>
      </w:r>
      <w:r w:rsidRPr="00C62C94">
        <w:rPr>
          <w:rFonts w:ascii="Arial" w:hAnsi="Arial" w:cs="Arial"/>
          <w:spacing w:val="-5"/>
          <w:szCs w:val="22"/>
        </w:rPr>
        <w:t xml:space="preserve">to Michigan Swimming. If this is not completed or is partially completed then the </w:t>
      </w:r>
      <w:r w:rsidRPr="00C62C94">
        <w:rPr>
          <w:rFonts w:ascii="Arial" w:hAnsi="Arial" w:cs="Arial"/>
          <w:spacing w:val="-2"/>
          <w:szCs w:val="22"/>
        </w:rPr>
        <w:t xml:space="preserve">reimbursement will be based on the information provided on the form. Separate </w:t>
      </w:r>
      <w:r w:rsidRPr="00C62C94">
        <w:rPr>
          <w:rFonts w:ascii="Arial" w:hAnsi="Arial" w:cs="Arial"/>
          <w:szCs w:val="22"/>
        </w:rPr>
        <w:t>forms must be completed for each meet.</w:t>
      </w:r>
    </w:p>
    <w:p w:rsidR="00E8531E" w:rsidRPr="001D542E" w:rsidRDefault="00E8531E" w:rsidP="00E8531E">
      <w:pPr>
        <w:widowControl w:val="0"/>
        <w:kinsoku w:val="0"/>
        <w:spacing w:before="240" w:line="306" w:lineRule="exact"/>
        <w:jc w:val="both"/>
        <w:rPr>
          <w:rFonts w:ascii="Arial" w:hAnsi="Arial" w:cs="Arial"/>
          <w:szCs w:val="22"/>
        </w:rPr>
      </w:pPr>
      <w:r w:rsidRPr="001D542E">
        <w:rPr>
          <w:rFonts w:ascii="Arial" w:hAnsi="Arial" w:cs="Arial"/>
          <w:spacing w:val="-5"/>
          <w:szCs w:val="22"/>
        </w:rPr>
        <w:t xml:space="preserve">Reimbursements will be made at the end of each short and long course season. </w:t>
      </w:r>
      <w:r w:rsidRPr="001D542E">
        <w:rPr>
          <w:rFonts w:ascii="Arial" w:hAnsi="Arial" w:cs="Arial"/>
          <w:spacing w:val="-2"/>
          <w:szCs w:val="22"/>
        </w:rPr>
        <w:t>Applications must be postmarked by May 1</w:t>
      </w:r>
      <w:r w:rsidRPr="001D542E">
        <w:rPr>
          <w:rFonts w:ascii="Arial" w:hAnsi="Arial" w:cs="Arial"/>
          <w:spacing w:val="-2"/>
          <w:w w:val="115"/>
          <w:szCs w:val="22"/>
          <w:vertAlign w:val="superscript"/>
        </w:rPr>
        <w:t>st</w:t>
      </w:r>
      <w:r w:rsidRPr="001D542E">
        <w:rPr>
          <w:rFonts w:ascii="Arial" w:hAnsi="Arial" w:cs="Arial"/>
          <w:spacing w:val="-2"/>
          <w:szCs w:val="22"/>
        </w:rPr>
        <w:t xml:space="preserve"> for the short course season and </w:t>
      </w:r>
      <w:r w:rsidRPr="001D542E">
        <w:rPr>
          <w:rFonts w:ascii="Arial" w:hAnsi="Arial" w:cs="Arial"/>
          <w:spacing w:val="1"/>
          <w:szCs w:val="22"/>
        </w:rPr>
        <w:t>September 15</w:t>
      </w:r>
      <w:r w:rsidRPr="001D542E">
        <w:rPr>
          <w:rFonts w:ascii="Arial" w:hAnsi="Arial" w:cs="Arial"/>
          <w:spacing w:val="1"/>
          <w:w w:val="115"/>
          <w:szCs w:val="22"/>
          <w:vertAlign w:val="superscript"/>
        </w:rPr>
        <w:t>th</w:t>
      </w:r>
      <w:r w:rsidRPr="001D542E">
        <w:rPr>
          <w:rFonts w:ascii="Arial" w:hAnsi="Arial" w:cs="Arial"/>
          <w:spacing w:val="1"/>
          <w:szCs w:val="22"/>
        </w:rPr>
        <w:t xml:space="preserve"> for the long course season. Any claim rejected due to the </w:t>
      </w:r>
      <w:r w:rsidRPr="001D542E">
        <w:rPr>
          <w:rFonts w:ascii="Arial" w:hAnsi="Arial" w:cs="Arial"/>
          <w:szCs w:val="22"/>
        </w:rPr>
        <w:t xml:space="preserve">postmark rule must be available to Michigan Swimming and any Michigan </w:t>
      </w:r>
      <w:r w:rsidRPr="001D542E">
        <w:rPr>
          <w:rFonts w:ascii="Arial" w:hAnsi="Arial" w:cs="Arial"/>
          <w:spacing w:val="-2"/>
          <w:szCs w:val="22"/>
        </w:rPr>
        <w:t xml:space="preserve">Swimming Club with the postmarked envelope attached for proof of denial. </w:t>
      </w:r>
      <w:r>
        <w:rPr>
          <w:rFonts w:ascii="Arial" w:hAnsi="Arial" w:cs="Arial"/>
          <w:spacing w:val="-2"/>
          <w:szCs w:val="22"/>
        </w:rPr>
        <w:t>A</w:t>
      </w:r>
      <w:r w:rsidRPr="001D542E">
        <w:rPr>
          <w:rFonts w:ascii="Arial" w:hAnsi="Arial" w:cs="Arial"/>
          <w:spacing w:val="-1"/>
          <w:szCs w:val="22"/>
        </w:rPr>
        <w:t>ll receipts or legible copies of receipts</w:t>
      </w:r>
      <w:r>
        <w:rPr>
          <w:rFonts w:ascii="Arial" w:hAnsi="Arial" w:cs="Arial"/>
          <w:spacing w:val="-1"/>
          <w:szCs w:val="22"/>
        </w:rPr>
        <w:t xml:space="preserve"> must be included</w:t>
      </w:r>
      <w:r w:rsidRPr="001D542E">
        <w:rPr>
          <w:rFonts w:ascii="Arial" w:hAnsi="Arial" w:cs="Arial"/>
          <w:spacing w:val="-1"/>
          <w:szCs w:val="22"/>
        </w:rPr>
        <w:t xml:space="preserve">. Athlete meal receipts must </w:t>
      </w:r>
      <w:r w:rsidRPr="001D542E">
        <w:rPr>
          <w:rFonts w:ascii="Arial" w:hAnsi="Arial" w:cs="Arial"/>
          <w:szCs w:val="22"/>
        </w:rPr>
        <w:t>be annotated to show the athletes meal items.</w:t>
      </w:r>
    </w:p>
    <w:p w:rsidR="00E8531E" w:rsidRPr="001D542E" w:rsidRDefault="00E8531E" w:rsidP="00E8531E">
      <w:pPr>
        <w:widowControl w:val="0"/>
        <w:kinsoku w:val="0"/>
        <w:spacing w:before="240" w:line="307" w:lineRule="exact"/>
        <w:jc w:val="both"/>
        <w:rPr>
          <w:rFonts w:ascii="Arial" w:hAnsi="Arial" w:cs="Arial"/>
          <w:szCs w:val="22"/>
        </w:rPr>
      </w:pPr>
      <w:r w:rsidRPr="001D542E">
        <w:rPr>
          <w:rFonts w:ascii="Arial" w:hAnsi="Arial" w:cs="Arial"/>
          <w:spacing w:val="-4"/>
          <w:szCs w:val="22"/>
        </w:rPr>
        <w:t xml:space="preserve">The reimbursement form can be found on the Michigan Swimming website in the </w:t>
      </w:r>
      <w:r>
        <w:rPr>
          <w:rFonts w:ascii="Arial" w:hAnsi="Arial" w:cs="Arial"/>
          <w:szCs w:val="22"/>
        </w:rPr>
        <w:t>F</w:t>
      </w:r>
      <w:r w:rsidRPr="001D542E">
        <w:rPr>
          <w:rFonts w:ascii="Arial" w:hAnsi="Arial" w:cs="Arial"/>
          <w:szCs w:val="22"/>
        </w:rPr>
        <w:t>orms area under the Athlete heading. The completed forms must be signed by the athlete and the parent</w:t>
      </w:r>
      <w:r>
        <w:rPr>
          <w:rFonts w:ascii="Arial" w:hAnsi="Arial" w:cs="Arial"/>
          <w:szCs w:val="22"/>
        </w:rPr>
        <w:t xml:space="preserve"> </w:t>
      </w:r>
      <w:r w:rsidRPr="001D542E">
        <w:rPr>
          <w:rFonts w:ascii="Arial" w:hAnsi="Arial" w:cs="Arial"/>
          <w:szCs w:val="22"/>
        </w:rPr>
        <w:t>/</w:t>
      </w:r>
      <w:r>
        <w:rPr>
          <w:rFonts w:ascii="Arial" w:hAnsi="Arial" w:cs="Arial"/>
          <w:szCs w:val="22"/>
        </w:rPr>
        <w:t xml:space="preserve"> </w:t>
      </w:r>
      <w:r w:rsidRPr="001D542E">
        <w:rPr>
          <w:rFonts w:ascii="Arial" w:hAnsi="Arial" w:cs="Arial"/>
          <w:szCs w:val="22"/>
        </w:rPr>
        <w:t>legal guardian or coach.</w:t>
      </w:r>
    </w:p>
    <w:p w:rsidR="00E8531E" w:rsidRPr="001D542E" w:rsidRDefault="00E8531E" w:rsidP="00E8531E">
      <w:pPr>
        <w:widowControl w:val="0"/>
        <w:kinsoku w:val="0"/>
        <w:spacing w:before="240" w:line="302" w:lineRule="exact"/>
        <w:jc w:val="both"/>
        <w:rPr>
          <w:rFonts w:ascii="Arial" w:hAnsi="Arial" w:cs="Arial"/>
          <w:szCs w:val="22"/>
        </w:rPr>
      </w:pPr>
      <w:r w:rsidRPr="001D542E">
        <w:rPr>
          <w:rFonts w:ascii="Arial" w:hAnsi="Arial" w:cs="Arial"/>
          <w:spacing w:val="-3"/>
          <w:szCs w:val="22"/>
        </w:rPr>
        <w:t xml:space="preserve">Clubs </w:t>
      </w:r>
      <w:r>
        <w:rPr>
          <w:rFonts w:ascii="Arial" w:hAnsi="Arial" w:cs="Arial"/>
          <w:spacing w:val="-3"/>
          <w:szCs w:val="22"/>
        </w:rPr>
        <w:t>which</w:t>
      </w:r>
      <w:r w:rsidRPr="001D542E">
        <w:rPr>
          <w:rFonts w:ascii="Arial" w:hAnsi="Arial" w:cs="Arial"/>
          <w:spacing w:val="-3"/>
          <w:szCs w:val="22"/>
        </w:rPr>
        <w:t xml:space="preserve"> provide receipts</w:t>
      </w:r>
      <w:r>
        <w:rPr>
          <w:rFonts w:ascii="Arial" w:hAnsi="Arial" w:cs="Arial"/>
          <w:spacing w:val="-3"/>
          <w:szCs w:val="22"/>
        </w:rPr>
        <w:t xml:space="preserve"> </w:t>
      </w:r>
      <w:r w:rsidRPr="001D542E">
        <w:rPr>
          <w:rFonts w:ascii="Arial" w:hAnsi="Arial" w:cs="Arial"/>
          <w:spacing w:val="-3"/>
          <w:szCs w:val="22"/>
        </w:rPr>
        <w:t>/</w:t>
      </w:r>
      <w:r>
        <w:rPr>
          <w:rFonts w:ascii="Arial" w:hAnsi="Arial" w:cs="Arial"/>
          <w:spacing w:val="-3"/>
          <w:szCs w:val="22"/>
        </w:rPr>
        <w:t xml:space="preserve"> </w:t>
      </w:r>
      <w:r w:rsidRPr="001D542E">
        <w:rPr>
          <w:rFonts w:ascii="Arial" w:hAnsi="Arial" w:cs="Arial"/>
          <w:spacing w:val="-3"/>
          <w:szCs w:val="22"/>
        </w:rPr>
        <w:t xml:space="preserve">reports for airfare, lodging, travel at the meet, and </w:t>
      </w:r>
      <w:r w:rsidRPr="001D542E">
        <w:rPr>
          <w:rFonts w:ascii="Arial" w:hAnsi="Arial" w:cs="Arial"/>
          <w:szCs w:val="22"/>
        </w:rPr>
        <w:t>meals</w:t>
      </w:r>
      <w:r>
        <w:rPr>
          <w:rFonts w:ascii="Arial" w:hAnsi="Arial" w:cs="Arial"/>
          <w:szCs w:val="22"/>
        </w:rPr>
        <w:t xml:space="preserve"> </w:t>
      </w:r>
      <w:r w:rsidRPr="001D542E">
        <w:rPr>
          <w:rFonts w:ascii="Arial" w:hAnsi="Arial" w:cs="Arial"/>
          <w:szCs w:val="22"/>
        </w:rPr>
        <w:t>through club booked mee</w:t>
      </w:r>
      <w:r>
        <w:rPr>
          <w:rFonts w:ascii="Arial" w:hAnsi="Arial" w:cs="Arial"/>
          <w:szCs w:val="22"/>
        </w:rPr>
        <w:t>ts must contain the following: a</w:t>
      </w:r>
      <w:r w:rsidRPr="001D542E">
        <w:rPr>
          <w:rFonts w:ascii="Arial" w:hAnsi="Arial" w:cs="Arial"/>
          <w:szCs w:val="22"/>
        </w:rPr>
        <w:t>thlete</w:t>
      </w:r>
      <w:r>
        <w:rPr>
          <w:rFonts w:ascii="Arial" w:hAnsi="Arial" w:cs="Arial"/>
          <w:szCs w:val="22"/>
        </w:rPr>
        <w:t>’s</w:t>
      </w:r>
      <w:r w:rsidRPr="001D542E">
        <w:rPr>
          <w:rFonts w:ascii="Arial" w:hAnsi="Arial" w:cs="Arial"/>
          <w:szCs w:val="22"/>
        </w:rPr>
        <w:t xml:space="preserve"> </w:t>
      </w:r>
      <w:r>
        <w:rPr>
          <w:rFonts w:ascii="Arial" w:hAnsi="Arial" w:cs="Arial"/>
          <w:szCs w:val="22"/>
        </w:rPr>
        <w:t>f</w:t>
      </w:r>
      <w:r w:rsidRPr="001D542E">
        <w:rPr>
          <w:rFonts w:ascii="Arial" w:hAnsi="Arial" w:cs="Arial"/>
          <w:szCs w:val="22"/>
        </w:rPr>
        <w:t xml:space="preserve">ull </w:t>
      </w:r>
      <w:r>
        <w:rPr>
          <w:rFonts w:ascii="Arial" w:hAnsi="Arial" w:cs="Arial"/>
          <w:szCs w:val="22"/>
        </w:rPr>
        <w:t>n</w:t>
      </w:r>
      <w:r w:rsidRPr="001D542E">
        <w:rPr>
          <w:rFonts w:ascii="Arial" w:hAnsi="Arial" w:cs="Arial"/>
          <w:szCs w:val="22"/>
        </w:rPr>
        <w:t xml:space="preserve">ame, </w:t>
      </w:r>
      <w:r>
        <w:rPr>
          <w:rFonts w:ascii="Arial" w:hAnsi="Arial" w:cs="Arial"/>
          <w:szCs w:val="22"/>
        </w:rPr>
        <w:t>m</w:t>
      </w:r>
      <w:r w:rsidRPr="001D542E">
        <w:rPr>
          <w:rFonts w:ascii="Arial" w:hAnsi="Arial" w:cs="Arial"/>
          <w:szCs w:val="22"/>
        </w:rPr>
        <w:t xml:space="preserve">eet </w:t>
      </w:r>
      <w:r>
        <w:rPr>
          <w:rFonts w:ascii="Arial" w:hAnsi="Arial" w:cs="Arial"/>
          <w:szCs w:val="22"/>
        </w:rPr>
        <w:t>n</w:t>
      </w:r>
      <w:r w:rsidRPr="001D542E">
        <w:rPr>
          <w:rFonts w:ascii="Arial" w:hAnsi="Arial" w:cs="Arial"/>
          <w:szCs w:val="22"/>
        </w:rPr>
        <w:t xml:space="preserve">ame, </w:t>
      </w:r>
      <w:r>
        <w:rPr>
          <w:rFonts w:ascii="Arial" w:hAnsi="Arial" w:cs="Arial"/>
          <w:szCs w:val="22"/>
        </w:rPr>
        <w:t>d</w:t>
      </w:r>
      <w:r w:rsidRPr="001D542E">
        <w:rPr>
          <w:rFonts w:ascii="Arial" w:hAnsi="Arial" w:cs="Arial"/>
          <w:szCs w:val="22"/>
        </w:rPr>
        <w:t>ates,</w:t>
      </w:r>
      <w:r>
        <w:rPr>
          <w:rFonts w:ascii="Arial" w:hAnsi="Arial" w:cs="Arial"/>
          <w:szCs w:val="22"/>
        </w:rPr>
        <w:t xml:space="preserve"> host city and state, itemized t</w:t>
      </w:r>
      <w:r w:rsidRPr="001D542E">
        <w:rPr>
          <w:rFonts w:ascii="Arial" w:hAnsi="Arial" w:cs="Arial"/>
          <w:szCs w:val="22"/>
        </w:rPr>
        <w:t xml:space="preserve">otals for each </w:t>
      </w:r>
      <w:r w:rsidRPr="001D542E">
        <w:rPr>
          <w:rFonts w:ascii="Arial" w:hAnsi="Arial" w:cs="Arial"/>
          <w:spacing w:val="-2"/>
          <w:szCs w:val="22"/>
        </w:rPr>
        <w:t>individual athlete</w:t>
      </w:r>
      <w:r>
        <w:rPr>
          <w:rFonts w:ascii="Arial" w:hAnsi="Arial" w:cs="Arial"/>
          <w:spacing w:val="-2"/>
          <w:szCs w:val="22"/>
        </w:rPr>
        <w:t>’</w:t>
      </w:r>
      <w:r w:rsidRPr="001D542E">
        <w:rPr>
          <w:rFonts w:ascii="Arial" w:hAnsi="Arial" w:cs="Arial"/>
          <w:spacing w:val="-2"/>
          <w:szCs w:val="22"/>
        </w:rPr>
        <w:t>s travel, lodging, transportation cost at the meet</w:t>
      </w:r>
      <w:r>
        <w:rPr>
          <w:rFonts w:ascii="Arial" w:hAnsi="Arial" w:cs="Arial"/>
          <w:spacing w:val="-2"/>
          <w:szCs w:val="22"/>
        </w:rPr>
        <w:t>,</w:t>
      </w:r>
      <w:r w:rsidRPr="001D542E">
        <w:rPr>
          <w:rFonts w:ascii="Arial" w:hAnsi="Arial" w:cs="Arial"/>
          <w:spacing w:val="-2"/>
          <w:szCs w:val="22"/>
        </w:rPr>
        <w:t xml:space="preserve"> if applicable, </w:t>
      </w:r>
      <w:r w:rsidRPr="001D542E">
        <w:rPr>
          <w:rFonts w:ascii="Arial" w:hAnsi="Arial" w:cs="Arial"/>
          <w:szCs w:val="22"/>
        </w:rPr>
        <w:t>and meals.</w:t>
      </w:r>
    </w:p>
    <w:p w:rsidR="00E8531E" w:rsidRPr="001D542E" w:rsidRDefault="00E8531E" w:rsidP="00E8531E">
      <w:pPr>
        <w:widowControl w:val="0"/>
        <w:kinsoku w:val="0"/>
        <w:spacing w:before="240" w:line="302" w:lineRule="exact"/>
        <w:jc w:val="both"/>
        <w:rPr>
          <w:rFonts w:ascii="Arial" w:hAnsi="Arial" w:cs="Arial"/>
          <w:szCs w:val="22"/>
        </w:rPr>
      </w:pPr>
      <w:r w:rsidRPr="001D542E">
        <w:rPr>
          <w:rFonts w:ascii="Arial" w:hAnsi="Arial" w:cs="Arial"/>
          <w:spacing w:val="-2"/>
          <w:szCs w:val="22"/>
        </w:rPr>
        <w:t xml:space="preserve">The completed forms and all accompanying documentation should be mailed to </w:t>
      </w:r>
      <w:r w:rsidRPr="001D542E">
        <w:rPr>
          <w:rFonts w:ascii="Arial" w:hAnsi="Arial" w:cs="Arial"/>
          <w:szCs w:val="22"/>
        </w:rPr>
        <w:t>the following:</w:t>
      </w:r>
    </w:p>
    <w:p w:rsidR="00E8531E" w:rsidRPr="001D542E" w:rsidRDefault="00E8531E" w:rsidP="00E8531E">
      <w:pPr>
        <w:spacing w:line="284" w:lineRule="exact"/>
        <w:ind w:left="576" w:firstLine="1674"/>
        <w:rPr>
          <w:rFonts w:ascii="Arial" w:hAnsi="Arial" w:cs="Arial"/>
          <w:szCs w:val="22"/>
        </w:rPr>
      </w:pPr>
      <w:r w:rsidRPr="001D542E">
        <w:rPr>
          <w:rFonts w:ascii="Arial" w:hAnsi="Arial" w:cs="Arial"/>
          <w:szCs w:val="22"/>
        </w:rPr>
        <w:t>Michigan Swimming Office</w:t>
      </w:r>
    </w:p>
    <w:p w:rsidR="00E8531E" w:rsidRPr="001D542E" w:rsidRDefault="00E8531E" w:rsidP="00E8531E">
      <w:pPr>
        <w:spacing w:line="269" w:lineRule="exact"/>
        <w:ind w:left="576" w:firstLine="1674"/>
        <w:rPr>
          <w:rFonts w:ascii="Arial" w:hAnsi="Arial" w:cs="Arial"/>
          <w:szCs w:val="22"/>
        </w:rPr>
      </w:pPr>
      <w:r w:rsidRPr="001D542E">
        <w:rPr>
          <w:rFonts w:ascii="Arial" w:hAnsi="Arial" w:cs="Arial"/>
          <w:szCs w:val="22"/>
        </w:rPr>
        <w:t>Attn: Finance, Vice-Chair</w:t>
      </w:r>
    </w:p>
    <w:p w:rsidR="00E8531E" w:rsidRPr="001D542E" w:rsidRDefault="00E8531E" w:rsidP="00E8531E">
      <w:pPr>
        <w:spacing w:line="240" w:lineRule="exact"/>
        <w:ind w:left="576" w:firstLine="1674"/>
        <w:rPr>
          <w:rFonts w:ascii="Arial" w:hAnsi="Arial" w:cs="Arial"/>
          <w:szCs w:val="22"/>
        </w:rPr>
      </w:pPr>
      <w:r>
        <w:rPr>
          <w:rFonts w:ascii="Arial" w:hAnsi="Arial" w:cs="Arial"/>
          <w:szCs w:val="22"/>
        </w:rPr>
        <w:t>2900 Rodd St #1784</w:t>
      </w:r>
    </w:p>
    <w:p w:rsidR="00E8531E" w:rsidRDefault="00E8531E" w:rsidP="00E8531E">
      <w:pPr>
        <w:spacing w:line="271" w:lineRule="exact"/>
        <w:ind w:left="576" w:firstLine="1674"/>
        <w:rPr>
          <w:rFonts w:ascii="Arial" w:hAnsi="Arial" w:cs="Arial"/>
          <w:spacing w:val="-2"/>
          <w:szCs w:val="22"/>
        </w:rPr>
      </w:pPr>
      <w:r w:rsidRPr="001D542E">
        <w:rPr>
          <w:rFonts w:ascii="Arial" w:hAnsi="Arial" w:cs="Arial"/>
          <w:spacing w:val="-2"/>
          <w:szCs w:val="22"/>
        </w:rPr>
        <w:t>Midland, MI 48641</w:t>
      </w:r>
      <w:r>
        <w:rPr>
          <w:rFonts w:ascii="Arial" w:hAnsi="Arial" w:cs="Arial"/>
          <w:spacing w:val="-2"/>
          <w:szCs w:val="22"/>
        </w:rPr>
        <w:t>-1784</w:t>
      </w:r>
    </w:p>
    <w:p w:rsidR="00E8531E" w:rsidRPr="00482AF8" w:rsidRDefault="00E8531E" w:rsidP="00E8531E">
      <w:pPr>
        <w:spacing w:before="240"/>
        <w:jc w:val="both"/>
        <w:rPr>
          <w:rFonts w:ascii="Arial" w:hAnsi="Arial" w:cs="Arial"/>
          <w:szCs w:val="22"/>
        </w:rPr>
      </w:pPr>
      <w:r w:rsidRPr="00482AF8">
        <w:rPr>
          <w:rFonts w:ascii="Arial" w:hAnsi="Arial" w:cs="Arial"/>
          <w:szCs w:val="22"/>
        </w:rPr>
        <w:lastRenderedPageBreak/>
        <w:t>The Travel Fund Coordinator will determine the number of shares that each swimmer has earned and will notify the Treasurer of dollar amounts to be paid by a date set by the Travel Fund Coordinator</w:t>
      </w:r>
    </w:p>
    <w:p w:rsidR="00E8531E" w:rsidRPr="00482AF8" w:rsidRDefault="00E8531E" w:rsidP="00E8531E">
      <w:pPr>
        <w:spacing w:before="240"/>
        <w:jc w:val="both"/>
        <w:rPr>
          <w:rFonts w:ascii="Arial" w:hAnsi="Arial" w:cs="Arial"/>
          <w:szCs w:val="22"/>
        </w:rPr>
      </w:pPr>
      <w:r w:rsidRPr="00482AF8">
        <w:rPr>
          <w:rFonts w:ascii="Arial" w:hAnsi="Arial" w:cs="Arial"/>
          <w:szCs w:val="22"/>
        </w:rPr>
        <w:t>The Treasurer will write travel reimbursement checks within 30 days of the deadline set by the Travel Fund Coordinator.  Checks for high-school aged swimmers shall be made payable to the swimmer’s parents or club to avoid conflict with Michigan High School Athletic Association rules.</w:t>
      </w:r>
    </w:p>
    <w:p w:rsidR="00E8531E" w:rsidRDefault="007523F9" w:rsidP="00E8531E">
      <w:pPr>
        <w:suppressLineNumbers/>
        <w:pBdr>
          <w:top w:val="single" w:sz="4" w:space="1" w:color="auto"/>
          <w:left w:val="single" w:sz="4" w:space="4" w:color="auto"/>
          <w:bottom w:val="single" w:sz="4" w:space="1" w:color="auto"/>
          <w:right w:val="single" w:sz="4" w:space="4" w:color="auto"/>
        </w:pBdr>
        <w:jc w:val="both"/>
      </w:pPr>
      <w:r>
        <w:t>R-14</w:t>
      </w:r>
      <w:r w:rsidR="00E8531E">
        <w:t xml:space="preserve"> ACTION:  Adopted     Defeated     Adopted/Amended    Tabled    Postponed    Pulled</w:t>
      </w:r>
    </w:p>
    <w:p w:rsidR="00E8531E" w:rsidRPr="00D90A77" w:rsidRDefault="00E8531E" w:rsidP="00E8531E">
      <w:pPr>
        <w:pStyle w:val="ListParagraph"/>
        <w:spacing w:line="240" w:lineRule="auto"/>
        <w:ind w:left="0"/>
        <w:contextualSpacing w:val="0"/>
        <w:jc w:val="both"/>
      </w:pPr>
      <w:r w:rsidRPr="00D90A77">
        <w:rPr>
          <w:b/>
        </w:rPr>
        <w:t>Location:</w:t>
      </w:r>
      <w:r>
        <w:rPr>
          <w:b/>
        </w:rPr>
        <w:t xml:space="preserve"> </w:t>
      </w:r>
      <w:r>
        <w:t>Pages 58 - 59</w:t>
      </w:r>
    </w:p>
    <w:p w:rsidR="00E8531E" w:rsidRPr="00D90A77" w:rsidRDefault="00E8531E" w:rsidP="00E8531E">
      <w:pPr>
        <w:pStyle w:val="ListParagraph"/>
        <w:spacing w:line="240" w:lineRule="auto"/>
        <w:ind w:left="0"/>
        <w:contextualSpacing w:val="0"/>
        <w:jc w:val="both"/>
      </w:pPr>
      <w:r w:rsidRPr="00D90A77">
        <w:rPr>
          <w:b/>
        </w:rPr>
        <w:t>Proposed by:</w:t>
      </w:r>
      <w:r>
        <w:rPr>
          <w:b/>
        </w:rPr>
        <w:t xml:space="preserve"> </w:t>
      </w:r>
      <w:r>
        <w:t>Dan Meconis</w:t>
      </w:r>
    </w:p>
    <w:p w:rsidR="00E8531E" w:rsidRPr="00D90A77" w:rsidRDefault="00E8531E" w:rsidP="00AD3E24">
      <w:pPr>
        <w:pStyle w:val="ListParagraph"/>
        <w:spacing w:line="240" w:lineRule="auto"/>
        <w:ind w:left="0"/>
        <w:contextualSpacing w:val="0"/>
        <w:jc w:val="both"/>
      </w:pPr>
      <w:r w:rsidRPr="00D90A77">
        <w:rPr>
          <w:b/>
        </w:rPr>
        <w:t>Purpose / Rationale:</w:t>
      </w:r>
      <w:r>
        <w:rPr>
          <w:b/>
        </w:rPr>
        <w:t xml:space="preserve"> </w:t>
      </w:r>
      <w:r w:rsidR="00AD3E24">
        <w:t xml:space="preserve"> The purpose of the reimbursement is to encourage officials to experience officiating at a National Championship meet.  For those who find the experience rewarding and want to continue officiating at that level the LSC will continue to supplement the cost of attending one such meet a year.  </w:t>
      </w:r>
      <w:proofErr w:type="gramStart"/>
      <w:r w:rsidR="00AD3E24">
        <w:t>Olympic trials has</w:t>
      </w:r>
      <w:proofErr w:type="gramEnd"/>
      <w:r w:rsidR="00AD3E24">
        <w:t xml:space="preserve"> been excluded as that is not a meet that officials can apply to attend.</w:t>
      </w:r>
    </w:p>
    <w:p w:rsidR="00E8531E" w:rsidRDefault="00E8531E" w:rsidP="00E8531E">
      <w:pPr>
        <w:spacing w:after="480" w:line="240" w:lineRule="auto"/>
        <w:jc w:val="both"/>
      </w:pPr>
      <w:r w:rsidRPr="00D90A77">
        <w:rPr>
          <w:b/>
        </w:rPr>
        <w:t>Recommendation:</w:t>
      </w:r>
      <w:r>
        <w:rPr>
          <w:b/>
        </w:rPr>
        <w:t xml:space="preserve"> </w:t>
      </w:r>
      <w:r>
        <w:rPr>
          <w:i/>
        </w:rPr>
        <w:t>The MS Board of Directors recommends ______________________</w:t>
      </w:r>
    </w:p>
    <w:p w:rsidR="00E8531E" w:rsidRPr="00205D17" w:rsidRDefault="00E8531E" w:rsidP="00E8531E">
      <w:pPr>
        <w:numPr>
          <w:ilvl w:val="0"/>
          <w:numId w:val="33"/>
        </w:numPr>
        <w:overflowPunct w:val="0"/>
        <w:autoSpaceDE w:val="0"/>
        <w:autoSpaceDN w:val="0"/>
        <w:adjustRightInd w:val="0"/>
        <w:spacing w:after="0" w:line="240" w:lineRule="auto"/>
        <w:ind w:left="360"/>
        <w:jc w:val="center"/>
        <w:textAlignment w:val="baseline"/>
        <w:rPr>
          <w:rFonts w:asciiTheme="minorHAnsi" w:hAnsiTheme="minorHAnsi" w:cstheme="minorHAnsi"/>
          <w:b/>
        </w:rPr>
      </w:pPr>
      <w:bookmarkStart w:id="897" w:name="_Toc298441397"/>
      <w:r w:rsidRPr="00205D17">
        <w:rPr>
          <w:rFonts w:asciiTheme="minorHAnsi" w:hAnsiTheme="minorHAnsi" w:cstheme="minorHAnsi"/>
          <w:b/>
        </w:rPr>
        <w:t>Officials</w:t>
      </w:r>
      <w:bookmarkEnd w:id="897"/>
    </w:p>
    <w:p w:rsidR="00E8531E" w:rsidRPr="00BA7942" w:rsidRDefault="00E8531E" w:rsidP="00E8531E">
      <w:pPr>
        <w:spacing w:before="240"/>
        <w:rPr>
          <w:rFonts w:ascii="Arial" w:hAnsi="Arial" w:cs="Arial"/>
          <w:spacing w:val="3"/>
          <w:szCs w:val="22"/>
        </w:rPr>
      </w:pPr>
      <w:r w:rsidRPr="00BA7942">
        <w:rPr>
          <w:rFonts w:ascii="Arial" w:hAnsi="Arial" w:cs="Arial"/>
          <w:spacing w:val="3"/>
          <w:szCs w:val="22"/>
        </w:rPr>
        <w:t>To qualify for travel expense reimbursement a</w:t>
      </w:r>
      <w:r>
        <w:rPr>
          <w:rFonts w:ascii="Arial" w:hAnsi="Arial" w:cs="Arial"/>
          <w:spacing w:val="3"/>
          <w:szCs w:val="22"/>
        </w:rPr>
        <w:t>n official</w:t>
      </w:r>
      <w:r w:rsidRPr="00BA7942">
        <w:rPr>
          <w:rFonts w:ascii="Arial" w:hAnsi="Arial" w:cs="Arial"/>
          <w:spacing w:val="3"/>
          <w:szCs w:val="22"/>
        </w:rPr>
        <w:t xml:space="preserve"> must: </w:t>
      </w:r>
    </w:p>
    <w:p w:rsidR="00E8531E" w:rsidRPr="001D542E" w:rsidRDefault="00E8531E" w:rsidP="00E8531E">
      <w:pPr>
        <w:numPr>
          <w:ilvl w:val="0"/>
          <w:numId w:val="34"/>
        </w:numPr>
        <w:overflowPunct w:val="0"/>
        <w:autoSpaceDE w:val="0"/>
        <w:autoSpaceDN w:val="0"/>
        <w:adjustRightInd w:val="0"/>
        <w:spacing w:before="240" w:after="0" w:line="240" w:lineRule="auto"/>
        <w:jc w:val="both"/>
        <w:textAlignment w:val="baseline"/>
        <w:rPr>
          <w:rFonts w:ascii="Arial" w:hAnsi="Arial" w:cs="Arial"/>
          <w:spacing w:val="4"/>
          <w:szCs w:val="22"/>
        </w:rPr>
      </w:pPr>
      <w:r>
        <w:rPr>
          <w:rFonts w:ascii="Arial" w:hAnsi="Arial" w:cs="Arial"/>
          <w:spacing w:val="3"/>
          <w:szCs w:val="22"/>
        </w:rPr>
        <w:t>Have been a</w:t>
      </w:r>
      <w:r w:rsidRPr="001D542E">
        <w:rPr>
          <w:rFonts w:ascii="Arial" w:hAnsi="Arial" w:cs="Arial"/>
          <w:spacing w:val="3"/>
          <w:szCs w:val="22"/>
        </w:rPr>
        <w:t xml:space="preserve"> Michigan </w:t>
      </w:r>
      <w:r w:rsidRPr="001D542E">
        <w:rPr>
          <w:rFonts w:ascii="Arial" w:hAnsi="Arial" w:cs="Arial"/>
          <w:spacing w:val="4"/>
          <w:szCs w:val="22"/>
        </w:rPr>
        <w:t xml:space="preserve">registered </w:t>
      </w:r>
      <w:r>
        <w:rPr>
          <w:rFonts w:ascii="Arial" w:hAnsi="Arial" w:cs="Arial"/>
          <w:spacing w:val="4"/>
          <w:szCs w:val="22"/>
        </w:rPr>
        <w:t>official</w:t>
      </w:r>
      <w:r w:rsidRPr="001D542E">
        <w:rPr>
          <w:rFonts w:ascii="Arial" w:hAnsi="Arial" w:cs="Arial"/>
          <w:spacing w:val="4"/>
          <w:szCs w:val="22"/>
        </w:rPr>
        <w:t xml:space="preserve"> at the time of </w:t>
      </w:r>
      <w:r>
        <w:rPr>
          <w:rFonts w:ascii="Arial" w:hAnsi="Arial" w:cs="Arial"/>
          <w:spacing w:val="4"/>
          <w:szCs w:val="22"/>
        </w:rPr>
        <w:t xml:space="preserve">the </w:t>
      </w:r>
      <w:r w:rsidRPr="001D542E">
        <w:rPr>
          <w:rFonts w:ascii="Arial" w:hAnsi="Arial" w:cs="Arial"/>
          <w:spacing w:val="4"/>
          <w:szCs w:val="22"/>
        </w:rPr>
        <w:t xml:space="preserve">qualifying meet; </w:t>
      </w:r>
    </w:p>
    <w:p w:rsidR="00E8531E" w:rsidRPr="001D542E" w:rsidRDefault="00E8531E" w:rsidP="00E8531E">
      <w:pPr>
        <w:numPr>
          <w:ilvl w:val="0"/>
          <w:numId w:val="34"/>
        </w:numPr>
        <w:overflowPunct w:val="0"/>
        <w:autoSpaceDE w:val="0"/>
        <w:autoSpaceDN w:val="0"/>
        <w:adjustRightInd w:val="0"/>
        <w:spacing w:before="240" w:after="0" w:line="240" w:lineRule="auto"/>
        <w:jc w:val="both"/>
        <w:textAlignment w:val="baseline"/>
        <w:rPr>
          <w:rFonts w:ascii="Arial" w:hAnsi="Arial" w:cs="Arial"/>
          <w:szCs w:val="22"/>
        </w:rPr>
      </w:pPr>
      <w:r w:rsidRPr="001D542E">
        <w:rPr>
          <w:rFonts w:ascii="Arial" w:hAnsi="Arial" w:cs="Arial"/>
          <w:spacing w:val="4"/>
          <w:szCs w:val="22"/>
        </w:rPr>
        <w:t xml:space="preserve">Have </w:t>
      </w:r>
      <w:r>
        <w:rPr>
          <w:rFonts w:ascii="Arial" w:hAnsi="Arial" w:cs="Arial"/>
          <w:szCs w:val="22"/>
        </w:rPr>
        <w:t>officiated</w:t>
      </w:r>
      <w:r w:rsidRPr="001D542E">
        <w:rPr>
          <w:rFonts w:ascii="Arial" w:hAnsi="Arial" w:cs="Arial"/>
          <w:szCs w:val="22"/>
        </w:rPr>
        <w:t xml:space="preserve"> in at least three (3) Michigan Swimming sanctioned meets</w:t>
      </w:r>
      <w:r>
        <w:rPr>
          <w:rFonts w:ascii="Arial" w:hAnsi="Arial" w:cs="Arial"/>
          <w:szCs w:val="22"/>
        </w:rPr>
        <w:t xml:space="preserve"> within the last six months and have an average rating of three (3) or higher.</w:t>
      </w:r>
    </w:p>
    <w:p w:rsidR="00E8531E" w:rsidRPr="001D542E" w:rsidRDefault="00E8531E" w:rsidP="00E8531E">
      <w:pPr>
        <w:widowControl w:val="0"/>
        <w:kinsoku w:val="0"/>
        <w:spacing w:before="240"/>
        <w:rPr>
          <w:rFonts w:ascii="Arial" w:hAnsi="Arial" w:cs="Arial"/>
          <w:spacing w:val="4"/>
          <w:szCs w:val="22"/>
        </w:rPr>
      </w:pPr>
      <w:r w:rsidRPr="001D542E">
        <w:rPr>
          <w:rFonts w:ascii="Arial" w:hAnsi="Arial" w:cs="Arial"/>
          <w:spacing w:val="4"/>
          <w:szCs w:val="22"/>
        </w:rPr>
        <w:t>Qualifying Meets and their reimbursements are as follows:</w:t>
      </w:r>
    </w:p>
    <w:p w:rsidR="00E8531E" w:rsidRPr="001D542E" w:rsidDel="00EB1C95" w:rsidRDefault="00E8531E" w:rsidP="00E8531E">
      <w:pPr>
        <w:tabs>
          <w:tab w:val="right" w:pos="6307"/>
        </w:tabs>
        <w:spacing w:before="252"/>
        <w:ind w:left="720"/>
        <w:rPr>
          <w:del w:id="898" w:author="Jan" w:date="2014-07-15T16:48:00Z"/>
          <w:rFonts w:ascii="Arial" w:hAnsi="Arial" w:cs="Arial"/>
          <w:szCs w:val="22"/>
        </w:rPr>
      </w:pPr>
      <w:del w:id="899" w:author="Jan" w:date="2014-07-15T16:48:00Z">
        <w:r w:rsidRPr="001D542E" w:rsidDel="00EB1C95">
          <w:rPr>
            <w:rFonts w:ascii="Arial" w:hAnsi="Arial" w:cs="Arial"/>
            <w:spacing w:val="-2"/>
            <w:szCs w:val="22"/>
          </w:rPr>
          <w:delText>Tr</w:delText>
        </w:r>
        <w:r w:rsidDel="00EB1C95">
          <w:rPr>
            <w:rFonts w:ascii="Arial" w:hAnsi="Arial" w:cs="Arial"/>
            <w:spacing w:val="-2"/>
            <w:szCs w:val="22"/>
          </w:rPr>
          <w:delText>ials</w:delText>
        </w:r>
        <w:r w:rsidRPr="001D542E" w:rsidDel="00EB1C95">
          <w:rPr>
            <w:rFonts w:ascii="Arial" w:hAnsi="Arial" w:cs="Arial"/>
            <w:spacing w:val="-2"/>
            <w:szCs w:val="22"/>
          </w:rPr>
          <w:delText xml:space="preserve"> for USA Swimming National Teams</w:delText>
        </w:r>
        <w:r w:rsidRPr="001D542E" w:rsidDel="00EB1C95">
          <w:rPr>
            <w:rFonts w:ascii="Arial" w:hAnsi="Arial" w:cs="Arial"/>
            <w:spacing w:val="-2"/>
            <w:szCs w:val="22"/>
          </w:rPr>
          <w:tab/>
        </w:r>
        <w:r w:rsidRPr="001D542E" w:rsidDel="00EB1C95">
          <w:rPr>
            <w:rFonts w:ascii="Arial" w:hAnsi="Arial" w:cs="Arial"/>
            <w:szCs w:val="22"/>
          </w:rPr>
          <w:delText>$500</w:delText>
        </w:r>
      </w:del>
    </w:p>
    <w:p w:rsidR="00E8531E" w:rsidRPr="001D542E" w:rsidRDefault="00E8531E" w:rsidP="00E8531E">
      <w:pPr>
        <w:tabs>
          <w:tab w:val="right" w:pos="6307"/>
        </w:tabs>
        <w:spacing w:before="36"/>
        <w:ind w:left="720"/>
        <w:rPr>
          <w:rFonts w:ascii="Arial" w:hAnsi="Arial" w:cs="Arial"/>
          <w:szCs w:val="22"/>
        </w:rPr>
      </w:pPr>
      <w:r w:rsidRPr="001D542E">
        <w:rPr>
          <w:rFonts w:ascii="Arial" w:hAnsi="Arial" w:cs="Arial"/>
          <w:spacing w:val="-3"/>
          <w:szCs w:val="22"/>
        </w:rPr>
        <w:t>Major National and International swimming</w:t>
      </w:r>
    </w:p>
    <w:p w:rsidR="00E8531E" w:rsidRPr="001D542E" w:rsidRDefault="00E8531E" w:rsidP="00E8531E">
      <w:pPr>
        <w:tabs>
          <w:tab w:val="right" w:pos="6300"/>
        </w:tabs>
        <w:spacing w:before="36"/>
        <w:ind w:left="720" w:firstLine="720"/>
        <w:rPr>
          <w:rFonts w:ascii="Arial" w:hAnsi="Arial" w:cs="Arial"/>
          <w:szCs w:val="22"/>
        </w:rPr>
      </w:pPr>
      <w:proofErr w:type="gramStart"/>
      <w:r w:rsidRPr="001D542E">
        <w:rPr>
          <w:rFonts w:ascii="Arial" w:hAnsi="Arial" w:cs="Arial"/>
          <w:szCs w:val="22"/>
        </w:rPr>
        <w:t>competitions</w:t>
      </w:r>
      <w:proofErr w:type="gramEnd"/>
      <w:r w:rsidRPr="001D542E">
        <w:rPr>
          <w:rFonts w:ascii="Arial" w:hAnsi="Arial" w:cs="Arial"/>
          <w:szCs w:val="22"/>
        </w:rPr>
        <w:t xml:space="preserve"> for disability swimming</w:t>
      </w:r>
      <w:r>
        <w:rPr>
          <w:rFonts w:ascii="Arial" w:hAnsi="Arial" w:cs="Arial"/>
          <w:szCs w:val="22"/>
        </w:rPr>
        <w:tab/>
      </w:r>
      <w:del w:id="900" w:author="Jan" w:date="2014-07-15T16:48:00Z">
        <w:r w:rsidDel="00EB1C95">
          <w:rPr>
            <w:rFonts w:ascii="Arial" w:hAnsi="Arial" w:cs="Arial"/>
            <w:szCs w:val="22"/>
          </w:rPr>
          <w:delText>$500</w:delText>
        </w:r>
      </w:del>
      <w:ins w:id="901" w:author="Jan" w:date="2014-07-15T16:48:00Z">
        <w:r w:rsidR="00EB1C95">
          <w:rPr>
            <w:rFonts w:ascii="Arial" w:hAnsi="Arial" w:cs="Arial"/>
            <w:szCs w:val="22"/>
          </w:rPr>
          <w:t xml:space="preserve"> $450</w:t>
        </w:r>
      </w:ins>
    </w:p>
    <w:p w:rsidR="00E8531E" w:rsidRPr="001D542E" w:rsidRDefault="00E8531E" w:rsidP="00E8531E">
      <w:pPr>
        <w:tabs>
          <w:tab w:val="right" w:pos="6307"/>
        </w:tabs>
        <w:spacing w:before="36"/>
        <w:ind w:left="720"/>
        <w:rPr>
          <w:rFonts w:ascii="Arial" w:hAnsi="Arial" w:cs="Arial"/>
          <w:szCs w:val="22"/>
        </w:rPr>
      </w:pPr>
      <w:r w:rsidRPr="001D542E">
        <w:rPr>
          <w:rFonts w:ascii="Arial" w:hAnsi="Arial" w:cs="Arial"/>
          <w:spacing w:val="-6"/>
          <w:szCs w:val="22"/>
        </w:rPr>
        <w:t>US Open Championship</w:t>
      </w:r>
      <w:ins w:id="902" w:author="Jan" w:date="2014-07-15T16:48:00Z">
        <w:r w:rsidR="00EB1C95">
          <w:rPr>
            <w:rFonts w:ascii="Arial" w:hAnsi="Arial" w:cs="Arial"/>
            <w:spacing w:val="-6"/>
            <w:szCs w:val="22"/>
          </w:rPr>
          <w:t xml:space="preserve"> (6 day / 3 day)</w:t>
        </w:r>
      </w:ins>
      <w:r w:rsidRPr="001D542E">
        <w:rPr>
          <w:rFonts w:ascii="Arial" w:hAnsi="Arial" w:cs="Arial"/>
          <w:spacing w:val="-6"/>
          <w:szCs w:val="22"/>
        </w:rPr>
        <w:tab/>
      </w:r>
      <w:del w:id="903" w:author="Jan" w:date="2014-07-15T16:48:00Z">
        <w:r w:rsidRPr="001D542E" w:rsidDel="00EB1C95">
          <w:rPr>
            <w:rFonts w:ascii="Arial" w:hAnsi="Arial" w:cs="Arial"/>
            <w:szCs w:val="22"/>
          </w:rPr>
          <w:delText>$350</w:delText>
        </w:r>
      </w:del>
      <w:ins w:id="904" w:author="Jan" w:date="2014-07-15T16:48:00Z">
        <w:r w:rsidR="00EB1C95">
          <w:rPr>
            <w:rFonts w:ascii="Arial" w:hAnsi="Arial" w:cs="Arial"/>
            <w:szCs w:val="22"/>
          </w:rPr>
          <w:t xml:space="preserve"> $450 / $300</w:t>
        </w:r>
      </w:ins>
    </w:p>
    <w:p w:rsidR="00E8531E" w:rsidRPr="001D542E" w:rsidRDefault="00E8531E" w:rsidP="00E8531E">
      <w:pPr>
        <w:tabs>
          <w:tab w:val="right" w:pos="6307"/>
        </w:tabs>
        <w:spacing w:before="36" w:line="264" w:lineRule="auto"/>
        <w:ind w:left="720"/>
        <w:rPr>
          <w:rFonts w:ascii="Arial" w:hAnsi="Arial" w:cs="Arial"/>
          <w:szCs w:val="22"/>
        </w:rPr>
      </w:pPr>
      <w:r w:rsidRPr="001D542E">
        <w:rPr>
          <w:rFonts w:ascii="Arial" w:hAnsi="Arial" w:cs="Arial"/>
          <w:spacing w:val="-3"/>
          <w:szCs w:val="22"/>
        </w:rPr>
        <w:t>Senior Nationals (</w:t>
      </w:r>
      <w:del w:id="905" w:author="Jan" w:date="2014-07-15T16:49:00Z">
        <w:r w:rsidRPr="001D542E" w:rsidDel="00EB1C95">
          <w:rPr>
            <w:rFonts w:ascii="Arial" w:hAnsi="Arial" w:cs="Arial"/>
            <w:spacing w:val="-3"/>
            <w:szCs w:val="22"/>
          </w:rPr>
          <w:delText xml:space="preserve">short and </w:delText>
        </w:r>
      </w:del>
      <w:r w:rsidRPr="001D542E">
        <w:rPr>
          <w:rFonts w:ascii="Arial" w:hAnsi="Arial" w:cs="Arial"/>
          <w:spacing w:val="-3"/>
          <w:szCs w:val="22"/>
        </w:rPr>
        <w:t>long course</w:t>
      </w:r>
      <w:ins w:id="906" w:author="Jan" w:date="2014-07-15T16:49:00Z">
        <w:r w:rsidR="00EB1C95">
          <w:rPr>
            <w:rFonts w:ascii="Arial" w:hAnsi="Arial" w:cs="Arial"/>
            <w:spacing w:val="-3"/>
            <w:szCs w:val="22"/>
          </w:rPr>
          <w:t xml:space="preserve"> / short course</w:t>
        </w:r>
      </w:ins>
      <w:r w:rsidRPr="001D542E">
        <w:rPr>
          <w:rFonts w:ascii="Arial" w:hAnsi="Arial" w:cs="Arial"/>
          <w:spacing w:val="-3"/>
          <w:szCs w:val="22"/>
        </w:rPr>
        <w:t>)</w:t>
      </w:r>
      <w:r w:rsidRPr="001D542E">
        <w:rPr>
          <w:rFonts w:ascii="Arial" w:hAnsi="Arial" w:cs="Arial"/>
          <w:spacing w:val="-3"/>
          <w:szCs w:val="22"/>
        </w:rPr>
        <w:tab/>
      </w:r>
      <w:del w:id="907" w:author="Jan" w:date="2014-07-15T16:49:00Z">
        <w:r w:rsidRPr="001D542E" w:rsidDel="00EB1C95">
          <w:rPr>
            <w:rFonts w:ascii="Arial" w:hAnsi="Arial" w:cs="Arial"/>
            <w:szCs w:val="22"/>
          </w:rPr>
          <w:delText>$350</w:delText>
        </w:r>
      </w:del>
      <w:ins w:id="908" w:author="Jan" w:date="2014-07-15T16:49:00Z">
        <w:r w:rsidR="00EB1C95">
          <w:rPr>
            <w:rFonts w:ascii="Arial" w:hAnsi="Arial" w:cs="Arial"/>
            <w:szCs w:val="22"/>
          </w:rPr>
          <w:t xml:space="preserve"> $450 / $300</w:t>
        </w:r>
      </w:ins>
    </w:p>
    <w:p w:rsidR="00E8531E" w:rsidRPr="001D542E" w:rsidRDefault="00E8531E" w:rsidP="00E8531E">
      <w:pPr>
        <w:tabs>
          <w:tab w:val="right" w:pos="6307"/>
        </w:tabs>
        <w:spacing w:before="36" w:line="264" w:lineRule="auto"/>
        <w:ind w:left="720"/>
        <w:rPr>
          <w:rFonts w:ascii="Arial" w:hAnsi="Arial" w:cs="Arial"/>
          <w:szCs w:val="22"/>
        </w:rPr>
      </w:pPr>
      <w:r w:rsidRPr="001D542E">
        <w:rPr>
          <w:rFonts w:ascii="Arial" w:hAnsi="Arial" w:cs="Arial"/>
          <w:spacing w:val="-3"/>
          <w:szCs w:val="22"/>
        </w:rPr>
        <w:t>Junior Nationals (</w:t>
      </w:r>
      <w:del w:id="909" w:author="Jan" w:date="2014-07-15T16:50:00Z">
        <w:r w:rsidRPr="001D542E" w:rsidDel="00EB1C95">
          <w:rPr>
            <w:rFonts w:ascii="Arial" w:hAnsi="Arial" w:cs="Arial"/>
            <w:spacing w:val="-3"/>
            <w:szCs w:val="22"/>
          </w:rPr>
          <w:delText xml:space="preserve">short and </w:delText>
        </w:r>
      </w:del>
      <w:r w:rsidRPr="001D542E">
        <w:rPr>
          <w:rFonts w:ascii="Arial" w:hAnsi="Arial" w:cs="Arial"/>
          <w:spacing w:val="-3"/>
          <w:szCs w:val="22"/>
        </w:rPr>
        <w:t>long course</w:t>
      </w:r>
      <w:ins w:id="910" w:author="Jan" w:date="2014-07-15T16:50:00Z">
        <w:r w:rsidR="00EB1C95">
          <w:rPr>
            <w:rFonts w:ascii="Arial" w:hAnsi="Arial" w:cs="Arial"/>
            <w:spacing w:val="-3"/>
            <w:szCs w:val="22"/>
          </w:rPr>
          <w:t xml:space="preserve"> / short course</w:t>
        </w:r>
      </w:ins>
      <w:r w:rsidRPr="001D542E">
        <w:rPr>
          <w:rFonts w:ascii="Arial" w:hAnsi="Arial" w:cs="Arial"/>
          <w:spacing w:val="-3"/>
          <w:szCs w:val="22"/>
        </w:rPr>
        <w:t>)</w:t>
      </w:r>
      <w:r w:rsidRPr="001D542E">
        <w:rPr>
          <w:rFonts w:ascii="Arial" w:hAnsi="Arial" w:cs="Arial"/>
          <w:spacing w:val="-3"/>
          <w:szCs w:val="22"/>
        </w:rPr>
        <w:tab/>
      </w:r>
      <w:ins w:id="911" w:author="Jan" w:date="2014-07-15T16:50:00Z">
        <w:r w:rsidR="00EB1C95">
          <w:rPr>
            <w:rFonts w:ascii="Arial" w:hAnsi="Arial" w:cs="Arial"/>
            <w:spacing w:val="-3"/>
            <w:szCs w:val="22"/>
          </w:rPr>
          <w:t xml:space="preserve">$450 / </w:t>
        </w:r>
      </w:ins>
      <w:r w:rsidRPr="001D542E">
        <w:rPr>
          <w:rFonts w:ascii="Arial" w:hAnsi="Arial" w:cs="Arial"/>
          <w:szCs w:val="22"/>
        </w:rPr>
        <w:t>$300</w:t>
      </w:r>
    </w:p>
    <w:p w:rsidR="00E8531E" w:rsidRPr="001D542E" w:rsidRDefault="00E8531E" w:rsidP="00E8531E">
      <w:pPr>
        <w:tabs>
          <w:tab w:val="right" w:pos="6307"/>
        </w:tabs>
        <w:ind w:left="720"/>
        <w:rPr>
          <w:rFonts w:ascii="Arial" w:hAnsi="Arial" w:cs="Arial"/>
          <w:szCs w:val="22"/>
        </w:rPr>
      </w:pPr>
      <w:r w:rsidRPr="001D542E">
        <w:rPr>
          <w:rFonts w:ascii="Arial" w:hAnsi="Arial" w:cs="Arial"/>
          <w:spacing w:val="-2"/>
          <w:szCs w:val="22"/>
        </w:rPr>
        <w:t>Open Water National Championships</w:t>
      </w:r>
      <w:r w:rsidRPr="001D542E">
        <w:rPr>
          <w:rFonts w:ascii="Arial" w:hAnsi="Arial" w:cs="Arial"/>
          <w:spacing w:val="-2"/>
          <w:szCs w:val="22"/>
        </w:rPr>
        <w:tab/>
      </w:r>
      <w:r w:rsidRPr="001D542E">
        <w:rPr>
          <w:rFonts w:ascii="Arial" w:hAnsi="Arial" w:cs="Arial"/>
          <w:szCs w:val="22"/>
        </w:rPr>
        <w:t>$300</w:t>
      </w:r>
    </w:p>
    <w:p w:rsidR="00E8531E" w:rsidDel="00EB1C95" w:rsidRDefault="00E8531E" w:rsidP="00E8531E">
      <w:pPr>
        <w:spacing w:before="240"/>
        <w:ind w:left="720"/>
        <w:jc w:val="both"/>
        <w:rPr>
          <w:del w:id="912" w:author="Jan" w:date="2014-07-15T16:51:00Z"/>
          <w:rFonts w:ascii="Arial" w:hAnsi="Arial" w:cs="Arial"/>
          <w:szCs w:val="22"/>
        </w:rPr>
      </w:pPr>
      <w:del w:id="913" w:author="Jan" w:date="2014-07-15T16:51:00Z">
        <w:r w:rsidRPr="001D542E" w:rsidDel="00EB1C95">
          <w:rPr>
            <w:rFonts w:ascii="Arial" w:hAnsi="Arial" w:cs="Arial"/>
            <w:spacing w:val="-4"/>
            <w:szCs w:val="22"/>
          </w:rPr>
          <w:lastRenderedPageBreak/>
          <w:delText xml:space="preserve"> (If the overall requests exceed the budgeted amount, </w:delText>
        </w:r>
        <w:r w:rsidRPr="001D542E" w:rsidDel="00EB1C95">
          <w:rPr>
            <w:rFonts w:ascii="Arial" w:hAnsi="Arial" w:cs="Arial"/>
            <w:szCs w:val="22"/>
          </w:rPr>
          <w:delText>reimbursements will be prorated.)</w:delText>
        </w:r>
      </w:del>
    </w:p>
    <w:p w:rsidR="00E8531E" w:rsidRDefault="00E8531E" w:rsidP="00E8531E">
      <w:pPr>
        <w:widowControl w:val="0"/>
        <w:kinsoku w:val="0"/>
        <w:spacing w:before="240"/>
        <w:jc w:val="both"/>
        <w:rPr>
          <w:rFonts w:ascii="Arial" w:hAnsi="Arial" w:cs="Arial"/>
          <w:spacing w:val="-5"/>
          <w:szCs w:val="22"/>
        </w:rPr>
      </w:pPr>
      <w:r>
        <w:rPr>
          <w:rFonts w:ascii="Arial" w:hAnsi="Arial" w:cs="Arial"/>
          <w:spacing w:val="-5"/>
          <w:szCs w:val="22"/>
        </w:rPr>
        <w:t xml:space="preserve">An official may request only one (1) reimbursement per </w:t>
      </w:r>
      <w:del w:id="914" w:author="Jan" w:date="2014-07-15T16:51:00Z">
        <w:r w:rsidDel="00EB1C95">
          <w:rPr>
            <w:rFonts w:ascii="Arial" w:hAnsi="Arial" w:cs="Arial"/>
            <w:spacing w:val="-5"/>
            <w:szCs w:val="22"/>
          </w:rPr>
          <w:delText>season, long course and short course</w:delText>
        </w:r>
      </w:del>
      <w:ins w:id="915" w:author="Jan" w:date="2014-07-15T16:51:00Z">
        <w:r w:rsidR="00EB1C95">
          <w:rPr>
            <w:rFonts w:ascii="Arial" w:hAnsi="Arial" w:cs="Arial"/>
            <w:spacing w:val="-5"/>
            <w:szCs w:val="22"/>
          </w:rPr>
          <w:t xml:space="preserve"> fiscal year</w:t>
        </w:r>
      </w:ins>
      <w:r>
        <w:rPr>
          <w:rFonts w:ascii="Arial" w:hAnsi="Arial" w:cs="Arial"/>
          <w:spacing w:val="-5"/>
          <w:szCs w:val="22"/>
        </w:rPr>
        <w:t>.  Reimbursement will be made after the completion of the meet where the official has worked.  Officials will need to complete the Official’s Travel Stipend Form and provide copies of receipts.</w:t>
      </w:r>
    </w:p>
    <w:p w:rsidR="00E8531E" w:rsidRDefault="00E8531E" w:rsidP="00E8531E">
      <w:pPr>
        <w:widowControl w:val="0"/>
        <w:kinsoku w:val="0"/>
        <w:spacing w:before="240"/>
        <w:jc w:val="both"/>
        <w:rPr>
          <w:rFonts w:ascii="Arial" w:hAnsi="Arial" w:cs="Arial"/>
          <w:spacing w:val="-5"/>
          <w:szCs w:val="22"/>
        </w:rPr>
      </w:pPr>
      <w:r>
        <w:rPr>
          <w:rFonts w:ascii="Arial" w:hAnsi="Arial" w:cs="Arial"/>
          <w:spacing w:val="-5"/>
          <w:szCs w:val="22"/>
        </w:rPr>
        <w:t>Reimbursements will be made for actual expenses or the amount listed above, whichever is less.</w:t>
      </w:r>
    </w:p>
    <w:p w:rsidR="00E8531E" w:rsidRDefault="00E8531E" w:rsidP="00E8531E">
      <w:pPr>
        <w:widowControl w:val="0"/>
        <w:kinsoku w:val="0"/>
        <w:spacing w:before="240"/>
        <w:jc w:val="both"/>
        <w:rPr>
          <w:rFonts w:ascii="Arial" w:hAnsi="Arial" w:cs="Arial"/>
          <w:spacing w:val="-5"/>
          <w:szCs w:val="22"/>
        </w:rPr>
      </w:pPr>
      <w:r>
        <w:rPr>
          <w:rFonts w:ascii="Arial" w:hAnsi="Arial" w:cs="Arial"/>
          <w:spacing w:val="-5"/>
          <w:szCs w:val="22"/>
        </w:rPr>
        <w:t>The completed form and all accompanying documentation should be mailed or e-mailed to the following:</w:t>
      </w:r>
    </w:p>
    <w:p w:rsidR="00E8531E" w:rsidRDefault="00E8531E" w:rsidP="00E8531E">
      <w:pPr>
        <w:widowControl w:val="0"/>
        <w:kinsoku w:val="0"/>
        <w:jc w:val="center"/>
        <w:rPr>
          <w:rFonts w:ascii="Arial" w:hAnsi="Arial" w:cs="Arial"/>
          <w:spacing w:val="-5"/>
          <w:szCs w:val="22"/>
        </w:rPr>
      </w:pPr>
      <w:r>
        <w:rPr>
          <w:rFonts w:ascii="Arial" w:hAnsi="Arial" w:cs="Arial"/>
          <w:spacing w:val="-5"/>
          <w:szCs w:val="22"/>
        </w:rPr>
        <w:t>Michigan Swimming Office</w:t>
      </w:r>
    </w:p>
    <w:p w:rsidR="00E8531E" w:rsidRDefault="00E8531E" w:rsidP="00E8531E">
      <w:pPr>
        <w:widowControl w:val="0"/>
        <w:kinsoku w:val="0"/>
        <w:jc w:val="center"/>
        <w:rPr>
          <w:rFonts w:ascii="Arial" w:hAnsi="Arial" w:cs="Arial"/>
          <w:spacing w:val="-5"/>
          <w:szCs w:val="22"/>
        </w:rPr>
      </w:pPr>
      <w:r>
        <w:rPr>
          <w:rFonts w:ascii="Arial" w:hAnsi="Arial" w:cs="Arial"/>
          <w:spacing w:val="-5"/>
          <w:szCs w:val="22"/>
        </w:rPr>
        <w:t>Attn:  Finance Vice-Chair</w:t>
      </w:r>
    </w:p>
    <w:p w:rsidR="00E8531E" w:rsidRDefault="00E8531E" w:rsidP="00E8531E">
      <w:pPr>
        <w:widowControl w:val="0"/>
        <w:kinsoku w:val="0"/>
        <w:jc w:val="center"/>
        <w:rPr>
          <w:rFonts w:ascii="Arial" w:hAnsi="Arial" w:cs="Arial"/>
          <w:spacing w:val="-5"/>
          <w:szCs w:val="22"/>
        </w:rPr>
      </w:pPr>
      <w:r>
        <w:rPr>
          <w:rFonts w:ascii="Arial" w:hAnsi="Arial" w:cs="Arial"/>
          <w:spacing w:val="-5"/>
          <w:szCs w:val="22"/>
        </w:rPr>
        <w:t>Official’s Travel</w:t>
      </w:r>
    </w:p>
    <w:p w:rsidR="00E8531E" w:rsidRDefault="00E8531E" w:rsidP="00E8531E">
      <w:pPr>
        <w:widowControl w:val="0"/>
        <w:kinsoku w:val="0"/>
        <w:jc w:val="center"/>
        <w:rPr>
          <w:rFonts w:ascii="Arial" w:hAnsi="Arial" w:cs="Arial"/>
          <w:spacing w:val="-5"/>
          <w:szCs w:val="22"/>
        </w:rPr>
      </w:pPr>
      <w:r>
        <w:rPr>
          <w:rFonts w:ascii="Arial" w:hAnsi="Arial" w:cs="Arial"/>
          <w:spacing w:val="-5"/>
          <w:szCs w:val="22"/>
        </w:rPr>
        <w:t>2900 Rodd St #1784</w:t>
      </w:r>
    </w:p>
    <w:p w:rsidR="00E8531E" w:rsidRDefault="00E8531E" w:rsidP="00E8531E">
      <w:pPr>
        <w:widowControl w:val="0"/>
        <w:kinsoku w:val="0"/>
        <w:jc w:val="center"/>
        <w:rPr>
          <w:rFonts w:ascii="Arial" w:hAnsi="Arial" w:cs="Arial"/>
          <w:spacing w:val="-5"/>
          <w:szCs w:val="22"/>
        </w:rPr>
      </w:pPr>
      <w:r>
        <w:rPr>
          <w:rFonts w:ascii="Arial" w:hAnsi="Arial" w:cs="Arial"/>
          <w:spacing w:val="-5"/>
          <w:szCs w:val="22"/>
        </w:rPr>
        <w:t>Midland, MI  48641-1784</w:t>
      </w:r>
    </w:p>
    <w:p w:rsidR="00E8531E" w:rsidRDefault="00B451F8" w:rsidP="00E8531E">
      <w:pPr>
        <w:widowControl w:val="0"/>
        <w:kinsoku w:val="0"/>
        <w:spacing w:before="240"/>
        <w:jc w:val="center"/>
        <w:rPr>
          <w:rFonts w:ascii="Arial" w:hAnsi="Arial" w:cs="Arial"/>
          <w:spacing w:val="-5"/>
          <w:szCs w:val="22"/>
        </w:rPr>
      </w:pPr>
      <w:hyperlink r:id="rId12" w:history="1">
        <w:r w:rsidR="00E8531E" w:rsidRPr="0014469D">
          <w:rPr>
            <w:rStyle w:val="Hyperlink"/>
            <w:rFonts w:ascii="Arial" w:hAnsi="Arial" w:cs="Arial"/>
            <w:spacing w:val="-5"/>
            <w:szCs w:val="22"/>
          </w:rPr>
          <w:t>MISwimFinance@yahoo.com</w:t>
        </w:r>
      </w:hyperlink>
    </w:p>
    <w:p w:rsidR="00E8531E" w:rsidRPr="00F42489" w:rsidRDefault="00E8531E" w:rsidP="00EB1C95">
      <w:pPr>
        <w:widowControl w:val="0"/>
        <w:kinsoku w:val="0"/>
        <w:spacing w:before="240"/>
        <w:jc w:val="both"/>
        <w:rPr>
          <w:rFonts w:ascii="Arial" w:hAnsi="Arial" w:cs="Arial"/>
          <w:szCs w:val="22"/>
        </w:rPr>
      </w:pPr>
      <w:r>
        <w:rPr>
          <w:rFonts w:ascii="Arial" w:hAnsi="Arial" w:cs="Arial"/>
          <w:szCs w:val="22"/>
        </w:rPr>
        <w:t>The Finance Vice-Chair along with the Officials’ Chair will determine the amount to be reimbursed and will notify the Treasurer of the dollar amounts to be paid by a date set by the Finance Vice-Chair.  The Treasurer will ensure reimbursement checks are processed within 30 days of the deadline set by the Finance Vice-Chair.</w:t>
      </w:r>
    </w:p>
    <w:bookmarkEnd w:id="793"/>
    <w:p w:rsidR="00154A53" w:rsidRDefault="00154A53" w:rsidP="00154A53">
      <w:pPr>
        <w:suppressLineNumbers/>
        <w:pBdr>
          <w:top w:val="single" w:sz="4" w:space="1" w:color="auto"/>
          <w:left w:val="single" w:sz="4" w:space="4" w:color="auto"/>
          <w:bottom w:val="single" w:sz="4" w:space="1" w:color="auto"/>
          <w:right w:val="single" w:sz="4" w:space="4" w:color="auto"/>
        </w:pBdr>
        <w:jc w:val="both"/>
      </w:pPr>
      <w:r>
        <w:t>R-</w:t>
      </w:r>
      <w:r w:rsidR="007523F9">
        <w:t>15</w:t>
      </w:r>
      <w:r>
        <w:t xml:space="preserve"> ACTION:  Adopted     Defeated     Adopted/Amended    Tabled    Postponed    Pulled</w:t>
      </w:r>
    </w:p>
    <w:p w:rsidR="00154A53" w:rsidRDefault="00154A53" w:rsidP="00154A53">
      <w:pPr>
        <w:jc w:val="both"/>
      </w:pPr>
      <w:r w:rsidRPr="00D918FB">
        <w:rPr>
          <w:b/>
        </w:rPr>
        <w:t>Location:</w:t>
      </w:r>
      <w:r>
        <w:tab/>
        <w:t xml:space="preserve">Page 61 – Program </w:t>
      </w:r>
      <w:r w:rsidR="007523F9">
        <w:t xml:space="preserve">Development </w:t>
      </w:r>
      <w:r>
        <w:t>Section</w:t>
      </w:r>
    </w:p>
    <w:p w:rsidR="00154A53" w:rsidRDefault="00154A53" w:rsidP="00154A53">
      <w:pPr>
        <w:jc w:val="both"/>
      </w:pPr>
      <w:r w:rsidRPr="00D918FB">
        <w:rPr>
          <w:b/>
        </w:rPr>
        <w:t>Proposed by:</w:t>
      </w:r>
      <w:r>
        <w:tab/>
        <w:t>Joe McBratnie</w:t>
      </w:r>
    </w:p>
    <w:p w:rsidR="00154A53" w:rsidRDefault="00154A53" w:rsidP="00154A53">
      <w:pPr>
        <w:jc w:val="both"/>
      </w:pPr>
      <w:r w:rsidRPr="00D918FB">
        <w:rPr>
          <w:b/>
        </w:rPr>
        <w:t>Purpose:</w:t>
      </w:r>
      <w:r>
        <w:tab/>
        <w:t>To clean up the Rules and Procedures document to reduce years of bloat and allow flexibility to allow the LSC to continue to meet the needs of its membership and grow.</w:t>
      </w:r>
    </w:p>
    <w:p w:rsidR="0082515E" w:rsidRPr="0082515E" w:rsidRDefault="0082515E" w:rsidP="00154A53">
      <w:pPr>
        <w:jc w:val="both"/>
      </w:pPr>
      <w:r>
        <w:rPr>
          <w:b/>
        </w:rPr>
        <w:t xml:space="preserve">Effective Date:  </w:t>
      </w:r>
      <w:r>
        <w:t>Immediately.</w:t>
      </w:r>
    </w:p>
    <w:p w:rsidR="00154A53" w:rsidRDefault="00154A53" w:rsidP="00AF6AD0">
      <w:pPr>
        <w:tabs>
          <w:tab w:val="right" w:pos="10800"/>
        </w:tabs>
        <w:jc w:val="both"/>
        <w:rPr>
          <w:i/>
        </w:rPr>
      </w:pPr>
      <w:r>
        <w:rPr>
          <w:b/>
        </w:rPr>
        <w:t xml:space="preserve">Recommendation:  </w:t>
      </w:r>
      <w:r>
        <w:rPr>
          <w:i/>
        </w:rPr>
        <w:t>The MS Board of Directors</w:t>
      </w:r>
      <w:r w:rsidR="00AF6AD0">
        <w:rPr>
          <w:i/>
        </w:rPr>
        <w:t xml:space="preserve"> recommends</w:t>
      </w:r>
      <w:r w:rsidR="00AF6AD0" w:rsidRPr="00AF6AD0">
        <w:rPr>
          <w:i/>
          <w:u w:val="single"/>
        </w:rPr>
        <w:tab/>
      </w:r>
    </w:p>
    <w:p w:rsidR="00154A53" w:rsidRDefault="00154A53" w:rsidP="00154A53">
      <w:pPr>
        <w:numPr>
          <w:ilvl w:val="0"/>
          <w:numId w:val="17"/>
        </w:numPr>
        <w:overflowPunct w:val="0"/>
        <w:autoSpaceDE w:val="0"/>
        <w:autoSpaceDN w:val="0"/>
        <w:adjustRightInd w:val="0"/>
        <w:spacing w:before="240" w:after="0" w:line="240" w:lineRule="auto"/>
        <w:jc w:val="both"/>
        <w:textAlignment w:val="baseline"/>
        <w:rPr>
          <w:rFonts w:ascii="Arial" w:hAnsi="Arial" w:cs="Arial"/>
          <w:szCs w:val="22"/>
        </w:rPr>
      </w:pPr>
      <w:r w:rsidRPr="008868B2">
        <w:rPr>
          <w:rFonts w:ascii="Arial" w:hAnsi="Arial" w:cs="Arial"/>
          <w:b/>
          <w:szCs w:val="22"/>
        </w:rPr>
        <w:t>Outreach</w:t>
      </w:r>
      <w:r w:rsidRPr="008868B2">
        <w:rPr>
          <w:rFonts w:ascii="Arial" w:hAnsi="Arial" w:cs="Arial"/>
          <w:szCs w:val="22"/>
        </w:rPr>
        <w:t xml:space="preserve"> facilitating the involvement of swimmers from minority groups and/or disadvantaged backgrounds in all aspects of the MS program.</w:t>
      </w:r>
    </w:p>
    <w:p w:rsidR="00154A53" w:rsidRPr="002958B4" w:rsidRDefault="00154A53" w:rsidP="00154A53">
      <w:pPr>
        <w:numPr>
          <w:ilvl w:val="1"/>
          <w:numId w:val="17"/>
        </w:numPr>
        <w:overflowPunct w:val="0"/>
        <w:autoSpaceDE w:val="0"/>
        <w:autoSpaceDN w:val="0"/>
        <w:adjustRightInd w:val="0"/>
        <w:spacing w:before="240" w:after="0" w:line="240" w:lineRule="auto"/>
        <w:jc w:val="both"/>
        <w:textAlignment w:val="baseline"/>
        <w:rPr>
          <w:rFonts w:ascii="Arial" w:hAnsi="Arial" w:cs="Arial"/>
          <w:szCs w:val="22"/>
        </w:rPr>
      </w:pPr>
      <w:r w:rsidRPr="002958B4">
        <w:rPr>
          <w:rFonts w:ascii="Arial" w:hAnsi="Arial" w:cs="Arial"/>
          <w:szCs w:val="22"/>
        </w:rPr>
        <w:lastRenderedPageBreak/>
        <w:t>Michigan Swimming has earmarked an annual budget of $10,000 for the purpose of assisting member clubs developing minority and/or disadvantaged programs for the purpose of expanding the reach of swimming for those athletes who are in need of financial assistance in order to participate.</w:t>
      </w:r>
    </w:p>
    <w:p w:rsidR="00154A53" w:rsidRPr="002958B4" w:rsidRDefault="00154A53" w:rsidP="00154A53">
      <w:pPr>
        <w:numPr>
          <w:ilvl w:val="1"/>
          <w:numId w:val="17"/>
        </w:numPr>
        <w:overflowPunct w:val="0"/>
        <w:autoSpaceDE w:val="0"/>
        <w:autoSpaceDN w:val="0"/>
        <w:adjustRightInd w:val="0"/>
        <w:spacing w:before="240" w:after="0" w:line="240" w:lineRule="auto"/>
        <w:jc w:val="both"/>
        <w:textAlignment w:val="baseline"/>
        <w:rPr>
          <w:rFonts w:ascii="Arial" w:hAnsi="Arial" w:cs="Arial"/>
          <w:szCs w:val="22"/>
        </w:rPr>
      </w:pPr>
      <w:r w:rsidRPr="002958B4">
        <w:rPr>
          <w:rFonts w:ascii="Arial" w:hAnsi="Arial" w:cs="Arial"/>
          <w:szCs w:val="22"/>
        </w:rPr>
        <w:t>Funding is available on an annual basis and must be sponsored by a USA Swimming member club.</w:t>
      </w:r>
    </w:p>
    <w:p w:rsidR="00154A53" w:rsidRPr="002958B4" w:rsidRDefault="00154A53" w:rsidP="00154A53">
      <w:pPr>
        <w:numPr>
          <w:ilvl w:val="1"/>
          <w:numId w:val="17"/>
        </w:numPr>
        <w:overflowPunct w:val="0"/>
        <w:autoSpaceDE w:val="0"/>
        <w:autoSpaceDN w:val="0"/>
        <w:adjustRightInd w:val="0"/>
        <w:spacing w:before="240" w:after="0" w:line="240" w:lineRule="auto"/>
        <w:jc w:val="both"/>
        <w:textAlignment w:val="baseline"/>
        <w:rPr>
          <w:rFonts w:ascii="Arial" w:hAnsi="Arial" w:cs="Arial"/>
          <w:szCs w:val="22"/>
        </w:rPr>
      </w:pPr>
      <w:r w:rsidRPr="002958B4">
        <w:rPr>
          <w:rFonts w:ascii="Arial" w:hAnsi="Arial" w:cs="Arial"/>
          <w:szCs w:val="22"/>
        </w:rPr>
        <w:t>Requests must include</w:t>
      </w:r>
    </w:p>
    <w:p w:rsidR="00154A53" w:rsidRPr="002958B4" w:rsidRDefault="00154A53" w:rsidP="00154A53">
      <w:pPr>
        <w:numPr>
          <w:ilvl w:val="2"/>
          <w:numId w:val="17"/>
        </w:numPr>
        <w:overflowPunct w:val="0"/>
        <w:autoSpaceDE w:val="0"/>
        <w:autoSpaceDN w:val="0"/>
        <w:adjustRightInd w:val="0"/>
        <w:spacing w:before="240" w:after="0" w:line="240" w:lineRule="auto"/>
        <w:jc w:val="both"/>
        <w:textAlignment w:val="baseline"/>
        <w:rPr>
          <w:rFonts w:ascii="Arial" w:hAnsi="Arial" w:cs="Arial"/>
          <w:szCs w:val="22"/>
        </w:rPr>
      </w:pPr>
      <w:r w:rsidRPr="002958B4">
        <w:rPr>
          <w:rFonts w:ascii="Arial" w:hAnsi="Arial" w:cs="Arial"/>
          <w:szCs w:val="22"/>
        </w:rPr>
        <w:t>Defined demographic or target group.</w:t>
      </w:r>
    </w:p>
    <w:p w:rsidR="00154A53" w:rsidRPr="002958B4" w:rsidRDefault="00154A53" w:rsidP="00154A53">
      <w:pPr>
        <w:numPr>
          <w:ilvl w:val="2"/>
          <w:numId w:val="17"/>
        </w:numPr>
        <w:overflowPunct w:val="0"/>
        <w:autoSpaceDE w:val="0"/>
        <w:autoSpaceDN w:val="0"/>
        <w:adjustRightInd w:val="0"/>
        <w:spacing w:before="240" w:after="0" w:line="240" w:lineRule="auto"/>
        <w:jc w:val="both"/>
        <w:textAlignment w:val="baseline"/>
        <w:rPr>
          <w:rFonts w:ascii="Arial" w:hAnsi="Arial" w:cs="Arial"/>
          <w:szCs w:val="22"/>
        </w:rPr>
      </w:pPr>
      <w:r w:rsidRPr="002958B4">
        <w:rPr>
          <w:rFonts w:ascii="Arial" w:hAnsi="Arial" w:cs="Arial"/>
          <w:szCs w:val="22"/>
        </w:rPr>
        <w:t>Quantification of financial need.</w:t>
      </w:r>
    </w:p>
    <w:p w:rsidR="00154A53" w:rsidRPr="002958B4" w:rsidRDefault="00154A53" w:rsidP="00154A53">
      <w:pPr>
        <w:numPr>
          <w:ilvl w:val="2"/>
          <w:numId w:val="17"/>
        </w:numPr>
        <w:overflowPunct w:val="0"/>
        <w:autoSpaceDE w:val="0"/>
        <w:autoSpaceDN w:val="0"/>
        <w:adjustRightInd w:val="0"/>
        <w:spacing w:before="240" w:after="0" w:line="240" w:lineRule="auto"/>
        <w:jc w:val="both"/>
        <w:textAlignment w:val="baseline"/>
        <w:rPr>
          <w:rFonts w:ascii="Arial" w:hAnsi="Arial" w:cs="Arial"/>
          <w:szCs w:val="22"/>
        </w:rPr>
      </w:pPr>
      <w:r w:rsidRPr="002958B4">
        <w:rPr>
          <w:rFonts w:ascii="Arial" w:hAnsi="Arial" w:cs="Arial"/>
          <w:szCs w:val="22"/>
        </w:rPr>
        <w:t>Details regarding how the funds will be used.</w:t>
      </w:r>
    </w:p>
    <w:p w:rsidR="00154A53" w:rsidRDefault="00154A53" w:rsidP="00154A53">
      <w:pPr>
        <w:numPr>
          <w:ilvl w:val="2"/>
          <w:numId w:val="17"/>
        </w:numPr>
        <w:overflowPunct w:val="0"/>
        <w:autoSpaceDE w:val="0"/>
        <w:autoSpaceDN w:val="0"/>
        <w:adjustRightInd w:val="0"/>
        <w:spacing w:before="240" w:after="0" w:line="240" w:lineRule="auto"/>
        <w:jc w:val="both"/>
        <w:textAlignment w:val="baseline"/>
        <w:rPr>
          <w:rFonts w:ascii="Arial" w:hAnsi="Arial" w:cs="Arial"/>
          <w:szCs w:val="22"/>
        </w:rPr>
      </w:pPr>
      <w:r w:rsidRPr="002958B4">
        <w:rPr>
          <w:rFonts w:ascii="Arial" w:hAnsi="Arial" w:cs="Arial"/>
          <w:szCs w:val="22"/>
        </w:rPr>
        <w:t>Enumeration of both measures of and barriers to success</w:t>
      </w:r>
    </w:p>
    <w:p w:rsidR="00154A53" w:rsidRPr="002958B4" w:rsidRDefault="00154A53" w:rsidP="00154A53">
      <w:pPr>
        <w:numPr>
          <w:ilvl w:val="2"/>
          <w:numId w:val="17"/>
        </w:numPr>
        <w:overflowPunct w:val="0"/>
        <w:autoSpaceDE w:val="0"/>
        <w:autoSpaceDN w:val="0"/>
        <w:adjustRightInd w:val="0"/>
        <w:spacing w:before="240" w:after="0" w:line="240" w:lineRule="auto"/>
        <w:jc w:val="both"/>
        <w:textAlignment w:val="baseline"/>
        <w:rPr>
          <w:rFonts w:ascii="Arial" w:hAnsi="Arial" w:cs="Arial"/>
          <w:szCs w:val="22"/>
        </w:rPr>
      </w:pPr>
      <w:r>
        <w:rPr>
          <w:rFonts w:ascii="Arial" w:hAnsi="Arial" w:cs="Arial"/>
          <w:szCs w:val="22"/>
        </w:rPr>
        <w:t>A balance sheet of the requested funds and their uses (see sample following)</w:t>
      </w:r>
    </w:p>
    <w:p w:rsidR="00154A53" w:rsidRPr="00895A05" w:rsidRDefault="00154A53" w:rsidP="00154A53">
      <w:pPr>
        <w:numPr>
          <w:ilvl w:val="1"/>
          <w:numId w:val="17"/>
        </w:numPr>
        <w:overflowPunct w:val="0"/>
        <w:autoSpaceDE w:val="0"/>
        <w:autoSpaceDN w:val="0"/>
        <w:adjustRightInd w:val="0"/>
        <w:spacing w:before="240" w:after="0" w:line="240" w:lineRule="auto"/>
        <w:jc w:val="both"/>
        <w:textAlignment w:val="baseline"/>
        <w:rPr>
          <w:rFonts w:ascii="Arial" w:hAnsi="Arial" w:cs="Arial"/>
          <w:szCs w:val="22"/>
        </w:rPr>
      </w:pPr>
      <w:r w:rsidRPr="001D05B4">
        <w:rPr>
          <w:rFonts w:ascii="Arial" w:hAnsi="Arial" w:cs="Arial"/>
          <w:szCs w:val="22"/>
        </w:rPr>
        <w:t>Special consideration will go to programs that (1) follow Make a Splash</w:t>
      </w:r>
      <w:r>
        <w:rPr>
          <w:rFonts w:ascii="Arial" w:hAnsi="Arial" w:cs="Arial"/>
          <w:b/>
          <w:szCs w:val="22"/>
        </w:rPr>
        <w:t xml:space="preserve"> </w:t>
      </w:r>
      <w:r w:rsidRPr="001D05B4">
        <w:rPr>
          <w:rFonts w:ascii="Arial" w:hAnsi="Arial" w:cs="Arial"/>
          <w:szCs w:val="22"/>
        </w:rPr>
        <w:t>guidelines, (2) provide for ongoing swimmer development and support as a USA-S member and (3) provide club and community matching funds.</w:t>
      </w:r>
    </w:p>
    <w:p w:rsidR="00154A53" w:rsidRPr="00BC07EA" w:rsidRDefault="00154A53" w:rsidP="00366729">
      <w:pPr>
        <w:numPr>
          <w:ilvl w:val="1"/>
          <w:numId w:val="17"/>
        </w:numPr>
        <w:overflowPunct w:val="0"/>
        <w:autoSpaceDE w:val="0"/>
        <w:autoSpaceDN w:val="0"/>
        <w:adjustRightInd w:val="0"/>
        <w:spacing w:after="240" w:line="240" w:lineRule="auto"/>
        <w:jc w:val="both"/>
        <w:textAlignment w:val="baseline"/>
        <w:rPr>
          <w:rFonts w:ascii="Arial" w:hAnsi="Arial" w:cs="Arial"/>
          <w:szCs w:val="22"/>
        </w:rPr>
      </w:pPr>
      <w:r w:rsidRPr="00BC07EA">
        <w:rPr>
          <w:rFonts w:ascii="Arial" w:hAnsi="Arial" w:cs="Arial"/>
          <w:szCs w:val="22"/>
        </w:rPr>
        <w:t>Sponsoring club must provide a schedule of tollgates, milestones, and reporting dates to Michigan swimming.  Failure to do so will result in the sponsoring club having to repay the donation to Michigan Swimming.</w:t>
      </w:r>
    </w:p>
    <w:tbl>
      <w:tblPr>
        <w:tblW w:w="9331" w:type="dxa"/>
        <w:tblInd w:w="93" w:type="dxa"/>
        <w:tblLook w:val="04A0" w:firstRow="1" w:lastRow="0" w:firstColumn="1" w:lastColumn="0" w:noHBand="0" w:noVBand="1"/>
        <w:tblPrChange w:id="916" w:author="Jan" w:date="2014-07-15T12:05:00Z">
          <w:tblPr>
            <w:tblW w:w="9331" w:type="dxa"/>
            <w:tblInd w:w="93" w:type="dxa"/>
            <w:tblLook w:val="04A0" w:firstRow="1" w:lastRow="0" w:firstColumn="1" w:lastColumn="0" w:noHBand="0" w:noVBand="1"/>
          </w:tblPr>
        </w:tblPrChange>
      </w:tblPr>
      <w:tblGrid>
        <w:gridCol w:w="5292"/>
        <w:gridCol w:w="625"/>
        <w:gridCol w:w="1279"/>
        <w:gridCol w:w="884"/>
        <w:gridCol w:w="1251"/>
        <w:tblGridChange w:id="917">
          <w:tblGrid>
            <w:gridCol w:w="5292"/>
            <w:gridCol w:w="625"/>
            <w:gridCol w:w="1279"/>
            <w:gridCol w:w="884"/>
            <w:gridCol w:w="1251"/>
          </w:tblGrid>
        </w:tblGridChange>
      </w:tblGrid>
      <w:tr w:rsidR="00154A53" w:rsidRPr="00DF402C" w:rsidTr="00366729">
        <w:trPr>
          <w:trHeight w:val="465"/>
          <w:trPrChange w:id="918" w:author="Jan" w:date="2014-07-15T12:05:00Z">
            <w:trPr>
              <w:trHeight w:val="465"/>
            </w:trPr>
          </w:trPrChange>
        </w:trPr>
        <w:tc>
          <w:tcPr>
            <w:tcW w:w="9331" w:type="dxa"/>
            <w:gridSpan w:val="5"/>
            <w:tcBorders>
              <w:top w:val="nil"/>
              <w:left w:val="single" w:sz="4" w:space="0" w:color="auto"/>
              <w:bottom w:val="nil"/>
              <w:right w:val="single" w:sz="4" w:space="0" w:color="auto"/>
            </w:tcBorders>
            <w:shd w:val="clear" w:color="auto" w:fill="auto"/>
            <w:noWrap/>
            <w:vAlign w:val="bottom"/>
            <w:tcPrChange w:id="919" w:author="Jan" w:date="2014-07-15T12:05:00Z">
              <w:tcPr>
                <w:tcW w:w="9331" w:type="dxa"/>
                <w:gridSpan w:val="5"/>
                <w:tcBorders>
                  <w:top w:val="nil"/>
                  <w:left w:val="single" w:sz="4" w:space="0" w:color="auto"/>
                  <w:bottom w:val="nil"/>
                  <w:right w:val="single" w:sz="4" w:space="0" w:color="auto"/>
                </w:tcBorders>
                <w:shd w:val="clear" w:color="auto" w:fill="auto"/>
                <w:noWrap/>
                <w:vAlign w:val="bottom"/>
              </w:tcPr>
            </w:tcPrChange>
          </w:tcPr>
          <w:p w:rsidR="00154A53" w:rsidRPr="00DF402C" w:rsidRDefault="00154A53" w:rsidP="00154A53">
            <w:pPr>
              <w:jc w:val="center"/>
              <w:rPr>
                <w:rFonts w:ascii="Calibri" w:hAnsi="Calibri"/>
                <w:b/>
                <w:bCs/>
                <w:color w:val="000000"/>
                <w:sz w:val="36"/>
                <w:szCs w:val="36"/>
              </w:rPr>
            </w:pPr>
            <w:del w:id="920" w:author="Jan" w:date="2014-07-15T12:05:00Z">
              <w:r w:rsidRPr="00DF402C" w:rsidDel="00366729">
                <w:rPr>
                  <w:rFonts w:ascii="Calibri" w:hAnsi="Calibri"/>
                  <w:b/>
                  <w:bCs/>
                  <w:color w:val="000000"/>
                  <w:sz w:val="36"/>
                  <w:szCs w:val="36"/>
                </w:rPr>
                <w:delText>Michigan Swimming</w:delText>
              </w:r>
            </w:del>
          </w:p>
        </w:tc>
      </w:tr>
      <w:tr w:rsidR="00154A53" w:rsidRPr="00DF402C" w:rsidTr="00366729">
        <w:trPr>
          <w:trHeight w:val="465"/>
          <w:trPrChange w:id="921" w:author="Jan" w:date="2014-07-15T12:05:00Z">
            <w:trPr>
              <w:trHeight w:val="465"/>
            </w:trPr>
          </w:trPrChange>
        </w:trPr>
        <w:tc>
          <w:tcPr>
            <w:tcW w:w="9331" w:type="dxa"/>
            <w:gridSpan w:val="5"/>
            <w:tcBorders>
              <w:top w:val="nil"/>
              <w:left w:val="single" w:sz="4" w:space="0" w:color="auto"/>
              <w:bottom w:val="nil"/>
              <w:right w:val="single" w:sz="4" w:space="0" w:color="auto"/>
            </w:tcBorders>
            <w:shd w:val="clear" w:color="auto" w:fill="auto"/>
            <w:noWrap/>
            <w:vAlign w:val="bottom"/>
            <w:tcPrChange w:id="922" w:author="Jan" w:date="2014-07-15T12:05:00Z">
              <w:tcPr>
                <w:tcW w:w="9331" w:type="dxa"/>
                <w:gridSpan w:val="5"/>
                <w:tcBorders>
                  <w:top w:val="nil"/>
                  <w:left w:val="single" w:sz="4" w:space="0" w:color="auto"/>
                  <w:bottom w:val="nil"/>
                  <w:right w:val="single" w:sz="4" w:space="0" w:color="auto"/>
                </w:tcBorders>
                <w:shd w:val="clear" w:color="auto" w:fill="auto"/>
                <w:noWrap/>
                <w:vAlign w:val="bottom"/>
              </w:tcPr>
            </w:tcPrChange>
          </w:tcPr>
          <w:p w:rsidR="00154A53" w:rsidRPr="00DF402C" w:rsidRDefault="00154A53" w:rsidP="00154A53">
            <w:pPr>
              <w:jc w:val="center"/>
              <w:rPr>
                <w:rFonts w:ascii="Calibri" w:hAnsi="Calibri"/>
                <w:b/>
                <w:bCs/>
                <w:color w:val="000000"/>
                <w:sz w:val="36"/>
                <w:szCs w:val="36"/>
              </w:rPr>
            </w:pPr>
            <w:del w:id="923" w:author="Jan" w:date="2014-07-15T12:05:00Z">
              <w:r w:rsidRPr="00DF402C" w:rsidDel="00366729">
                <w:rPr>
                  <w:rFonts w:ascii="Calibri" w:hAnsi="Calibri"/>
                  <w:b/>
                  <w:bCs/>
                  <w:color w:val="000000"/>
                  <w:sz w:val="36"/>
                  <w:szCs w:val="36"/>
                </w:rPr>
                <w:delText>Funds Request Sheet</w:delText>
              </w:r>
            </w:del>
          </w:p>
        </w:tc>
      </w:tr>
      <w:tr w:rsidR="00154A53" w:rsidRPr="00DF402C" w:rsidTr="00366729">
        <w:trPr>
          <w:trHeight w:val="645"/>
          <w:trPrChange w:id="924" w:author="Jan" w:date="2014-07-15T12:05:00Z">
            <w:trPr>
              <w:trHeight w:val="645"/>
            </w:trPr>
          </w:trPrChange>
        </w:trPr>
        <w:tc>
          <w:tcPr>
            <w:tcW w:w="9331" w:type="dxa"/>
            <w:gridSpan w:val="5"/>
            <w:tcBorders>
              <w:top w:val="nil"/>
              <w:left w:val="single" w:sz="4" w:space="0" w:color="auto"/>
              <w:bottom w:val="single" w:sz="4" w:space="0" w:color="auto"/>
              <w:right w:val="single" w:sz="4" w:space="0" w:color="000000"/>
            </w:tcBorders>
            <w:shd w:val="clear" w:color="auto" w:fill="auto"/>
            <w:noWrap/>
            <w:vAlign w:val="bottom"/>
            <w:tcPrChange w:id="925" w:author="Jan" w:date="2014-07-15T12:05:00Z">
              <w:tcPr>
                <w:tcW w:w="9331" w:type="dxa"/>
                <w:gridSpan w:val="5"/>
                <w:tcBorders>
                  <w:top w:val="nil"/>
                  <w:left w:val="single" w:sz="4" w:space="0" w:color="auto"/>
                  <w:bottom w:val="single" w:sz="4" w:space="0" w:color="auto"/>
                  <w:right w:val="single" w:sz="4" w:space="0" w:color="000000"/>
                </w:tcBorders>
                <w:shd w:val="clear" w:color="auto" w:fill="auto"/>
                <w:noWrap/>
                <w:vAlign w:val="bottom"/>
              </w:tcPr>
            </w:tcPrChange>
          </w:tcPr>
          <w:p w:rsidR="00154A53" w:rsidRPr="00DF402C" w:rsidRDefault="00154A53" w:rsidP="00154A53">
            <w:pPr>
              <w:jc w:val="center"/>
              <w:rPr>
                <w:rFonts w:ascii="Calibri" w:hAnsi="Calibri"/>
                <w:color w:val="000000"/>
                <w:szCs w:val="22"/>
              </w:rPr>
            </w:pPr>
            <w:del w:id="926" w:author="Jan" w:date="2014-07-15T12:05:00Z">
              <w:r w:rsidRPr="00DF402C" w:rsidDel="00366729">
                <w:rPr>
                  <w:rFonts w:ascii="Calibri" w:hAnsi="Calibri"/>
                  <w:color w:val="000000"/>
                  <w:szCs w:val="22"/>
                </w:rPr>
                <w:delText> </w:delText>
              </w:r>
            </w:del>
          </w:p>
        </w:tc>
      </w:tr>
      <w:tr w:rsidR="00154A53" w:rsidRPr="00DF402C" w:rsidTr="00366729">
        <w:trPr>
          <w:trHeight w:val="300"/>
          <w:trPrChange w:id="927"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928"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b/>
                <w:bCs/>
                <w:color w:val="000000"/>
                <w:szCs w:val="22"/>
              </w:rPr>
            </w:pPr>
            <w:del w:id="929" w:author="Jan" w:date="2014-07-15T12:05:00Z">
              <w:r w:rsidRPr="00DF402C" w:rsidDel="00366729">
                <w:rPr>
                  <w:rFonts w:ascii="Calibri" w:hAnsi="Calibri"/>
                  <w:b/>
                  <w:bCs/>
                  <w:color w:val="000000"/>
                  <w:szCs w:val="22"/>
                </w:rPr>
                <w:delText>REQUESTED GRANT</w:delText>
              </w:r>
            </w:del>
          </w:p>
        </w:tc>
        <w:tc>
          <w:tcPr>
            <w:tcW w:w="4039" w:type="dxa"/>
            <w:gridSpan w:val="4"/>
            <w:tcBorders>
              <w:top w:val="single" w:sz="4" w:space="0" w:color="auto"/>
              <w:left w:val="nil"/>
              <w:bottom w:val="single" w:sz="4" w:space="0" w:color="auto"/>
              <w:right w:val="single" w:sz="4" w:space="0" w:color="000000"/>
            </w:tcBorders>
            <w:shd w:val="clear" w:color="auto" w:fill="auto"/>
            <w:noWrap/>
            <w:vAlign w:val="bottom"/>
            <w:tcPrChange w:id="930" w:author="Jan" w:date="2014-07-15T12:05:00Z">
              <w:tcPr>
                <w:tcW w:w="4039" w:type="dxa"/>
                <w:gridSpan w:val="4"/>
                <w:tcBorders>
                  <w:top w:val="single" w:sz="4" w:space="0" w:color="auto"/>
                  <w:left w:val="nil"/>
                  <w:bottom w:val="single" w:sz="4" w:space="0" w:color="auto"/>
                  <w:right w:val="single" w:sz="4" w:space="0" w:color="000000"/>
                </w:tcBorders>
                <w:shd w:val="clear" w:color="auto" w:fill="auto"/>
                <w:noWrap/>
                <w:vAlign w:val="bottom"/>
              </w:tcPr>
            </w:tcPrChange>
          </w:tcPr>
          <w:p w:rsidR="00154A53" w:rsidRPr="00DF402C" w:rsidRDefault="00154A53" w:rsidP="00154A53">
            <w:pPr>
              <w:jc w:val="right"/>
              <w:rPr>
                <w:rFonts w:ascii="Calibri" w:hAnsi="Calibri"/>
                <w:color w:val="000000"/>
                <w:szCs w:val="22"/>
              </w:rPr>
            </w:pPr>
            <w:del w:id="931" w:author="Jan" w:date="2014-07-15T12:05:00Z">
              <w:r w:rsidRPr="00DF402C" w:rsidDel="00366729">
                <w:rPr>
                  <w:rFonts w:ascii="Calibri" w:hAnsi="Calibri"/>
                  <w:color w:val="000000"/>
                  <w:szCs w:val="22"/>
                </w:rPr>
                <w:delText>4000</w:delText>
              </w:r>
            </w:del>
          </w:p>
        </w:tc>
      </w:tr>
      <w:tr w:rsidR="00154A53" w:rsidRPr="00DF402C" w:rsidTr="00366729">
        <w:trPr>
          <w:trHeight w:val="360"/>
          <w:trPrChange w:id="932" w:author="Jan" w:date="2014-07-15T12:05:00Z">
            <w:trPr>
              <w:trHeight w:val="360"/>
            </w:trPr>
          </w:trPrChange>
        </w:trPr>
        <w:tc>
          <w:tcPr>
            <w:tcW w:w="93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Change w:id="933" w:author="Jan" w:date="2014-07-15T12:05:00Z">
              <w:tcPr>
                <w:tcW w:w="93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jc w:val="center"/>
              <w:rPr>
                <w:rFonts w:ascii="Calibri" w:hAnsi="Calibri"/>
                <w:color w:val="000000"/>
                <w:szCs w:val="22"/>
              </w:rPr>
            </w:pPr>
            <w:del w:id="934" w:author="Jan" w:date="2014-07-15T12:05:00Z">
              <w:r w:rsidRPr="00DF402C" w:rsidDel="00366729">
                <w:rPr>
                  <w:rFonts w:ascii="Calibri" w:hAnsi="Calibri"/>
                  <w:color w:val="000000"/>
                  <w:szCs w:val="22"/>
                </w:rPr>
                <w:delText> </w:delText>
              </w:r>
            </w:del>
          </w:p>
        </w:tc>
      </w:tr>
      <w:tr w:rsidR="00154A53" w:rsidRPr="00DF402C" w:rsidTr="00366729">
        <w:trPr>
          <w:trHeight w:val="300"/>
          <w:trPrChange w:id="935"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936"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b/>
                <w:bCs/>
                <w:color w:val="000000"/>
                <w:szCs w:val="22"/>
              </w:rPr>
            </w:pPr>
            <w:del w:id="937" w:author="Jan" w:date="2014-07-15T12:05:00Z">
              <w:r w:rsidRPr="00DF402C" w:rsidDel="00366729">
                <w:rPr>
                  <w:rFonts w:ascii="Calibri" w:hAnsi="Calibri"/>
                  <w:b/>
                  <w:bCs/>
                  <w:color w:val="000000"/>
                  <w:szCs w:val="22"/>
                </w:rPr>
                <w:delText>PROPOSED USE</w:delText>
              </w:r>
            </w:del>
          </w:p>
        </w:tc>
        <w:tc>
          <w:tcPr>
            <w:tcW w:w="625" w:type="dxa"/>
            <w:tcBorders>
              <w:top w:val="nil"/>
              <w:left w:val="nil"/>
              <w:bottom w:val="single" w:sz="4" w:space="0" w:color="auto"/>
              <w:right w:val="single" w:sz="4" w:space="0" w:color="auto"/>
            </w:tcBorders>
            <w:shd w:val="clear" w:color="auto" w:fill="auto"/>
            <w:noWrap/>
            <w:vAlign w:val="bottom"/>
            <w:tcPrChange w:id="938"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center"/>
              <w:rPr>
                <w:rFonts w:ascii="Calibri" w:hAnsi="Calibri"/>
                <w:b/>
                <w:bCs/>
                <w:color w:val="000000"/>
                <w:szCs w:val="22"/>
              </w:rPr>
            </w:pPr>
            <w:del w:id="939" w:author="Jan" w:date="2014-07-15T12:05:00Z">
              <w:r w:rsidRPr="00DF402C" w:rsidDel="00366729">
                <w:rPr>
                  <w:rFonts w:ascii="Calibri" w:hAnsi="Calibri"/>
                  <w:b/>
                  <w:bCs/>
                  <w:color w:val="000000"/>
                  <w:szCs w:val="22"/>
                </w:rPr>
                <w:delText>QTY</w:delText>
              </w:r>
            </w:del>
          </w:p>
        </w:tc>
        <w:tc>
          <w:tcPr>
            <w:tcW w:w="1279" w:type="dxa"/>
            <w:tcBorders>
              <w:top w:val="nil"/>
              <w:left w:val="nil"/>
              <w:bottom w:val="single" w:sz="4" w:space="0" w:color="auto"/>
              <w:right w:val="single" w:sz="4" w:space="0" w:color="auto"/>
            </w:tcBorders>
            <w:shd w:val="clear" w:color="auto" w:fill="auto"/>
            <w:noWrap/>
            <w:vAlign w:val="bottom"/>
            <w:tcPrChange w:id="940"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center"/>
              <w:rPr>
                <w:rFonts w:ascii="Calibri" w:hAnsi="Calibri"/>
                <w:b/>
                <w:bCs/>
                <w:color w:val="000000"/>
                <w:szCs w:val="22"/>
              </w:rPr>
            </w:pPr>
            <w:del w:id="941" w:author="Jan" w:date="2014-07-15T12:05:00Z">
              <w:r w:rsidRPr="00DF402C" w:rsidDel="00366729">
                <w:rPr>
                  <w:rFonts w:ascii="Calibri" w:hAnsi="Calibri"/>
                  <w:b/>
                  <w:bCs/>
                  <w:color w:val="000000"/>
                  <w:szCs w:val="22"/>
                </w:rPr>
                <w:delText>AMOUNT</w:delText>
              </w:r>
            </w:del>
          </w:p>
        </w:tc>
        <w:tc>
          <w:tcPr>
            <w:tcW w:w="884" w:type="dxa"/>
            <w:tcBorders>
              <w:top w:val="nil"/>
              <w:left w:val="nil"/>
              <w:bottom w:val="single" w:sz="4" w:space="0" w:color="auto"/>
              <w:right w:val="single" w:sz="4" w:space="0" w:color="auto"/>
            </w:tcBorders>
            <w:shd w:val="clear" w:color="auto" w:fill="auto"/>
            <w:noWrap/>
            <w:vAlign w:val="bottom"/>
            <w:tcPrChange w:id="942"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center"/>
              <w:rPr>
                <w:rFonts w:ascii="Calibri" w:hAnsi="Calibri"/>
                <w:b/>
                <w:bCs/>
                <w:color w:val="000000"/>
                <w:szCs w:val="22"/>
              </w:rPr>
            </w:pPr>
            <w:del w:id="943" w:author="Jan" w:date="2014-07-15T12:05:00Z">
              <w:r w:rsidRPr="00DF402C" w:rsidDel="00366729">
                <w:rPr>
                  <w:rFonts w:ascii="Calibri" w:hAnsi="Calibri"/>
                  <w:b/>
                  <w:bCs/>
                  <w:color w:val="000000"/>
                  <w:szCs w:val="22"/>
                </w:rPr>
                <w:delText>TOTAL</w:delText>
              </w:r>
            </w:del>
          </w:p>
        </w:tc>
        <w:tc>
          <w:tcPr>
            <w:tcW w:w="1251" w:type="dxa"/>
            <w:tcBorders>
              <w:top w:val="nil"/>
              <w:left w:val="nil"/>
              <w:bottom w:val="single" w:sz="4" w:space="0" w:color="auto"/>
              <w:right w:val="single" w:sz="4" w:space="0" w:color="auto"/>
            </w:tcBorders>
            <w:shd w:val="clear" w:color="auto" w:fill="auto"/>
            <w:noWrap/>
            <w:vAlign w:val="bottom"/>
            <w:tcPrChange w:id="944"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center"/>
              <w:rPr>
                <w:rFonts w:ascii="Calibri" w:hAnsi="Calibri"/>
                <w:b/>
                <w:bCs/>
                <w:color w:val="000000"/>
                <w:szCs w:val="22"/>
              </w:rPr>
            </w:pPr>
            <w:del w:id="945" w:author="Jan" w:date="2014-07-15T12:05:00Z">
              <w:r w:rsidRPr="00DF402C" w:rsidDel="00366729">
                <w:rPr>
                  <w:rFonts w:ascii="Calibri" w:hAnsi="Calibri"/>
                  <w:b/>
                  <w:bCs/>
                  <w:color w:val="000000"/>
                  <w:szCs w:val="22"/>
                </w:rPr>
                <w:delText>BALANCE</w:delText>
              </w:r>
            </w:del>
          </w:p>
        </w:tc>
      </w:tr>
      <w:tr w:rsidR="00154A53" w:rsidRPr="00DF402C" w:rsidTr="00366729">
        <w:trPr>
          <w:trHeight w:val="300"/>
          <w:trPrChange w:id="946"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947"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48" w:author="Jan" w:date="2014-07-15T12:05:00Z">
              <w:r w:rsidRPr="00DF402C" w:rsidDel="00366729">
                <w:rPr>
                  <w:rFonts w:ascii="Calibri" w:hAnsi="Calibri"/>
                  <w:color w:val="000000"/>
                  <w:szCs w:val="22"/>
                </w:rPr>
                <w:delText>Pool fees</w:delText>
              </w:r>
            </w:del>
          </w:p>
        </w:tc>
        <w:tc>
          <w:tcPr>
            <w:tcW w:w="625" w:type="dxa"/>
            <w:tcBorders>
              <w:top w:val="nil"/>
              <w:left w:val="nil"/>
              <w:bottom w:val="single" w:sz="4" w:space="0" w:color="auto"/>
              <w:right w:val="single" w:sz="4" w:space="0" w:color="auto"/>
            </w:tcBorders>
            <w:shd w:val="clear" w:color="auto" w:fill="auto"/>
            <w:noWrap/>
            <w:vAlign w:val="bottom"/>
            <w:tcPrChange w:id="949"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right"/>
              <w:rPr>
                <w:rFonts w:ascii="Calibri" w:hAnsi="Calibri"/>
                <w:color w:val="000000"/>
                <w:szCs w:val="22"/>
              </w:rPr>
            </w:pPr>
            <w:del w:id="950" w:author="Jan" w:date="2014-07-15T12:05:00Z">
              <w:r w:rsidRPr="00DF402C" w:rsidDel="00366729">
                <w:rPr>
                  <w:rFonts w:ascii="Calibri" w:hAnsi="Calibri"/>
                  <w:color w:val="000000"/>
                  <w:szCs w:val="22"/>
                </w:rPr>
                <w:delText>10</w:delText>
              </w:r>
            </w:del>
          </w:p>
        </w:tc>
        <w:tc>
          <w:tcPr>
            <w:tcW w:w="1279" w:type="dxa"/>
            <w:tcBorders>
              <w:top w:val="nil"/>
              <w:left w:val="nil"/>
              <w:bottom w:val="single" w:sz="4" w:space="0" w:color="auto"/>
              <w:right w:val="single" w:sz="4" w:space="0" w:color="auto"/>
            </w:tcBorders>
            <w:shd w:val="clear" w:color="auto" w:fill="auto"/>
            <w:noWrap/>
            <w:vAlign w:val="bottom"/>
            <w:tcPrChange w:id="951"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right"/>
              <w:rPr>
                <w:rFonts w:ascii="Calibri" w:hAnsi="Calibri"/>
                <w:color w:val="000000"/>
                <w:szCs w:val="22"/>
              </w:rPr>
            </w:pPr>
            <w:del w:id="952" w:author="Jan" w:date="2014-07-15T12:05:00Z">
              <w:r w:rsidRPr="00DF402C" w:rsidDel="00366729">
                <w:rPr>
                  <w:rFonts w:ascii="Calibri" w:hAnsi="Calibri"/>
                  <w:color w:val="000000"/>
                  <w:szCs w:val="22"/>
                </w:rPr>
                <w:delText>650</w:delText>
              </w:r>
            </w:del>
          </w:p>
        </w:tc>
        <w:tc>
          <w:tcPr>
            <w:tcW w:w="884" w:type="dxa"/>
            <w:tcBorders>
              <w:top w:val="nil"/>
              <w:left w:val="nil"/>
              <w:bottom w:val="single" w:sz="4" w:space="0" w:color="auto"/>
              <w:right w:val="single" w:sz="4" w:space="0" w:color="auto"/>
            </w:tcBorders>
            <w:shd w:val="clear" w:color="auto" w:fill="auto"/>
            <w:noWrap/>
            <w:vAlign w:val="bottom"/>
            <w:tcPrChange w:id="953"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right"/>
              <w:rPr>
                <w:rFonts w:ascii="Calibri" w:hAnsi="Calibri"/>
                <w:color w:val="000000"/>
                <w:szCs w:val="22"/>
              </w:rPr>
            </w:pPr>
            <w:del w:id="954" w:author="Jan" w:date="2014-07-15T12:05:00Z">
              <w:r w:rsidRPr="00DF402C" w:rsidDel="00366729">
                <w:rPr>
                  <w:rFonts w:ascii="Calibri" w:hAnsi="Calibri"/>
                  <w:color w:val="000000"/>
                  <w:szCs w:val="22"/>
                </w:rPr>
                <w:delText>6500</w:delText>
              </w:r>
            </w:del>
          </w:p>
        </w:tc>
        <w:tc>
          <w:tcPr>
            <w:tcW w:w="1251" w:type="dxa"/>
            <w:tcBorders>
              <w:top w:val="nil"/>
              <w:left w:val="nil"/>
              <w:bottom w:val="single" w:sz="4" w:space="0" w:color="auto"/>
              <w:right w:val="single" w:sz="4" w:space="0" w:color="auto"/>
            </w:tcBorders>
            <w:shd w:val="clear" w:color="auto" w:fill="auto"/>
            <w:noWrap/>
            <w:vAlign w:val="bottom"/>
            <w:tcPrChange w:id="955"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right"/>
              <w:rPr>
                <w:rFonts w:ascii="Calibri" w:hAnsi="Calibri"/>
                <w:color w:val="000000"/>
                <w:szCs w:val="22"/>
              </w:rPr>
            </w:pPr>
            <w:del w:id="956" w:author="Jan" w:date="2014-07-15T12:05:00Z">
              <w:r w:rsidRPr="00DF402C" w:rsidDel="00366729">
                <w:rPr>
                  <w:rFonts w:ascii="Calibri" w:hAnsi="Calibri"/>
                  <w:color w:val="000000"/>
                  <w:szCs w:val="22"/>
                </w:rPr>
                <w:delText>-2500</w:delText>
              </w:r>
            </w:del>
          </w:p>
        </w:tc>
      </w:tr>
      <w:tr w:rsidR="00154A53" w:rsidRPr="00DF402C" w:rsidTr="00366729">
        <w:trPr>
          <w:trHeight w:val="300"/>
          <w:trPrChange w:id="957"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958"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59"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960"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61"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962"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63"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964"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65"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966"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right"/>
              <w:rPr>
                <w:rFonts w:ascii="Calibri" w:hAnsi="Calibri"/>
                <w:color w:val="000000"/>
                <w:szCs w:val="22"/>
              </w:rPr>
            </w:pPr>
            <w:del w:id="967" w:author="Jan" w:date="2014-07-15T12:05:00Z">
              <w:r w:rsidRPr="00DF402C" w:rsidDel="00366729">
                <w:rPr>
                  <w:rFonts w:ascii="Calibri" w:hAnsi="Calibri"/>
                  <w:color w:val="000000"/>
                  <w:szCs w:val="22"/>
                </w:rPr>
                <w:delText>-2500</w:delText>
              </w:r>
            </w:del>
          </w:p>
        </w:tc>
      </w:tr>
      <w:tr w:rsidR="00154A53" w:rsidRPr="00DF402C" w:rsidTr="00366729">
        <w:trPr>
          <w:trHeight w:val="300"/>
          <w:trPrChange w:id="968"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969"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70"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971"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72"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973"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74"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975"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76"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977"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78" w:author="Jan" w:date="2014-07-15T12:05:00Z">
              <w:r w:rsidRPr="00DF402C" w:rsidDel="00366729">
                <w:rPr>
                  <w:rFonts w:ascii="Calibri" w:hAnsi="Calibri"/>
                  <w:color w:val="000000"/>
                  <w:szCs w:val="22"/>
                </w:rPr>
                <w:delText> </w:delText>
              </w:r>
            </w:del>
          </w:p>
        </w:tc>
      </w:tr>
      <w:tr w:rsidR="00154A53" w:rsidRPr="00DF402C" w:rsidTr="00366729">
        <w:trPr>
          <w:trHeight w:val="300"/>
          <w:trPrChange w:id="979"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980"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81" w:author="Jan" w:date="2014-07-15T12:05:00Z">
              <w:r w:rsidRPr="00DF402C" w:rsidDel="00366729">
                <w:rPr>
                  <w:rFonts w:ascii="Calibri" w:hAnsi="Calibri"/>
                  <w:color w:val="000000"/>
                  <w:szCs w:val="22"/>
                </w:rPr>
                <w:lastRenderedPageBreak/>
                <w:delText> </w:delText>
              </w:r>
            </w:del>
          </w:p>
        </w:tc>
        <w:tc>
          <w:tcPr>
            <w:tcW w:w="625" w:type="dxa"/>
            <w:tcBorders>
              <w:top w:val="nil"/>
              <w:left w:val="nil"/>
              <w:bottom w:val="single" w:sz="4" w:space="0" w:color="auto"/>
              <w:right w:val="single" w:sz="4" w:space="0" w:color="auto"/>
            </w:tcBorders>
            <w:shd w:val="clear" w:color="auto" w:fill="auto"/>
            <w:noWrap/>
            <w:vAlign w:val="bottom"/>
            <w:tcPrChange w:id="982"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83"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984"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85"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986"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87"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988"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89" w:author="Jan" w:date="2014-07-15T12:05:00Z">
              <w:r w:rsidRPr="00DF402C" w:rsidDel="00366729">
                <w:rPr>
                  <w:rFonts w:ascii="Calibri" w:hAnsi="Calibri"/>
                  <w:color w:val="000000"/>
                  <w:szCs w:val="22"/>
                </w:rPr>
                <w:delText> </w:delText>
              </w:r>
            </w:del>
          </w:p>
        </w:tc>
      </w:tr>
      <w:tr w:rsidR="00154A53" w:rsidRPr="00DF402C" w:rsidTr="00366729">
        <w:trPr>
          <w:trHeight w:val="300"/>
          <w:trPrChange w:id="990"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991"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92"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993"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94"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995"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96"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997"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998"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999"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00" w:author="Jan" w:date="2014-07-15T12:05:00Z">
              <w:r w:rsidRPr="00DF402C" w:rsidDel="00366729">
                <w:rPr>
                  <w:rFonts w:ascii="Calibri" w:hAnsi="Calibri"/>
                  <w:color w:val="000000"/>
                  <w:szCs w:val="22"/>
                </w:rPr>
                <w:delText> </w:delText>
              </w:r>
            </w:del>
          </w:p>
        </w:tc>
      </w:tr>
      <w:tr w:rsidR="00154A53" w:rsidRPr="00DF402C" w:rsidTr="00366729">
        <w:trPr>
          <w:trHeight w:val="300"/>
          <w:trPrChange w:id="1001"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002"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03"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1004"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05"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1006"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07"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1008"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09"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1010"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11" w:author="Jan" w:date="2014-07-15T12:05:00Z">
              <w:r w:rsidRPr="00DF402C" w:rsidDel="00366729">
                <w:rPr>
                  <w:rFonts w:ascii="Calibri" w:hAnsi="Calibri"/>
                  <w:color w:val="000000"/>
                  <w:szCs w:val="22"/>
                </w:rPr>
                <w:delText> </w:delText>
              </w:r>
            </w:del>
          </w:p>
        </w:tc>
      </w:tr>
      <w:tr w:rsidR="00154A53" w:rsidRPr="00DF402C" w:rsidTr="00366729">
        <w:trPr>
          <w:trHeight w:val="300"/>
          <w:trPrChange w:id="1012"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013"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14"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1015"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16"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1017"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18"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1019"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20"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1021"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22" w:author="Jan" w:date="2014-07-15T12:05:00Z">
              <w:r w:rsidRPr="00DF402C" w:rsidDel="00366729">
                <w:rPr>
                  <w:rFonts w:ascii="Calibri" w:hAnsi="Calibri"/>
                  <w:color w:val="000000"/>
                  <w:szCs w:val="22"/>
                </w:rPr>
                <w:delText> </w:delText>
              </w:r>
            </w:del>
          </w:p>
        </w:tc>
      </w:tr>
      <w:tr w:rsidR="00154A53" w:rsidRPr="00DF402C" w:rsidTr="00366729">
        <w:trPr>
          <w:trHeight w:val="300"/>
          <w:trPrChange w:id="1023"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024"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25"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1026"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27"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1028"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29"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1030"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31"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1032"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33" w:author="Jan" w:date="2014-07-15T12:05:00Z">
              <w:r w:rsidRPr="00DF402C" w:rsidDel="00366729">
                <w:rPr>
                  <w:rFonts w:ascii="Calibri" w:hAnsi="Calibri"/>
                  <w:color w:val="000000"/>
                  <w:szCs w:val="22"/>
                </w:rPr>
                <w:delText> </w:delText>
              </w:r>
            </w:del>
          </w:p>
        </w:tc>
      </w:tr>
      <w:tr w:rsidR="00154A53" w:rsidRPr="00DF402C" w:rsidTr="00366729">
        <w:trPr>
          <w:trHeight w:val="300"/>
          <w:trPrChange w:id="1034"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035"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36"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1037"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38"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1039"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40"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1041"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42"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1043"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44" w:author="Jan" w:date="2014-07-15T12:05:00Z">
              <w:r w:rsidRPr="00DF402C" w:rsidDel="00366729">
                <w:rPr>
                  <w:rFonts w:ascii="Calibri" w:hAnsi="Calibri"/>
                  <w:color w:val="000000"/>
                  <w:szCs w:val="22"/>
                </w:rPr>
                <w:delText> </w:delText>
              </w:r>
            </w:del>
          </w:p>
        </w:tc>
      </w:tr>
      <w:tr w:rsidR="00154A53" w:rsidRPr="00DF402C" w:rsidTr="00366729">
        <w:trPr>
          <w:trHeight w:val="300"/>
          <w:trPrChange w:id="1045"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046"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47"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1048"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49"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1050"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51"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1052"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53"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1054"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55" w:author="Jan" w:date="2014-07-15T12:05:00Z">
              <w:r w:rsidRPr="00DF402C" w:rsidDel="00366729">
                <w:rPr>
                  <w:rFonts w:ascii="Calibri" w:hAnsi="Calibri"/>
                  <w:color w:val="000000"/>
                  <w:szCs w:val="22"/>
                </w:rPr>
                <w:delText> </w:delText>
              </w:r>
            </w:del>
          </w:p>
        </w:tc>
      </w:tr>
      <w:tr w:rsidR="00154A53" w:rsidRPr="00DF402C" w:rsidTr="00366729">
        <w:trPr>
          <w:trHeight w:val="300"/>
          <w:trPrChange w:id="1056"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057"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58"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1059"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60"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1061"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62"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1063"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64"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1065"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66" w:author="Jan" w:date="2014-07-15T12:05:00Z">
              <w:r w:rsidRPr="00DF402C" w:rsidDel="00366729">
                <w:rPr>
                  <w:rFonts w:ascii="Calibri" w:hAnsi="Calibri"/>
                  <w:color w:val="000000"/>
                  <w:szCs w:val="22"/>
                </w:rPr>
                <w:delText> </w:delText>
              </w:r>
            </w:del>
          </w:p>
        </w:tc>
      </w:tr>
      <w:tr w:rsidR="00154A53" w:rsidRPr="00DF402C" w:rsidTr="00366729">
        <w:trPr>
          <w:trHeight w:val="300"/>
          <w:trPrChange w:id="1067"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068"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69"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1070"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71"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1072"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73"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1074"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75"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1076"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77" w:author="Jan" w:date="2014-07-15T12:05:00Z">
              <w:r w:rsidRPr="00DF402C" w:rsidDel="00366729">
                <w:rPr>
                  <w:rFonts w:ascii="Calibri" w:hAnsi="Calibri"/>
                  <w:color w:val="000000"/>
                  <w:szCs w:val="22"/>
                </w:rPr>
                <w:delText> </w:delText>
              </w:r>
            </w:del>
          </w:p>
        </w:tc>
      </w:tr>
      <w:tr w:rsidR="00154A53" w:rsidRPr="00DF402C" w:rsidTr="00366729">
        <w:trPr>
          <w:trHeight w:val="300"/>
          <w:trPrChange w:id="1078"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079"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80"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1081"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82"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1083"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84"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1085"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86"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1087"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88" w:author="Jan" w:date="2014-07-15T12:05:00Z">
              <w:r w:rsidRPr="00DF402C" w:rsidDel="00366729">
                <w:rPr>
                  <w:rFonts w:ascii="Calibri" w:hAnsi="Calibri"/>
                  <w:color w:val="000000"/>
                  <w:szCs w:val="22"/>
                </w:rPr>
                <w:delText> </w:delText>
              </w:r>
            </w:del>
          </w:p>
        </w:tc>
      </w:tr>
      <w:tr w:rsidR="00154A53" w:rsidRPr="00DF402C" w:rsidTr="00366729">
        <w:trPr>
          <w:trHeight w:val="300"/>
          <w:trPrChange w:id="1089"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090"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91"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1092"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93"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1094"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95"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1096"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97"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1098"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099" w:author="Jan" w:date="2014-07-15T12:05:00Z">
              <w:r w:rsidRPr="00DF402C" w:rsidDel="00366729">
                <w:rPr>
                  <w:rFonts w:ascii="Calibri" w:hAnsi="Calibri"/>
                  <w:color w:val="000000"/>
                  <w:szCs w:val="22"/>
                </w:rPr>
                <w:delText> </w:delText>
              </w:r>
            </w:del>
          </w:p>
        </w:tc>
      </w:tr>
      <w:tr w:rsidR="00154A53" w:rsidRPr="00DF402C" w:rsidTr="00366729">
        <w:trPr>
          <w:trHeight w:val="300"/>
          <w:trPrChange w:id="1100"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101"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102" w:author="Jan" w:date="2014-07-15T12:05:00Z">
              <w:r w:rsidRPr="00DF402C" w:rsidDel="00366729">
                <w:rPr>
                  <w:rFonts w:ascii="Calibri" w:hAnsi="Calibri"/>
                  <w:color w:val="000000"/>
                  <w:szCs w:val="22"/>
                </w:rPr>
                <w:delText> </w:delText>
              </w:r>
            </w:del>
          </w:p>
        </w:tc>
        <w:tc>
          <w:tcPr>
            <w:tcW w:w="625" w:type="dxa"/>
            <w:tcBorders>
              <w:top w:val="nil"/>
              <w:left w:val="nil"/>
              <w:bottom w:val="single" w:sz="4" w:space="0" w:color="auto"/>
              <w:right w:val="single" w:sz="4" w:space="0" w:color="auto"/>
            </w:tcBorders>
            <w:shd w:val="clear" w:color="auto" w:fill="auto"/>
            <w:noWrap/>
            <w:vAlign w:val="bottom"/>
            <w:tcPrChange w:id="1103" w:author="Jan" w:date="2014-07-15T12:05:00Z">
              <w:tcPr>
                <w:tcW w:w="625"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104" w:author="Jan" w:date="2014-07-15T12:05:00Z">
              <w:r w:rsidRPr="00DF402C" w:rsidDel="00366729">
                <w:rPr>
                  <w:rFonts w:ascii="Calibri" w:hAnsi="Calibri"/>
                  <w:color w:val="000000"/>
                  <w:szCs w:val="22"/>
                </w:rPr>
                <w:delText> </w:delText>
              </w:r>
            </w:del>
          </w:p>
        </w:tc>
        <w:tc>
          <w:tcPr>
            <w:tcW w:w="1279" w:type="dxa"/>
            <w:tcBorders>
              <w:top w:val="nil"/>
              <w:left w:val="nil"/>
              <w:bottom w:val="single" w:sz="4" w:space="0" w:color="auto"/>
              <w:right w:val="single" w:sz="4" w:space="0" w:color="auto"/>
            </w:tcBorders>
            <w:shd w:val="clear" w:color="auto" w:fill="auto"/>
            <w:noWrap/>
            <w:vAlign w:val="bottom"/>
            <w:tcPrChange w:id="1105" w:author="Jan" w:date="2014-07-15T12:05:00Z">
              <w:tcPr>
                <w:tcW w:w="1279"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106"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1107"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108"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1109"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110" w:author="Jan" w:date="2014-07-15T12:05:00Z">
              <w:r w:rsidRPr="00DF402C" w:rsidDel="00366729">
                <w:rPr>
                  <w:rFonts w:ascii="Calibri" w:hAnsi="Calibri"/>
                  <w:color w:val="000000"/>
                  <w:szCs w:val="22"/>
                </w:rPr>
                <w:delText> </w:delText>
              </w:r>
            </w:del>
          </w:p>
        </w:tc>
      </w:tr>
      <w:tr w:rsidR="00154A53" w:rsidRPr="00DF402C" w:rsidTr="00366729">
        <w:trPr>
          <w:trHeight w:val="300"/>
          <w:trPrChange w:id="1111"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112"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jc w:val="right"/>
              <w:rPr>
                <w:rFonts w:ascii="Calibri" w:hAnsi="Calibri"/>
                <w:b/>
                <w:bCs/>
                <w:color w:val="000000"/>
                <w:szCs w:val="22"/>
              </w:rPr>
            </w:pPr>
            <w:del w:id="1113" w:author="Jan" w:date="2014-07-15T12:05:00Z">
              <w:r w:rsidRPr="00DF402C" w:rsidDel="00366729">
                <w:rPr>
                  <w:rFonts w:ascii="Calibri" w:hAnsi="Calibri"/>
                  <w:b/>
                  <w:bCs/>
                  <w:color w:val="000000"/>
                  <w:szCs w:val="22"/>
                </w:rPr>
                <w:delText>TOTAL EXPENDATURES</w:delText>
              </w:r>
            </w:del>
          </w:p>
        </w:tc>
        <w:tc>
          <w:tcPr>
            <w:tcW w:w="1904" w:type="dxa"/>
            <w:gridSpan w:val="2"/>
            <w:tcBorders>
              <w:top w:val="single" w:sz="4" w:space="0" w:color="auto"/>
              <w:left w:val="nil"/>
              <w:bottom w:val="single" w:sz="4" w:space="0" w:color="auto"/>
              <w:right w:val="single" w:sz="4" w:space="0" w:color="auto"/>
            </w:tcBorders>
            <w:shd w:val="clear" w:color="auto" w:fill="auto"/>
            <w:noWrap/>
            <w:vAlign w:val="bottom"/>
            <w:tcPrChange w:id="1114" w:author="Jan" w:date="2014-07-15T12:05:00Z">
              <w:tcPr>
                <w:tcW w:w="1904"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center"/>
              <w:rPr>
                <w:rFonts w:ascii="Calibri" w:hAnsi="Calibri"/>
                <w:color w:val="000000"/>
                <w:szCs w:val="22"/>
              </w:rPr>
            </w:pPr>
            <w:del w:id="1115" w:author="Jan" w:date="2014-07-15T12:05:00Z">
              <w:r w:rsidRPr="00DF402C" w:rsidDel="00366729">
                <w:rPr>
                  <w:rFonts w:ascii="Calibri" w:hAnsi="Calibri"/>
                  <w:color w:val="000000"/>
                  <w:szCs w:val="22"/>
                </w:rPr>
                <w:delText> </w:delText>
              </w:r>
            </w:del>
          </w:p>
        </w:tc>
        <w:tc>
          <w:tcPr>
            <w:tcW w:w="884" w:type="dxa"/>
            <w:tcBorders>
              <w:top w:val="nil"/>
              <w:left w:val="nil"/>
              <w:bottom w:val="single" w:sz="4" w:space="0" w:color="auto"/>
              <w:right w:val="single" w:sz="4" w:space="0" w:color="auto"/>
            </w:tcBorders>
            <w:shd w:val="clear" w:color="auto" w:fill="auto"/>
            <w:noWrap/>
            <w:vAlign w:val="bottom"/>
            <w:tcPrChange w:id="1116" w:author="Jan" w:date="2014-07-15T12:05:00Z">
              <w:tcPr>
                <w:tcW w:w="884"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right"/>
              <w:rPr>
                <w:rFonts w:ascii="Calibri" w:hAnsi="Calibri"/>
                <w:color w:val="000000"/>
                <w:szCs w:val="22"/>
              </w:rPr>
            </w:pPr>
            <w:del w:id="1117" w:author="Jan" w:date="2014-07-15T12:05:00Z">
              <w:r w:rsidRPr="00DF402C" w:rsidDel="00366729">
                <w:rPr>
                  <w:rFonts w:ascii="Calibri" w:hAnsi="Calibri"/>
                  <w:color w:val="000000"/>
                  <w:szCs w:val="22"/>
                </w:rPr>
                <w:delText>6500</w:delText>
              </w:r>
            </w:del>
          </w:p>
        </w:tc>
        <w:tc>
          <w:tcPr>
            <w:tcW w:w="1251" w:type="dxa"/>
            <w:tcBorders>
              <w:top w:val="nil"/>
              <w:left w:val="nil"/>
              <w:bottom w:val="single" w:sz="4" w:space="0" w:color="auto"/>
              <w:right w:val="single" w:sz="4" w:space="0" w:color="auto"/>
            </w:tcBorders>
            <w:shd w:val="clear" w:color="auto" w:fill="auto"/>
            <w:noWrap/>
            <w:vAlign w:val="bottom"/>
            <w:tcPrChange w:id="1118"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119" w:author="Jan" w:date="2014-07-15T12:05:00Z">
              <w:r w:rsidRPr="00DF402C" w:rsidDel="00366729">
                <w:rPr>
                  <w:rFonts w:ascii="Calibri" w:hAnsi="Calibri"/>
                  <w:color w:val="000000"/>
                  <w:szCs w:val="22"/>
                </w:rPr>
                <w:delText> </w:delText>
              </w:r>
            </w:del>
          </w:p>
        </w:tc>
      </w:tr>
      <w:tr w:rsidR="00154A53" w:rsidRPr="00DF402C" w:rsidTr="00366729">
        <w:trPr>
          <w:trHeight w:val="300"/>
          <w:trPrChange w:id="1120" w:author="Jan" w:date="2014-07-15T12:05:00Z">
            <w:trPr>
              <w:trHeight w:val="300"/>
            </w:trPr>
          </w:trPrChange>
        </w:trPr>
        <w:tc>
          <w:tcPr>
            <w:tcW w:w="5292" w:type="dxa"/>
            <w:tcBorders>
              <w:top w:val="nil"/>
              <w:left w:val="single" w:sz="4" w:space="0" w:color="auto"/>
              <w:bottom w:val="single" w:sz="4" w:space="0" w:color="auto"/>
              <w:right w:val="single" w:sz="4" w:space="0" w:color="auto"/>
            </w:tcBorders>
            <w:shd w:val="clear" w:color="auto" w:fill="auto"/>
            <w:noWrap/>
            <w:vAlign w:val="bottom"/>
            <w:tcPrChange w:id="1121" w:author="Jan" w:date="2014-07-15T12:05:00Z">
              <w:tcPr>
                <w:tcW w:w="5292" w:type="dxa"/>
                <w:tcBorders>
                  <w:top w:val="nil"/>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jc w:val="right"/>
              <w:rPr>
                <w:rFonts w:ascii="Calibri" w:hAnsi="Calibri"/>
                <w:b/>
                <w:bCs/>
                <w:color w:val="000000"/>
                <w:szCs w:val="22"/>
              </w:rPr>
            </w:pPr>
            <w:del w:id="1122" w:author="Jan" w:date="2014-07-15T12:05:00Z">
              <w:r w:rsidRPr="00DF402C" w:rsidDel="00366729">
                <w:rPr>
                  <w:rFonts w:ascii="Calibri" w:hAnsi="Calibri"/>
                  <w:b/>
                  <w:bCs/>
                  <w:color w:val="000000"/>
                  <w:szCs w:val="22"/>
                </w:rPr>
                <w:delText>FINAL BALANCE (describe below if not 0)</w:delText>
              </w:r>
            </w:del>
          </w:p>
        </w:tc>
        <w:tc>
          <w:tcPr>
            <w:tcW w:w="2788" w:type="dxa"/>
            <w:gridSpan w:val="3"/>
            <w:tcBorders>
              <w:top w:val="single" w:sz="4" w:space="0" w:color="auto"/>
              <w:left w:val="nil"/>
              <w:bottom w:val="single" w:sz="4" w:space="0" w:color="auto"/>
              <w:right w:val="single" w:sz="4" w:space="0" w:color="auto"/>
            </w:tcBorders>
            <w:shd w:val="clear" w:color="auto" w:fill="auto"/>
            <w:noWrap/>
            <w:vAlign w:val="bottom"/>
            <w:tcPrChange w:id="1123" w:author="Jan" w:date="2014-07-15T12:05:00Z">
              <w:tcPr>
                <w:tcW w:w="2788" w:type="dxa"/>
                <w:gridSpan w:val="3"/>
                <w:tcBorders>
                  <w:top w:val="single" w:sz="4" w:space="0" w:color="auto"/>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center"/>
              <w:rPr>
                <w:rFonts w:ascii="Calibri" w:hAnsi="Calibri"/>
                <w:color w:val="000000"/>
                <w:szCs w:val="22"/>
              </w:rPr>
            </w:pPr>
            <w:del w:id="1124" w:author="Jan" w:date="2014-07-15T12:05:00Z">
              <w:r w:rsidRPr="00DF402C" w:rsidDel="00366729">
                <w:rPr>
                  <w:rFonts w:ascii="Calibri" w:hAnsi="Calibri"/>
                  <w:color w:val="000000"/>
                  <w:szCs w:val="22"/>
                </w:rPr>
                <w:delText> </w:delText>
              </w:r>
            </w:del>
          </w:p>
        </w:tc>
        <w:tc>
          <w:tcPr>
            <w:tcW w:w="1251" w:type="dxa"/>
            <w:tcBorders>
              <w:top w:val="nil"/>
              <w:left w:val="nil"/>
              <w:bottom w:val="single" w:sz="4" w:space="0" w:color="auto"/>
              <w:right w:val="single" w:sz="4" w:space="0" w:color="auto"/>
            </w:tcBorders>
            <w:shd w:val="clear" w:color="auto" w:fill="auto"/>
            <w:noWrap/>
            <w:vAlign w:val="bottom"/>
            <w:tcPrChange w:id="1125" w:author="Jan" w:date="2014-07-15T12:05:00Z">
              <w:tcPr>
                <w:tcW w:w="1251" w:type="dxa"/>
                <w:tcBorders>
                  <w:top w:val="nil"/>
                  <w:left w:val="nil"/>
                  <w:bottom w:val="single" w:sz="4" w:space="0" w:color="auto"/>
                  <w:right w:val="single" w:sz="4" w:space="0" w:color="auto"/>
                </w:tcBorders>
                <w:shd w:val="clear" w:color="auto" w:fill="auto"/>
                <w:noWrap/>
                <w:vAlign w:val="bottom"/>
              </w:tcPr>
            </w:tcPrChange>
          </w:tcPr>
          <w:p w:rsidR="00154A53" w:rsidRPr="00DF402C" w:rsidRDefault="00154A53" w:rsidP="00154A53">
            <w:pPr>
              <w:jc w:val="right"/>
              <w:rPr>
                <w:rFonts w:ascii="Calibri" w:hAnsi="Calibri"/>
                <w:color w:val="000000"/>
                <w:szCs w:val="22"/>
              </w:rPr>
            </w:pPr>
            <w:del w:id="1126" w:author="Jan" w:date="2014-07-15T12:05:00Z">
              <w:r w:rsidRPr="00DF402C" w:rsidDel="00366729">
                <w:rPr>
                  <w:rFonts w:ascii="Calibri" w:hAnsi="Calibri"/>
                  <w:color w:val="000000"/>
                  <w:szCs w:val="22"/>
                </w:rPr>
                <w:delText>-2500</w:delText>
              </w:r>
            </w:del>
          </w:p>
        </w:tc>
      </w:tr>
      <w:tr w:rsidR="00154A53" w:rsidRPr="00DF402C" w:rsidTr="00366729">
        <w:trPr>
          <w:trHeight w:val="537"/>
          <w:trPrChange w:id="1127" w:author="Jan" w:date="2014-07-15T12:05:00Z">
            <w:trPr>
              <w:trHeight w:val="537"/>
            </w:trPr>
          </w:trPrChange>
        </w:trPr>
        <w:tc>
          <w:tcPr>
            <w:tcW w:w="9331" w:type="dxa"/>
            <w:gridSpan w:val="5"/>
            <w:vMerge w:val="restart"/>
            <w:tcBorders>
              <w:top w:val="single" w:sz="4" w:space="0" w:color="auto"/>
              <w:left w:val="single" w:sz="4" w:space="0" w:color="auto"/>
              <w:bottom w:val="single" w:sz="4" w:space="0" w:color="000000"/>
              <w:right w:val="single" w:sz="4" w:space="0" w:color="000000"/>
            </w:tcBorders>
            <w:vAlign w:val="center"/>
            <w:tcPrChange w:id="1128" w:author="Jan" w:date="2014-07-15T12:05:00Z">
              <w:tcPr>
                <w:tcW w:w="9331" w:type="dxa"/>
                <w:gridSpan w:val="5"/>
                <w:vMerge w:val="restart"/>
                <w:tcBorders>
                  <w:top w:val="single" w:sz="4" w:space="0" w:color="auto"/>
                  <w:left w:val="single" w:sz="4" w:space="0" w:color="auto"/>
                  <w:bottom w:val="single" w:sz="4" w:space="0" w:color="000000"/>
                  <w:right w:val="single" w:sz="4" w:space="0" w:color="000000"/>
                </w:tcBorders>
                <w:vAlign w:val="center"/>
              </w:tcPr>
            </w:tcPrChange>
          </w:tcPr>
          <w:p w:rsidR="00154A53" w:rsidRPr="00DF402C" w:rsidRDefault="00154A53" w:rsidP="00366729">
            <w:pPr>
              <w:spacing w:after="120" w:line="240" w:lineRule="auto"/>
              <w:rPr>
                <w:rFonts w:ascii="Calibri" w:hAnsi="Calibri"/>
                <w:b/>
                <w:bCs/>
                <w:color w:val="000000"/>
                <w:szCs w:val="22"/>
              </w:rPr>
            </w:pPr>
          </w:p>
        </w:tc>
      </w:tr>
      <w:tr w:rsidR="00154A53" w:rsidRPr="00DF402C" w:rsidTr="00366729">
        <w:trPr>
          <w:trHeight w:val="537"/>
          <w:trPrChange w:id="1129" w:author="Jan" w:date="2014-07-15T12:05:00Z">
            <w:trPr>
              <w:trHeight w:val="537"/>
            </w:trPr>
          </w:trPrChange>
        </w:trPr>
        <w:tc>
          <w:tcPr>
            <w:tcW w:w="9331" w:type="dxa"/>
            <w:gridSpan w:val="5"/>
            <w:vMerge/>
            <w:tcBorders>
              <w:top w:val="single" w:sz="4" w:space="0" w:color="auto"/>
              <w:left w:val="single" w:sz="4" w:space="0" w:color="auto"/>
              <w:bottom w:val="single" w:sz="4" w:space="0" w:color="000000"/>
              <w:right w:val="single" w:sz="4" w:space="0" w:color="000000"/>
            </w:tcBorders>
            <w:vAlign w:val="center"/>
            <w:tcPrChange w:id="1130" w:author="Jan" w:date="2014-07-15T12:05:00Z">
              <w:tcPr>
                <w:tcW w:w="9331" w:type="dxa"/>
                <w:gridSpan w:val="5"/>
                <w:vMerge/>
                <w:tcBorders>
                  <w:top w:val="single" w:sz="4" w:space="0" w:color="auto"/>
                  <w:left w:val="single" w:sz="4" w:space="0" w:color="auto"/>
                  <w:bottom w:val="single" w:sz="4" w:space="0" w:color="000000"/>
                  <w:right w:val="single" w:sz="4" w:space="0" w:color="000000"/>
                </w:tcBorders>
                <w:vAlign w:val="center"/>
              </w:tcPr>
            </w:tcPrChange>
          </w:tcPr>
          <w:p w:rsidR="00154A53" w:rsidRPr="00DF402C" w:rsidRDefault="00154A53" w:rsidP="00154A53">
            <w:pPr>
              <w:rPr>
                <w:rFonts w:ascii="Calibri" w:hAnsi="Calibri"/>
                <w:b/>
                <w:bCs/>
                <w:color w:val="000000"/>
                <w:szCs w:val="22"/>
              </w:rPr>
            </w:pPr>
          </w:p>
        </w:tc>
      </w:tr>
      <w:tr w:rsidR="00154A53" w:rsidRPr="00DF402C" w:rsidTr="00366729">
        <w:trPr>
          <w:trHeight w:val="300"/>
          <w:trPrChange w:id="1131" w:author="Jan" w:date="2014-07-15T12:05:00Z">
            <w:trPr>
              <w:trHeight w:val="300"/>
            </w:trPr>
          </w:trPrChange>
        </w:trPr>
        <w:tc>
          <w:tcPr>
            <w:tcW w:w="93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Change w:id="1132" w:author="Jan" w:date="2014-07-15T12:05:00Z">
              <w:tcPr>
                <w:tcW w:w="93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tcPrChange>
          </w:tcPr>
          <w:p w:rsidR="00154A53" w:rsidRPr="00DF402C" w:rsidRDefault="00154A53" w:rsidP="00154A53">
            <w:pPr>
              <w:rPr>
                <w:rFonts w:ascii="Calibri" w:hAnsi="Calibri"/>
                <w:b/>
                <w:bCs/>
                <w:color w:val="000000"/>
                <w:szCs w:val="22"/>
              </w:rPr>
            </w:pPr>
            <w:del w:id="1133" w:author="Jan" w:date="2014-07-15T12:05:00Z">
              <w:r w:rsidRPr="00DF402C" w:rsidDel="00366729">
                <w:rPr>
                  <w:rFonts w:ascii="Calibri" w:hAnsi="Calibri"/>
                  <w:b/>
                  <w:bCs/>
                  <w:color w:val="000000"/>
                  <w:szCs w:val="22"/>
                </w:rPr>
                <w:delText>Explain budget discrepancies:</w:delText>
              </w:r>
            </w:del>
          </w:p>
        </w:tc>
      </w:tr>
      <w:tr w:rsidR="00154A53" w:rsidRPr="00DF402C" w:rsidTr="00366729">
        <w:trPr>
          <w:trHeight w:val="300"/>
          <w:trPrChange w:id="1134" w:author="Jan" w:date="2014-07-15T12:05:00Z">
            <w:trPr>
              <w:trHeight w:val="300"/>
            </w:trPr>
          </w:trPrChange>
        </w:trPr>
        <w:tc>
          <w:tcPr>
            <w:tcW w:w="93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Change w:id="1135" w:author="Jan" w:date="2014-07-15T12:05:00Z">
              <w:tcPr>
                <w:tcW w:w="93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136" w:author="Jan" w:date="2014-07-15T12:05:00Z">
              <w:r w:rsidRPr="00DF402C" w:rsidDel="00366729">
                <w:rPr>
                  <w:rFonts w:ascii="Calibri" w:hAnsi="Calibri"/>
                  <w:color w:val="000000"/>
                  <w:szCs w:val="22"/>
                </w:rPr>
                <w:delText> </w:delText>
              </w:r>
            </w:del>
          </w:p>
        </w:tc>
      </w:tr>
      <w:tr w:rsidR="00154A53" w:rsidRPr="00DF402C" w:rsidTr="00366729">
        <w:trPr>
          <w:trHeight w:val="300"/>
          <w:trPrChange w:id="1137" w:author="Jan" w:date="2014-07-15T12:05:00Z">
            <w:trPr>
              <w:trHeight w:val="300"/>
            </w:trPr>
          </w:trPrChange>
        </w:trPr>
        <w:tc>
          <w:tcPr>
            <w:tcW w:w="93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Change w:id="1138" w:author="Jan" w:date="2014-07-15T12:05:00Z">
              <w:tcPr>
                <w:tcW w:w="93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139" w:author="Jan" w:date="2014-07-15T12:05:00Z">
              <w:r w:rsidRPr="00DF402C" w:rsidDel="00366729">
                <w:rPr>
                  <w:rFonts w:ascii="Calibri" w:hAnsi="Calibri"/>
                  <w:color w:val="000000"/>
                  <w:szCs w:val="22"/>
                </w:rPr>
                <w:delText> </w:delText>
              </w:r>
            </w:del>
          </w:p>
        </w:tc>
      </w:tr>
      <w:tr w:rsidR="00154A53" w:rsidRPr="00DF402C" w:rsidTr="00366729">
        <w:trPr>
          <w:trHeight w:val="300"/>
          <w:trPrChange w:id="1140" w:author="Jan" w:date="2014-07-15T12:05:00Z">
            <w:trPr>
              <w:trHeight w:val="300"/>
            </w:trPr>
          </w:trPrChange>
        </w:trPr>
        <w:tc>
          <w:tcPr>
            <w:tcW w:w="93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Change w:id="1141" w:author="Jan" w:date="2014-07-15T12:05:00Z">
              <w:tcPr>
                <w:tcW w:w="93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tcPrChange>
          </w:tcPr>
          <w:p w:rsidR="00154A53" w:rsidRPr="00DF402C" w:rsidRDefault="00154A53" w:rsidP="00154A53">
            <w:pPr>
              <w:rPr>
                <w:rFonts w:ascii="Calibri" w:hAnsi="Calibri"/>
                <w:b/>
                <w:bCs/>
                <w:color w:val="000000"/>
                <w:szCs w:val="22"/>
              </w:rPr>
            </w:pPr>
            <w:del w:id="1142" w:author="Jan" w:date="2014-07-15T12:05:00Z">
              <w:r w:rsidRPr="00DF402C" w:rsidDel="00366729">
                <w:rPr>
                  <w:rFonts w:ascii="Calibri" w:hAnsi="Calibri"/>
                  <w:b/>
                  <w:bCs/>
                  <w:color w:val="000000"/>
                  <w:szCs w:val="22"/>
                </w:rPr>
                <w:delText>Michigan Swimming Board Notes:</w:delText>
              </w:r>
            </w:del>
          </w:p>
        </w:tc>
      </w:tr>
      <w:tr w:rsidR="00154A53" w:rsidRPr="00DF402C" w:rsidTr="00366729">
        <w:trPr>
          <w:trHeight w:val="300"/>
          <w:trPrChange w:id="1143" w:author="Jan" w:date="2014-07-15T12:05:00Z">
            <w:trPr>
              <w:trHeight w:val="300"/>
            </w:trPr>
          </w:trPrChange>
        </w:trPr>
        <w:tc>
          <w:tcPr>
            <w:tcW w:w="93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Change w:id="1144" w:author="Jan" w:date="2014-07-15T12:05:00Z">
              <w:tcPr>
                <w:tcW w:w="93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154A53">
            <w:pPr>
              <w:rPr>
                <w:rFonts w:ascii="Calibri" w:hAnsi="Calibri"/>
                <w:color w:val="000000"/>
                <w:szCs w:val="22"/>
              </w:rPr>
            </w:pPr>
            <w:del w:id="1145" w:author="Jan" w:date="2014-07-15T12:05:00Z">
              <w:r w:rsidRPr="00DF402C" w:rsidDel="00366729">
                <w:rPr>
                  <w:rFonts w:ascii="Calibri" w:hAnsi="Calibri"/>
                  <w:color w:val="000000"/>
                  <w:szCs w:val="22"/>
                </w:rPr>
                <w:delText> </w:delText>
              </w:r>
            </w:del>
          </w:p>
        </w:tc>
      </w:tr>
      <w:tr w:rsidR="00154A53" w:rsidRPr="00DF402C" w:rsidTr="00366729">
        <w:trPr>
          <w:trHeight w:val="300"/>
          <w:trPrChange w:id="1146" w:author="Jan" w:date="2014-07-15T12:05:00Z">
            <w:trPr>
              <w:trHeight w:val="300"/>
            </w:trPr>
          </w:trPrChange>
        </w:trPr>
        <w:tc>
          <w:tcPr>
            <w:tcW w:w="93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Change w:id="1147" w:author="Jan" w:date="2014-07-15T12:05:00Z">
              <w:tcPr>
                <w:tcW w:w="93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154A53" w:rsidRPr="00DF402C" w:rsidRDefault="00154A53" w:rsidP="00366729">
            <w:pPr>
              <w:spacing w:after="120"/>
              <w:rPr>
                <w:rFonts w:ascii="Calibri" w:hAnsi="Calibri"/>
                <w:color w:val="000000"/>
                <w:szCs w:val="22"/>
              </w:rPr>
            </w:pPr>
            <w:del w:id="1148" w:author="Jan" w:date="2014-07-15T12:05:00Z">
              <w:r w:rsidRPr="00DF402C" w:rsidDel="00366729">
                <w:rPr>
                  <w:rFonts w:ascii="Calibri" w:hAnsi="Calibri"/>
                  <w:color w:val="000000"/>
                  <w:szCs w:val="22"/>
                </w:rPr>
                <w:delText> </w:delText>
              </w:r>
            </w:del>
          </w:p>
        </w:tc>
      </w:tr>
    </w:tbl>
    <w:p w:rsidR="00366729" w:rsidRDefault="00366729" w:rsidP="00366729">
      <w:pPr>
        <w:suppressLineNumbers/>
        <w:pBdr>
          <w:top w:val="single" w:sz="4" w:space="1" w:color="auto"/>
          <w:left w:val="single" w:sz="4" w:space="4" w:color="auto"/>
          <w:bottom w:val="single" w:sz="4" w:space="1" w:color="auto"/>
          <w:right w:val="single" w:sz="4" w:space="4" w:color="auto"/>
        </w:pBdr>
        <w:spacing w:before="480"/>
        <w:jc w:val="both"/>
      </w:pPr>
      <w:r>
        <w:lastRenderedPageBreak/>
        <w:t>R-</w:t>
      </w:r>
      <w:r w:rsidR="007523F9">
        <w:t>16</w:t>
      </w:r>
      <w:r>
        <w:t xml:space="preserve"> ACTION:  Adopted     Defeated     Adopted/Amended    Tabled    Postponed    Pulled</w:t>
      </w:r>
    </w:p>
    <w:p w:rsidR="00366729" w:rsidRDefault="00366729" w:rsidP="00366729">
      <w:pPr>
        <w:jc w:val="both"/>
      </w:pPr>
      <w:r w:rsidRPr="00D918FB">
        <w:rPr>
          <w:b/>
        </w:rPr>
        <w:t>Location:</w:t>
      </w:r>
      <w:r>
        <w:tab/>
        <w:t xml:space="preserve">Page 63 – Program </w:t>
      </w:r>
      <w:r w:rsidR="007523F9">
        <w:t>Development</w:t>
      </w:r>
      <w:r>
        <w:t xml:space="preserve"> Section</w:t>
      </w:r>
    </w:p>
    <w:p w:rsidR="00366729" w:rsidRDefault="00366729" w:rsidP="00366729">
      <w:pPr>
        <w:jc w:val="both"/>
      </w:pPr>
      <w:r w:rsidRPr="00D918FB">
        <w:rPr>
          <w:b/>
        </w:rPr>
        <w:t>Proposed by:</w:t>
      </w:r>
      <w:r>
        <w:tab/>
        <w:t>Joe McBratnie</w:t>
      </w:r>
    </w:p>
    <w:p w:rsidR="00366729" w:rsidRDefault="00366729" w:rsidP="00366729">
      <w:pPr>
        <w:jc w:val="both"/>
      </w:pPr>
      <w:r w:rsidRPr="00D918FB">
        <w:rPr>
          <w:b/>
        </w:rPr>
        <w:t>Purpose:</w:t>
      </w:r>
      <w:r>
        <w:tab/>
        <w:t>To clean up the Rules and Procedures document to reduce years of bloat and allow flexibility to allow the LSC to continue to meet the needs of its membership and grow.</w:t>
      </w:r>
    </w:p>
    <w:p w:rsidR="0082515E" w:rsidRPr="0082515E" w:rsidRDefault="0082515E" w:rsidP="00366729">
      <w:pPr>
        <w:jc w:val="both"/>
      </w:pPr>
      <w:r>
        <w:rPr>
          <w:b/>
        </w:rPr>
        <w:t xml:space="preserve">Effective Date:  </w:t>
      </w:r>
      <w:r>
        <w:t>Immediately.</w:t>
      </w:r>
    </w:p>
    <w:p w:rsidR="00366729" w:rsidRDefault="00366729" w:rsidP="00AF6AD0">
      <w:pPr>
        <w:tabs>
          <w:tab w:val="right" w:pos="10800"/>
        </w:tabs>
        <w:jc w:val="both"/>
        <w:rPr>
          <w:i/>
        </w:rPr>
      </w:pPr>
      <w:r>
        <w:rPr>
          <w:b/>
        </w:rPr>
        <w:t xml:space="preserve">Recommendation:  </w:t>
      </w:r>
      <w:r>
        <w:rPr>
          <w:i/>
        </w:rPr>
        <w:t>The MS Board of Directors</w:t>
      </w:r>
      <w:r w:rsidR="00AF6AD0">
        <w:rPr>
          <w:i/>
        </w:rPr>
        <w:t xml:space="preserve"> recommends</w:t>
      </w:r>
      <w:r w:rsidR="00AF6AD0">
        <w:rPr>
          <w:i/>
          <w:u w:val="single"/>
        </w:rPr>
        <w:tab/>
      </w:r>
      <w:r w:rsidR="00AF6AD0">
        <w:rPr>
          <w:i/>
        </w:rPr>
        <w:tab/>
      </w:r>
    </w:p>
    <w:p w:rsidR="00366729" w:rsidRPr="008868B2" w:rsidRDefault="00366729" w:rsidP="00366729">
      <w:pPr>
        <w:pStyle w:val="Heading2"/>
      </w:pPr>
      <w:r w:rsidRPr="008868B2">
        <w:t>Camps and Clinics</w:t>
      </w:r>
    </w:p>
    <w:p w:rsidR="00366729" w:rsidRPr="00205D17" w:rsidRDefault="00366729" w:rsidP="00366729">
      <w:pPr>
        <w:numPr>
          <w:ilvl w:val="0"/>
          <w:numId w:val="18"/>
        </w:numPr>
        <w:overflowPunct w:val="0"/>
        <w:autoSpaceDE w:val="0"/>
        <w:autoSpaceDN w:val="0"/>
        <w:adjustRightInd w:val="0"/>
        <w:spacing w:after="0" w:line="240" w:lineRule="auto"/>
        <w:ind w:left="360"/>
        <w:jc w:val="center"/>
        <w:textAlignment w:val="baseline"/>
        <w:rPr>
          <w:rFonts w:ascii="Arial" w:hAnsi="Arial" w:cs="Arial"/>
          <w:b/>
        </w:rPr>
      </w:pPr>
      <w:bookmarkStart w:id="1149" w:name="_Toc50450558"/>
      <w:bookmarkStart w:id="1150" w:name="_Toc298441402"/>
      <w:r w:rsidRPr="00205D17">
        <w:rPr>
          <w:rFonts w:ascii="Arial" w:hAnsi="Arial" w:cs="Arial"/>
          <w:b/>
        </w:rPr>
        <w:t>Swimmer Camps</w:t>
      </w:r>
      <w:bookmarkEnd w:id="1149"/>
      <w:bookmarkEnd w:id="1150"/>
    </w:p>
    <w:p w:rsidR="00366729" w:rsidRPr="008868B2" w:rsidRDefault="00366729" w:rsidP="00366729">
      <w:pPr>
        <w:spacing w:before="240"/>
        <w:jc w:val="both"/>
        <w:rPr>
          <w:rFonts w:ascii="Arial" w:hAnsi="Arial" w:cs="Arial"/>
          <w:szCs w:val="22"/>
        </w:rPr>
      </w:pPr>
      <w:r w:rsidRPr="008868B2">
        <w:rPr>
          <w:rFonts w:ascii="Arial" w:hAnsi="Arial" w:cs="Arial"/>
          <w:szCs w:val="22"/>
        </w:rPr>
        <w:t xml:space="preserve">USA Swimming has designed a variety of camps to help swimmers of all ages and abilities to achieve their competitive </w:t>
      </w:r>
      <w:proofErr w:type="spellStart"/>
      <w:r w:rsidRPr="008868B2">
        <w:rPr>
          <w:rFonts w:ascii="Arial" w:hAnsi="Arial" w:cs="Arial"/>
          <w:szCs w:val="22"/>
        </w:rPr>
        <w:t>goals</w:t>
      </w:r>
      <w:del w:id="1151" w:author="Jan" w:date="2014-07-15T12:08:00Z">
        <w:r w:rsidRPr="008868B2" w:rsidDel="00366729">
          <w:rPr>
            <w:rFonts w:ascii="Arial" w:hAnsi="Arial" w:cs="Arial"/>
            <w:szCs w:val="22"/>
          </w:rPr>
          <w:delText xml:space="preserve">. The Winning Spirit, Blue Ribbon, Racing, and National Age-Group Camps are held at the LSC level.  The Zone Distance Camps are held at the zone level.  The Bronze, Silver, Gold, and Eagle Select Camps are held at the U.S. Olympic Training Center in Colorado Springs.  </w:delText>
        </w:r>
      </w:del>
      <w:r w:rsidRPr="008868B2">
        <w:rPr>
          <w:rFonts w:ascii="Arial" w:hAnsi="Arial" w:cs="Arial"/>
          <w:szCs w:val="22"/>
        </w:rPr>
        <w:t>The</w:t>
      </w:r>
      <w:proofErr w:type="spellEnd"/>
      <w:r w:rsidRPr="008868B2">
        <w:rPr>
          <w:rFonts w:ascii="Arial" w:hAnsi="Arial" w:cs="Arial"/>
          <w:szCs w:val="22"/>
        </w:rPr>
        <w:t xml:space="preserve"> Camp/Clinic Coordinator is responsible for facilitating participation by MS swimmers in these camps, and for identifying clubs and coaches to help conduct camps within the state.</w:t>
      </w:r>
    </w:p>
    <w:p w:rsidR="00366729" w:rsidRDefault="00366729" w:rsidP="00366729">
      <w:pPr>
        <w:suppressLineNumbers/>
        <w:pBdr>
          <w:top w:val="single" w:sz="4" w:space="1" w:color="auto"/>
          <w:left w:val="single" w:sz="4" w:space="4" w:color="auto"/>
          <w:bottom w:val="single" w:sz="4" w:space="1" w:color="auto"/>
          <w:right w:val="single" w:sz="4" w:space="4" w:color="auto"/>
        </w:pBdr>
        <w:spacing w:before="480"/>
        <w:jc w:val="both"/>
      </w:pPr>
      <w:r>
        <w:t>R-</w:t>
      </w:r>
      <w:r w:rsidR="007523F9">
        <w:t>17</w:t>
      </w:r>
      <w:r>
        <w:t xml:space="preserve"> ACTION:  Adopted     Defeated     Adopted/Amended    Tabled    Postponed    Pulled</w:t>
      </w:r>
    </w:p>
    <w:p w:rsidR="00366729" w:rsidRDefault="00366729" w:rsidP="00366729">
      <w:pPr>
        <w:jc w:val="both"/>
      </w:pPr>
      <w:r w:rsidRPr="00D918FB">
        <w:rPr>
          <w:b/>
        </w:rPr>
        <w:t>Location:</w:t>
      </w:r>
      <w:r>
        <w:tab/>
        <w:t xml:space="preserve">Page 65 – Program </w:t>
      </w:r>
      <w:r w:rsidR="007523F9">
        <w:t>Development</w:t>
      </w:r>
      <w:r>
        <w:t xml:space="preserve"> Section</w:t>
      </w:r>
    </w:p>
    <w:p w:rsidR="00366729" w:rsidRDefault="00366729" w:rsidP="00366729">
      <w:pPr>
        <w:jc w:val="both"/>
      </w:pPr>
      <w:r w:rsidRPr="00D918FB">
        <w:rPr>
          <w:b/>
        </w:rPr>
        <w:t>Proposed by:</w:t>
      </w:r>
      <w:r>
        <w:tab/>
        <w:t>Joe McBratnie</w:t>
      </w:r>
    </w:p>
    <w:p w:rsidR="00366729" w:rsidRDefault="00366729" w:rsidP="00366729">
      <w:pPr>
        <w:jc w:val="both"/>
      </w:pPr>
      <w:r w:rsidRPr="00D918FB">
        <w:rPr>
          <w:b/>
        </w:rPr>
        <w:t>Purpose:</w:t>
      </w:r>
      <w:r>
        <w:tab/>
        <w:t>To clean up the Rules and Procedures document to reduce years of bloat and allow flexibility to allow the LSC to continue to meet the needs of its membership and grow.</w:t>
      </w:r>
    </w:p>
    <w:p w:rsidR="00366729" w:rsidRPr="00EF053E" w:rsidRDefault="00366729" w:rsidP="00EF053E">
      <w:pPr>
        <w:tabs>
          <w:tab w:val="right" w:pos="10800"/>
        </w:tabs>
        <w:jc w:val="both"/>
        <w:rPr>
          <w:i/>
          <w:u w:val="single"/>
        </w:rPr>
      </w:pPr>
      <w:r>
        <w:rPr>
          <w:b/>
        </w:rPr>
        <w:t xml:space="preserve">Recommendation:  </w:t>
      </w:r>
      <w:r>
        <w:rPr>
          <w:i/>
        </w:rPr>
        <w:t xml:space="preserve">The MS Board of Directors </w:t>
      </w:r>
      <w:r w:rsidR="00EF053E">
        <w:rPr>
          <w:i/>
        </w:rPr>
        <w:t>recommends</w:t>
      </w:r>
      <w:r w:rsidR="00EF053E">
        <w:rPr>
          <w:i/>
          <w:u w:val="single"/>
        </w:rPr>
        <w:tab/>
      </w:r>
    </w:p>
    <w:p w:rsidR="00366729" w:rsidRPr="008868B2" w:rsidRDefault="00366729" w:rsidP="00366729">
      <w:pPr>
        <w:pStyle w:val="Heading2"/>
      </w:pPr>
      <w:r w:rsidRPr="008868B2">
        <w:t>Safety at Swim Meets</w:t>
      </w:r>
    </w:p>
    <w:p w:rsidR="00366729" w:rsidRPr="008868B2" w:rsidRDefault="00366729" w:rsidP="00366729">
      <w:pPr>
        <w:spacing w:before="240"/>
        <w:jc w:val="both"/>
        <w:rPr>
          <w:rFonts w:ascii="Arial" w:hAnsi="Arial" w:cs="Arial"/>
          <w:szCs w:val="22"/>
        </w:rPr>
      </w:pPr>
      <w:r w:rsidRPr="008868B2">
        <w:rPr>
          <w:rFonts w:ascii="Arial" w:hAnsi="Arial" w:cs="Arial"/>
          <w:szCs w:val="22"/>
        </w:rPr>
        <w:t xml:space="preserve">Meet hosts are required to designate safety marshals who are responsible for supervising the pool area and enforcing warm-up procedures.  If necessary, marshals may also be asked to patrol locker room areas.  Marshals should take immediate action if they observe unsafe practices or behaviors </w:t>
      </w:r>
      <w:r w:rsidRPr="008868B2">
        <w:rPr>
          <w:rFonts w:ascii="Arial" w:hAnsi="Arial" w:cs="Arial"/>
          <w:szCs w:val="22"/>
        </w:rPr>
        <w:lastRenderedPageBreak/>
        <w:t>(for example, running on the deck, pushing and shoving, smoking, playing in the showers), or if they observe violations of the warm-up procedures (for example, entering at the turn end of the pool, jumping or diving into the pool).  Usually a short discussion with the offender(s) will be sufficient to solve a problem; however, if necessary, the marshal may refer the situation to the meet referee for appropriate action.  Note that the meet referee is the only official authorized to disqualify individuals for violations of safety rules.</w:t>
      </w:r>
    </w:p>
    <w:p w:rsidR="00366729" w:rsidRPr="008868B2" w:rsidRDefault="00366729" w:rsidP="00366729">
      <w:pPr>
        <w:spacing w:before="240"/>
        <w:jc w:val="both"/>
        <w:rPr>
          <w:rFonts w:ascii="Arial" w:hAnsi="Arial" w:cs="Arial"/>
        </w:rPr>
      </w:pPr>
      <w:r w:rsidRPr="008868B2">
        <w:rPr>
          <w:rFonts w:ascii="Arial" w:hAnsi="Arial" w:cs="Arial"/>
        </w:rPr>
        <w:t>At MS meets, the meet referee shall appoint at least one certified official to help supervise pre-meet warm-up sessions.  The host club shall appoint at least one marshal and at least one assistant for short course meets, and at least one marshal and three assistants for long course meets, to supervise the pre-meet warm-up sessions.  The host club shall also appoint at least one marshal to supervise warm-up facilities available during the meet.  Marshals should wear the orange vests</w:t>
      </w:r>
      <w:del w:id="1152" w:author="Jan" w:date="2014-07-15T12:10:00Z">
        <w:r w:rsidRPr="008868B2" w:rsidDel="00366729">
          <w:rPr>
            <w:rFonts w:ascii="Arial" w:hAnsi="Arial" w:cs="Arial"/>
          </w:rPr>
          <w:delText xml:space="preserve"> provided by MS</w:delText>
        </w:r>
      </w:del>
      <w:r w:rsidRPr="008868B2">
        <w:rPr>
          <w:rFonts w:ascii="Arial" w:hAnsi="Arial" w:cs="Arial"/>
        </w:rPr>
        <w:t>.  If those vests are unavailable, marshals should be identified by a badge or other form of identification.</w:t>
      </w:r>
    </w:p>
    <w:p w:rsidR="00366729" w:rsidRPr="008868B2" w:rsidRDefault="00366729" w:rsidP="00366729">
      <w:pPr>
        <w:spacing w:before="240"/>
        <w:jc w:val="both"/>
        <w:rPr>
          <w:rFonts w:ascii="Arial" w:hAnsi="Arial" w:cs="Arial"/>
          <w:szCs w:val="22"/>
        </w:rPr>
      </w:pPr>
      <w:r w:rsidRPr="008868B2">
        <w:rPr>
          <w:rFonts w:ascii="Arial" w:hAnsi="Arial" w:cs="Arial"/>
          <w:szCs w:val="22"/>
        </w:rPr>
        <w:t>All MS Clubs are required to file with the MS Safe</w:t>
      </w:r>
      <w:r>
        <w:rPr>
          <w:rFonts w:ascii="Arial" w:hAnsi="Arial" w:cs="Arial"/>
          <w:szCs w:val="22"/>
        </w:rPr>
        <w:t xml:space="preserve"> Sport</w:t>
      </w:r>
      <w:r w:rsidRPr="008868B2">
        <w:rPr>
          <w:rFonts w:ascii="Arial" w:hAnsi="Arial" w:cs="Arial"/>
          <w:szCs w:val="22"/>
        </w:rPr>
        <w:t xml:space="preserve"> Coordinator a comprehensive Emergency Action Plan for all pools/venues that the MS Club uses during the year for any purpose – including practices and the hosting of meets. These EAPs should satisfy all criteria under Emergency Planning (Meet Director’s Workshop, Michigan Swimming, September 22, 2000) as published on the MS website. A MS Club is free to use any existing EAP issued by the facility (e.g. high school, college, etc.), however, when using an existing EAP from a facility, be sure to supplement the EAP as needed for USA /</w:t>
      </w:r>
      <w:r>
        <w:rPr>
          <w:rFonts w:ascii="Arial" w:hAnsi="Arial" w:cs="Arial"/>
          <w:szCs w:val="22"/>
        </w:rPr>
        <w:t xml:space="preserve"> </w:t>
      </w:r>
      <w:r w:rsidRPr="008868B2">
        <w:rPr>
          <w:rFonts w:ascii="Arial" w:hAnsi="Arial" w:cs="Arial"/>
          <w:szCs w:val="22"/>
        </w:rPr>
        <w:t>MS Swimming purposes. MS Clubs are required to file these EAPs with the MS Safe</w:t>
      </w:r>
      <w:r>
        <w:rPr>
          <w:rFonts w:ascii="Arial" w:hAnsi="Arial" w:cs="Arial"/>
          <w:szCs w:val="22"/>
        </w:rPr>
        <w:t xml:space="preserve"> Sport </w:t>
      </w:r>
      <w:r w:rsidRPr="008868B2">
        <w:rPr>
          <w:rFonts w:ascii="Arial" w:hAnsi="Arial" w:cs="Arial"/>
          <w:szCs w:val="22"/>
        </w:rPr>
        <w:t>Coordinator by December 31 of each calendar year.</w:t>
      </w:r>
    </w:p>
    <w:p w:rsidR="00366729" w:rsidRDefault="00366729" w:rsidP="00366729">
      <w:pPr>
        <w:suppressLineNumbers/>
        <w:pBdr>
          <w:top w:val="single" w:sz="4" w:space="1" w:color="auto"/>
          <w:left w:val="single" w:sz="4" w:space="4" w:color="auto"/>
          <w:bottom w:val="single" w:sz="4" w:space="1" w:color="auto"/>
          <w:right w:val="single" w:sz="4" w:space="4" w:color="auto"/>
        </w:pBdr>
        <w:spacing w:before="480"/>
        <w:jc w:val="both"/>
      </w:pPr>
      <w:r>
        <w:t>R-</w:t>
      </w:r>
      <w:r w:rsidR="007523F9">
        <w:t>18</w:t>
      </w:r>
      <w:r>
        <w:t xml:space="preserve"> ACTION:  Adopted     Defeated     Adopted/Amended    Tabled    Postponed    Pulled</w:t>
      </w:r>
    </w:p>
    <w:p w:rsidR="00366729" w:rsidRDefault="00366729" w:rsidP="00366729">
      <w:pPr>
        <w:jc w:val="both"/>
      </w:pPr>
      <w:r w:rsidRPr="00D918FB">
        <w:rPr>
          <w:b/>
        </w:rPr>
        <w:t>Location:</w:t>
      </w:r>
      <w:r>
        <w:tab/>
        <w:t xml:space="preserve">Page 66 – Program </w:t>
      </w:r>
      <w:r w:rsidR="005B3386">
        <w:t>Development</w:t>
      </w:r>
      <w:r>
        <w:t xml:space="preserve"> Section</w:t>
      </w:r>
    </w:p>
    <w:p w:rsidR="00366729" w:rsidRDefault="00366729" w:rsidP="00366729">
      <w:pPr>
        <w:jc w:val="both"/>
      </w:pPr>
      <w:r w:rsidRPr="00D918FB">
        <w:rPr>
          <w:b/>
        </w:rPr>
        <w:t>Proposed by:</w:t>
      </w:r>
      <w:r>
        <w:tab/>
        <w:t>Joe McBratnie</w:t>
      </w:r>
    </w:p>
    <w:p w:rsidR="00366729" w:rsidRDefault="00366729" w:rsidP="00366729">
      <w:pPr>
        <w:jc w:val="both"/>
      </w:pPr>
      <w:r w:rsidRPr="00D918FB">
        <w:rPr>
          <w:b/>
        </w:rPr>
        <w:t>Purpose:</w:t>
      </w:r>
      <w:r>
        <w:tab/>
        <w:t>To clean up the Rules and Procedures document to reduce years of bloat and allow flexibility to allow the LSC to continue to meet the needs of its membership and grow.</w:t>
      </w:r>
    </w:p>
    <w:p w:rsidR="0082515E" w:rsidRPr="0082515E" w:rsidRDefault="0082515E" w:rsidP="00366729">
      <w:pPr>
        <w:jc w:val="both"/>
      </w:pPr>
      <w:r>
        <w:rPr>
          <w:b/>
        </w:rPr>
        <w:t xml:space="preserve">Effective Date:  </w:t>
      </w:r>
      <w:r>
        <w:t>Immediately.</w:t>
      </w:r>
    </w:p>
    <w:p w:rsidR="00366729" w:rsidRPr="00EF053E" w:rsidRDefault="00366729" w:rsidP="00EF053E">
      <w:pPr>
        <w:tabs>
          <w:tab w:val="right" w:pos="10800"/>
        </w:tabs>
        <w:jc w:val="both"/>
        <w:rPr>
          <w:i/>
          <w:u w:val="single"/>
        </w:rPr>
      </w:pPr>
      <w:r>
        <w:rPr>
          <w:b/>
        </w:rPr>
        <w:t xml:space="preserve">Recommendation:  </w:t>
      </w:r>
      <w:r>
        <w:rPr>
          <w:i/>
        </w:rPr>
        <w:t xml:space="preserve">The MS Board of Directors </w:t>
      </w:r>
      <w:r w:rsidR="00EF053E">
        <w:rPr>
          <w:i/>
        </w:rPr>
        <w:t xml:space="preserve">recommends </w:t>
      </w:r>
      <w:r w:rsidR="00EF053E">
        <w:rPr>
          <w:i/>
          <w:u w:val="single"/>
        </w:rPr>
        <w:tab/>
      </w:r>
    </w:p>
    <w:p w:rsidR="00366729" w:rsidRPr="008868B2" w:rsidRDefault="00366729" w:rsidP="00366729">
      <w:pPr>
        <w:pStyle w:val="Heading2"/>
      </w:pPr>
      <w:bookmarkStart w:id="1153" w:name="_Toc50450566"/>
      <w:bookmarkStart w:id="1154" w:name="_Toc298441410"/>
      <w:r w:rsidRPr="008868B2">
        <w:lastRenderedPageBreak/>
        <w:t>Safety Training for Swim Coaches</w:t>
      </w:r>
      <w:bookmarkEnd w:id="1153"/>
      <w:bookmarkEnd w:id="1154"/>
    </w:p>
    <w:p w:rsidR="00366729" w:rsidRPr="008868B2" w:rsidRDefault="00366729" w:rsidP="00366729">
      <w:pPr>
        <w:spacing w:before="240"/>
        <w:jc w:val="both"/>
        <w:rPr>
          <w:rFonts w:ascii="Arial" w:hAnsi="Arial" w:cs="Arial"/>
          <w:szCs w:val="22"/>
        </w:rPr>
      </w:pPr>
      <w:r w:rsidRPr="008868B2">
        <w:rPr>
          <w:rFonts w:ascii="Arial" w:hAnsi="Arial" w:cs="Arial"/>
          <w:szCs w:val="22"/>
        </w:rPr>
        <w:t>All USA Swimming-registered coaches must maintain current certifications</w:t>
      </w:r>
      <w:del w:id="1155" w:author="Jan" w:date="2014-07-15T12:13:00Z">
        <w:r w:rsidRPr="008868B2" w:rsidDel="00366729">
          <w:rPr>
            <w:rFonts w:ascii="Arial" w:hAnsi="Arial" w:cs="Arial"/>
            <w:szCs w:val="22"/>
          </w:rPr>
          <w:delText xml:space="preserve"> in cardiopulmonary resuscitation (CPR), and safety training for swim coaches</w:delText>
        </w:r>
      </w:del>
      <w:ins w:id="1156" w:author="Jan" w:date="2014-07-15T12:13:00Z">
        <w:r>
          <w:rPr>
            <w:rFonts w:ascii="Arial" w:hAnsi="Arial" w:cs="Arial"/>
            <w:szCs w:val="22"/>
          </w:rPr>
          <w:t xml:space="preserve"> required by USA Swimming and any state required certifications</w:t>
        </w:r>
      </w:ins>
      <w:r w:rsidRPr="008868B2">
        <w:rPr>
          <w:rFonts w:ascii="Arial" w:hAnsi="Arial" w:cs="Arial"/>
          <w:szCs w:val="22"/>
        </w:rPr>
        <w:t xml:space="preserve">.  A list of currently approved courses is available </w:t>
      </w:r>
      <w:r>
        <w:rPr>
          <w:rFonts w:ascii="Arial" w:hAnsi="Arial" w:cs="Arial"/>
          <w:szCs w:val="22"/>
        </w:rPr>
        <w:t>on the MS website</w:t>
      </w:r>
      <w:r w:rsidRPr="008868B2">
        <w:rPr>
          <w:rFonts w:ascii="Arial" w:hAnsi="Arial" w:cs="Arial"/>
          <w:szCs w:val="22"/>
        </w:rPr>
        <w:t xml:space="preserve">.  Other club personnel, including the club safety coordinator and older swimmers, should also be encouraged to seek relevant safety training and certifications. </w:t>
      </w:r>
    </w:p>
    <w:p w:rsidR="00CA4011" w:rsidRDefault="00CA4011" w:rsidP="00CA4011">
      <w:pPr>
        <w:suppressLineNumbers/>
        <w:pBdr>
          <w:top w:val="single" w:sz="4" w:space="1" w:color="auto"/>
          <w:left w:val="single" w:sz="4" w:space="4" w:color="auto"/>
          <w:bottom w:val="single" w:sz="4" w:space="1" w:color="auto"/>
          <w:right w:val="single" w:sz="4" w:space="4" w:color="auto"/>
        </w:pBdr>
        <w:spacing w:before="480"/>
        <w:jc w:val="both"/>
      </w:pPr>
      <w:r>
        <w:t>R-</w:t>
      </w:r>
      <w:r w:rsidR="007523F9">
        <w:t>19</w:t>
      </w:r>
      <w:r>
        <w:t xml:space="preserve"> ACTION:  Adopted     Defeated     Adopted/Amended    Tabled    Postponed    Pulled</w:t>
      </w:r>
    </w:p>
    <w:p w:rsidR="00CA4011" w:rsidRDefault="00CA4011" w:rsidP="00CA4011">
      <w:pPr>
        <w:jc w:val="both"/>
      </w:pPr>
      <w:r w:rsidRPr="00D918FB">
        <w:rPr>
          <w:b/>
        </w:rPr>
        <w:t>Location:</w:t>
      </w:r>
      <w:r>
        <w:tab/>
        <w:t xml:space="preserve">Page 68 – Program </w:t>
      </w:r>
      <w:r w:rsidR="005B3386">
        <w:t>Development</w:t>
      </w:r>
      <w:r>
        <w:t xml:space="preserve"> Section</w:t>
      </w:r>
    </w:p>
    <w:p w:rsidR="00CA4011" w:rsidRDefault="00CA4011" w:rsidP="00CA4011">
      <w:pPr>
        <w:jc w:val="both"/>
      </w:pPr>
      <w:r w:rsidRPr="00D918FB">
        <w:rPr>
          <w:b/>
        </w:rPr>
        <w:t>Proposed by:</w:t>
      </w:r>
      <w:r>
        <w:tab/>
        <w:t>Joe McBratnie</w:t>
      </w:r>
    </w:p>
    <w:p w:rsidR="00CA4011" w:rsidRDefault="00CA4011" w:rsidP="00CA4011">
      <w:pPr>
        <w:jc w:val="both"/>
      </w:pPr>
      <w:r w:rsidRPr="00D918FB">
        <w:rPr>
          <w:b/>
        </w:rPr>
        <w:t>Purpose:</w:t>
      </w:r>
      <w:r>
        <w:tab/>
        <w:t>To clean up the Rules and Procedures document to reduce years of bloat and allow flexibility to allow the LSC to continue to meet the needs of its membership and grow.</w:t>
      </w:r>
    </w:p>
    <w:p w:rsidR="0082515E" w:rsidRPr="0082515E" w:rsidRDefault="0082515E" w:rsidP="00CA4011">
      <w:pPr>
        <w:jc w:val="both"/>
      </w:pPr>
      <w:r>
        <w:rPr>
          <w:b/>
        </w:rPr>
        <w:t xml:space="preserve">Effective Date:  </w:t>
      </w:r>
      <w:r>
        <w:t>Immediately.</w:t>
      </w:r>
    </w:p>
    <w:p w:rsidR="00CA4011" w:rsidRDefault="00CA4011" w:rsidP="005B3386">
      <w:pPr>
        <w:tabs>
          <w:tab w:val="right" w:pos="10710"/>
        </w:tabs>
        <w:jc w:val="both"/>
        <w:rPr>
          <w:i/>
        </w:rPr>
      </w:pPr>
      <w:r>
        <w:rPr>
          <w:b/>
        </w:rPr>
        <w:t xml:space="preserve">Recommendation:  </w:t>
      </w:r>
      <w:r>
        <w:rPr>
          <w:i/>
        </w:rPr>
        <w:t xml:space="preserve">The MS Board of Directors </w:t>
      </w:r>
      <w:r w:rsidR="005B3386">
        <w:rPr>
          <w:i/>
        </w:rPr>
        <w:t>recommends______________________</w:t>
      </w:r>
    </w:p>
    <w:p w:rsidR="00CA4011" w:rsidRPr="008868B2" w:rsidRDefault="00CA4011" w:rsidP="00CA4011">
      <w:pPr>
        <w:pStyle w:val="Heading2"/>
      </w:pPr>
      <w:r w:rsidRPr="008868B2">
        <w:t>MS Zone</w:t>
      </w:r>
      <w:ins w:id="1157" w:author="Jan" w:date="2014-07-15T12:19:00Z">
        <w:r>
          <w:t xml:space="preserve"> / QUAD</w:t>
        </w:r>
      </w:ins>
      <w:r w:rsidRPr="008868B2">
        <w:t xml:space="preserve"> Team</w:t>
      </w:r>
    </w:p>
    <w:p w:rsidR="00CA4011" w:rsidRPr="00205D17" w:rsidRDefault="00CA4011" w:rsidP="00CA4011">
      <w:pPr>
        <w:numPr>
          <w:ilvl w:val="0"/>
          <w:numId w:val="19"/>
        </w:numPr>
        <w:overflowPunct w:val="0"/>
        <w:autoSpaceDE w:val="0"/>
        <w:autoSpaceDN w:val="0"/>
        <w:adjustRightInd w:val="0"/>
        <w:spacing w:after="0" w:line="240" w:lineRule="auto"/>
        <w:ind w:left="360"/>
        <w:jc w:val="center"/>
        <w:textAlignment w:val="baseline"/>
        <w:rPr>
          <w:rFonts w:asciiTheme="minorHAnsi" w:hAnsiTheme="minorHAnsi" w:cstheme="minorHAnsi"/>
          <w:b/>
        </w:rPr>
      </w:pPr>
      <w:bookmarkStart w:id="1158" w:name="_Toc50450569"/>
      <w:bookmarkStart w:id="1159" w:name="_Toc298441413"/>
      <w:r w:rsidRPr="00205D17">
        <w:rPr>
          <w:rFonts w:asciiTheme="minorHAnsi" w:hAnsiTheme="minorHAnsi" w:cstheme="minorHAnsi"/>
          <w:b/>
        </w:rPr>
        <w:t>Zone Championship Meets</w:t>
      </w:r>
      <w:bookmarkEnd w:id="1158"/>
      <w:bookmarkEnd w:id="1159"/>
    </w:p>
    <w:p w:rsidR="00CA4011" w:rsidRDefault="00CA4011" w:rsidP="00CA4011">
      <w:pPr>
        <w:spacing w:before="240"/>
        <w:jc w:val="both"/>
        <w:rPr>
          <w:ins w:id="1160" w:author="Jan" w:date="2014-07-15T12:19:00Z"/>
          <w:rFonts w:ascii="Arial" w:hAnsi="Arial" w:cs="Arial"/>
          <w:szCs w:val="22"/>
        </w:rPr>
      </w:pPr>
      <w:r w:rsidRPr="008868B2">
        <w:rPr>
          <w:rFonts w:ascii="Arial" w:hAnsi="Arial" w:cs="Arial"/>
          <w:szCs w:val="22"/>
        </w:rPr>
        <w:t>Zone meets are the highest level of age-group competition conducted by USA Swimming.  Separate meets are conducted in each of the four zones; Eastern, Central, Southern, and Western.  Michigan competes in the Central Zone along with Arkansas, Illinois, Indiana, Iowa, Lake Erie, Midwestern, Minnesota, Missouri Valley, North Dakota, Ohio, Oklahoma, Ozark, South Dakota, Wisconsin, and Wyoming.  Because of the large geographical area encompassed by the Central Zone, two meets are conducted at different venues.  These meets are held in early August at long-course facilities.  All participating Michigan swimmers constitute a single Michigan Zone Team, swim on Michigan relays, and earn points for the Michigan team.</w:t>
      </w:r>
    </w:p>
    <w:p w:rsidR="00CA4011" w:rsidRPr="008868B2" w:rsidRDefault="00CA4011">
      <w:pPr>
        <w:spacing w:before="240"/>
        <w:jc w:val="center"/>
        <w:rPr>
          <w:rFonts w:ascii="Arial" w:hAnsi="Arial" w:cs="Arial"/>
          <w:szCs w:val="22"/>
        </w:rPr>
        <w:pPrChange w:id="1161" w:author="Jan" w:date="2014-07-15T12:19:00Z">
          <w:pPr>
            <w:spacing w:before="240"/>
            <w:jc w:val="both"/>
          </w:pPr>
        </w:pPrChange>
      </w:pPr>
      <w:ins w:id="1162" w:author="Jan" w:date="2014-07-15T12:19:00Z">
        <w:r>
          <w:rPr>
            <w:rFonts w:ascii="Arial" w:hAnsi="Arial" w:cs="Arial"/>
            <w:szCs w:val="22"/>
          </w:rPr>
          <w:t>Quad meet is the in the beginning of January</w:t>
        </w:r>
      </w:ins>
    </w:p>
    <w:p w:rsidR="00CA4011" w:rsidRPr="00205D17" w:rsidRDefault="00CA4011" w:rsidP="00CA4011">
      <w:pPr>
        <w:numPr>
          <w:ilvl w:val="0"/>
          <w:numId w:val="19"/>
        </w:numPr>
        <w:overflowPunct w:val="0"/>
        <w:autoSpaceDE w:val="0"/>
        <w:autoSpaceDN w:val="0"/>
        <w:adjustRightInd w:val="0"/>
        <w:spacing w:before="120" w:after="0" w:line="240" w:lineRule="auto"/>
        <w:ind w:left="360"/>
        <w:jc w:val="center"/>
        <w:textAlignment w:val="baseline"/>
        <w:rPr>
          <w:rFonts w:asciiTheme="minorHAnsi" w:hAnsiTheme="minorHAnsi" w:cstheme="minorHAnsi"/>
          <w:b/>
        </w:rPr>
      </w:pPr>
      <w:bookmarkStart w:id="1163" w:name="_Toc50450570"/>
      <w:bookmarkStart w:id="1164" w:name="_Toc298441414"/>
      <w:r w:rsidRPr="00205D17">
        <w:rPr>
          <w:rFonts w:asciiTheme="minorHAnsi" w:hAnsiTheme="minorHAnsi" w:cstheme="minorHAnsi"/>
          <w:b/>
        </w:rPr>
        <w:t>Time Standards</w:t>
      </w:r>
      <w:bookmarkEnd w:id="1163"/>
      <w:bookmarkEnd w:id="1164"/>
    </w:p>
    <w:p w:rsidR="00CA4011" w:rsidRPr="008868B2" w:rsidRDefault="00CA4011" w:rsidP="00CA4011">
      <w:pPr>
        <w:spacing w:before="240"/>
        <w:jc w:val="both"/>
        <w:rPr>
          <w:rFonts w:ascii="Arial" w:hAnsi="Arial" w:cs="Arial"/>
          <w:szCs w:val="22"/>
        </w:rPr>
      </w:pPr>
      <w:r w:rsidRPr="008868B2">
        <w:rPr>
          <w:rFonts w:ascii="Arial" w:hAnsi="Arial" w:cs="Arial"/>
          <w:szCs w:val="22"/>
        </w:rPr>
        <w:t>National AAA time standards are required to qualify for this meet.  MS policies prohibit a swimmer from entering events in which he/she has a junior or senior national qualifying time.</w:t>
      </w:r>
    </w:p>
    <w:p w:rsidR="00CA4011" w:rsidRPr="00205D17" w:rsidRDefault="00CA4011" w:rsidP="00CA4011">
      <w:pPr>
        <w:numPr>
          <w:ilvl w:val="0"/>
          <w:numId w:val="19"/>
        </w:numPr>
        <w:overflowPunct w:val="0"/>
        <w:autoSpaceDE w:val="0"/>
        <w:autoSpaceDN w:val="0"/>
        <w:adjustRightInd w:val="0"/>
        <w:spacing w:before="120" w:after="0" w:line="240" w:lineRule="auto"/>
        <w:ind w:left="360"/>
        <w:jc w:val="center"/>
        <w:textAlignment w:val="baseline"/>
        <w:rPr>
          <w:rFonts w:asciiTheme="minorHAnsi" w:hAnsiTheme="minorHAnsi" w:cstheme="minorHAnsi"/>
          <w:b/>
        </w:rPr>
      </w:pPr>
      <w:bookmarkStart w:id="1165" w:name="_Toc50450571"/>
      <w:bookmarkStart w:id="1166" w:name="_Toc298441415"/>
      <w:r w:rsidRPr="00205D17">
        <w:rPr>
          <w:rFonts w:asciiTheme="minorHAnsi" w:hAnsiTheme="minorHAnsi" w:cstheme="minorHAnsi"/>
          <w:b/>
        </w:rPr>
        <w:t>Application Procedures</w:t>
      </w:r>
      <w:bookmarkEnd w:id="1165"/>
      <w:bookmarkEnd w:id="1166"/>
    </w:p>
    <w:p w:rsidR="00CA4011" w:rsidRPr="008868B2" w:rsidRDefault="00CA4011" w:rsidP="00CA4011">
      <w:pPr>
        <w:spacing w:before="240"/>
        <w:jc w:val="both"/>
        <w:rPr>
          <w:rFonts w:ascii="Arial" w:hAnsi="Arial" w:cs="Arial"/>
          <w:szCs w:val="22"/>
        </w:rPr>
      </w:pPr>
      <w:r w:rsidRPr="008868B2">
        <w:rPr>
          <w:rFonts w:ascii="Arial" w:hAnsi="Arial" w:cs="Arial"/>
          <w:szCs w:val="22"/>
        </w:rPr>
        <w:lastRenderedPageBreak/>
        <w:t>Swimmers who wish to participate in the Central Zone</w:t>
      </w:r>
      <w:ins w:id="1167" w:author="Jan" w:date="2014-07-15T12:22:00Z">
        <w:r>
          <w:rPr>
            <w:rFonts w:ascii="Arial" w:hAnsi="Arial" w:cs="Arial"/>
            <w:szCs w:val="22"/>
          </w:rPr>
          <w:t xml:space="preserve"> / Quad</w:t>
        </w:r>
      </w:ins>
      <w:r w:rsidRPr="008868B2">
        <w:rPr>
          <w:rFonts w:ascii="Arial" w:hAnsi="Arial" w:cs="Arial"/>
          <w:szCs w:val="22"/>
        </w:rPr>
        <w:t xml:space="preserve"> Championship meet must submit a formal application (the application form</w:t>
      </w:r>
      <w:del w:id="1168" w:author="Jan" w:date="2014-07-15T12:23:00Z">
        <w:r w:rsidRPr="008868B2" w:rsidDel="00CA4011">
          <w:rPr>
            <w:rFonts w:ascii="Arial" w:hAnsi="Arial" w:cs="Arial"/>
            <w:szCs w:val="22"/>
          </w:rPr>
          <w:delText xml:space="preserve"> is mailed to clubs prior to the entry deadline</w:delText>
        </w:r>
      </w:del>
      <w:ins w:id="1169" w:author="Jan" w:date="2014-07-15T12:23:00Z">
        <w:r>
          <w:rPr>
            <w:rFonts w:ascii="Arial" w:hAnsi="Arial" w:cs="Arial"/>
            <w:szCs w:val="22"/>
          </w:rPr>
          <w:t xml:space="preserve"> on the </w:t>
        </w:r>
      </w:ins>
      <w:ins w:id="1170" w:author="Jan" w:date="2014-07-15T12:24:00Z">
        <w:r w:rsidR="009657F6">
          <w:rPr>
            <w:rFonts w:ascii="Arial" w:hAnsi="Arial" w:cs="Arial"/>
            <w:szCs w:val="22"/>
          </w:rPr>
          <w:t>zone website</w:t>
        </w:r>
      </w:ins>
      <w:r w:rsidRPr="008868B2">
        <w:rPr>
          <w:rFonts w:ascii="Arial" w:hAnsi="Arial" w:cs="Arial"/>
          <w:szCs w:val="22"/>
        </w:rPr>
        <w:t xml:space="preserve">) and applicable fees to the MS Office.  The fees cover the cost of the entry fees for individual events to the meet.  A uniform package will be offered for purchase by the swimmers on the team.  The uniform will include a shirt, swim caps, and other items decided upon by the Zone Team Coordinator.  Transportation to the meet and lodging are the responsibility of the swimmer's family.  Swimmers must agree to adhere to the MS Code of Conduct for Athletes at all times during the meet, including their travel to and from the meet, and including their entire stay at the site of the meet.  </w:t>
      </w:r>
    </w:p>
    <w:p w:rsidR="00CA4011" w:rsidRPr="00205D17" w:rsidRDefault="00CA4011" w:rsidP="00CA4011">
      <w:pPr>
        <w:numPr>
          <w:ilvl w:val="0"/>
          <w:numId w:val="19"/>
        </w:numPr>
        <w:overflowPunct w:val="0"/>
        <w:autoSpaceDE w:val="0"/>
        <w:autoSpaceDN w:val="0"/>
        <w:adjustRightInd w:val="0"/>
        <w:spacing w:after="0" w:line="240" w:lineRule="auto"/>
        <w:ind w:left="360"/>
        <w:jc w:val="center"/>
        <w:textAlignment w:val="baseline"/>
        <w:rPr>
          <w:rFonts w:asciiTheme="minorHAnsi" w:hAnsiTheme="minorHAnsi" w:cstheme="minorHAnsi"/>
          <w:b/>
        </w:rPr>
      </w:pPr>
      <w:bookmarkStart w:id="1171" w:name="_Toc50450572"/>
      <w:bookmarkStart w:id="1172" w:name="_Toc298441416"/>
      <w:r w:rsidRPr="00205D17">
        <w:rPr>
          <w:rFonts w:asciiTheme="minorHAnsi" w:hAnsiTheme="minorHAnsi" w:cstheme="minorHAnsi"/>
          <w:b/>
        </w:rPr>
        <w:t>Zone Team Coaches</w:t>
      </w:r>
      <w:bookmarkEnd w:id="1171"/>
      <w:bookmarkEnd w:id="1172"/>
    </w:p>
    <w:p w:rsidR="00CA4011" w:rsidRPr="008868B2" w:rsidRDefault="00CA4011" w:rsidP="00CA4011">
      <w:pPr>
        <w:spacing w:before="240"/>
        <w:jc w:val="both"/>
        <w:rPr>
          <w:rFonts w:ascii="Arial" w:hAnsi="Arial" w:cs="Arial"/>
          <w:szCs w:val="22"/>
        </w:rPr>
      </w:pPr>
      <w:r w:rsidRPr="008868B2">
        <w:rPr>
          <w:rFonts w:ascii="Arial" w:hAnsi="Arial" w:cs="Arial"/>
          <w:szCs w:val="22"/>
        </w:rPr>
        <w:t>MS will send one coach to the zone meet if 1-25 swimmers qualify and apply to compete in the meet, two coaches if 26-50 swimmers participate, three coaches if 51-75 swimmers participate, etc.  The coach-swimmer ratio may be adjusted to add more coaches pending the distribution of swimmers by age group, the meet location, and the MS budget.  The zone team coaches are recommended by the Coach Representatives and appointed by the MS Board of Directors.</w:t>
      </w:r>
    </w:p>
    <w:p w:rsidR="00CA4011" w:rsidRPr="008868B2" w:rsidRDefault="00CA4011" w:rsidP="00CA4011">
      <w:pPr>
        <w:spacing w:before="240"/>
        <w:jc w:val="both"/>
        <w:rPr>
          <w:rFonts w:ascii="Arial" w:hAnsi="Arial" w:cs="Arial"/>
          <w:szCs w:val="22"/>
        </w:rPr>
      </w:pPr>
      <w:r w:rsidRPr="008868B2">
        <w:rPr>
          <w:rFonts w:ascii="Arial" w:hAnsi="Arial" w:cs="Arial"/>
          <w:szCs w:val="22"/>
        </w:rPr>
        <w:t xml:space="preserve">The zone team coaches, under the direction of the head coach, are responsible for reviewing the Michigan entries before they are mailed to the host club/LSC, selecting relay teams, and providing support, encouragement, and supervision of swimmers at the pool site.  The head coach determines the roles and responsibilities of the assistant coaches.  The head coach is also responsible for consulting with the zone team manager as needed.  </w:t>
      </w:r>
      <w:ins w:id="1173" w:author="Jan" w:date="2014-07-15T12:20:00Z">
        <w:r>
          <w:rPr>
            <w:rFonts w:ascii="Arial" w:hAnsi="Arial" w:cs="Arial"/>
            <w:szCs w:val="22"/>
          </w:rPr>
          <w:t xml:space="preserve">Coaches are selected by application process starting in September.  Coaches selected to this role serve a term of 1 year.  </w:t>
        </w:r>
        <w:proofErr w:type="gramStart"/>
        <w:r>
          <w:rPr>
            <w:rFonts w:ascii="Arial" w:hAnsi="Arial" w:cs="Arial"/>
            <w:szCs w:val="22"/>
          </w:rPr>
          <w:t>And are expected to coach the zone and potentially the quad meets.</w:t>
        </w:r>
        <w:proofErr w:type="gramEnd"/>
        <w:r>
          <w:rPr>
            <w:rFonts w:ascii="Arial" w:hAnsi="Arial" w:cs="Arial"/>
            <w:szCs w:val="22"/>
          </w:rPr>
          <w:t xml:space="preserve">  If Michigan Swimming holds zone practices these coaches will be the primary coaches for team practices.</w:t>
        </w:r>
      </w:ins>
    </w:p>
    <w:p w:rsidR="00CA4011" w:rsidRDefault="00CA4011" w:rsidP="00CA4011">
      <w:pPr>
        <w:spacing w:before="240"/>
        <w:jc w:val="both"/>
        <w:rPr>
          <w:rFonts w:ascii="Arial" w:hAnsi="Arial" w:cs="Arial"/>
          <w:szCs w:val="22"/>
        </w:rPr>
      </w:pPr>
      <w:r w:rsidRPr="008868B2">
        <w:rPr>
          <w:rFonts w:ascii="Arial" w:hAnsi="Arial" w:cs="Arial"/>
          <w:szCs w:val="22"/>
        </w:rPr>
        <w:t>During the zone meet and all related activities, zone coaches represent MS rather than their home club.  Zone team coaches must agree to adhere to the MS Code of Conduct for Coaches at all times during the meet, including their travel to and from the meet, and including their entire stay at the site of the meet.  They must be especially careful to avoid recruiting swimmers (or giving the appearance of recruiting swimmers) to their home clubs.</w:t>
      </w:r>
    </w:p>
    <w:p w:rsidR="009657F6" w:rsidRDefault="007523F9" w:rsidP="009657F6">
      <w:pPr>
        <w:suppressLineNumbers/>
        <w:pBdr>
          <w:top w:val="single" w:sz="4" w:space="1" w:color="auto"/>
          <w:left w:val="single" w:sz="4" w:space="4" w:color="auto"/>
          <w:bottom w:val="single" w:sz="4" w:space="1" w:color="auto"/>
          <w:right w:val="single" w:sz="4" w:space="4" w:color="auto"/>
        </w:pBdr>
        <w:spacing w:before="480"/>
        <w:jc w:val="both"/>
      </w:pPr>
      <w:r>
        <w:t>R-20</w:t>
      </w:r>
      <w:r w:rsidR="009657F6">
        <w:t xml:space="preserve"> ACTION:  Adopted     Defeated     Adopted/Amended    Tabled    Postponed    Pulled</w:t>
      </w:r>
    </w:p>
    <w:p w:rsidR="009657F6" w:rsidRDefault="009657F6" w:rsidP="009657F6">
      <w:pPr>
        <w:jc w:val="both"/>
      </w:pPr>
      <w:r w:rsidRPr="00D918FB">
        <w:rPr>
          <w:b/>
        </w:rPr>
        <w:t>Location:</w:t>
      </w:r>
      <w:r>
        <w:tab/>
        <w:t xml:space="preserve">Page </w:t>
      </w:r>
      <w:r w:rsidR="00B266AE">
        <w:t>70</w:t>
      </w:r>
      <w:r>
        <w:t xml:space="preserve"> – Program Operations Section</w:t>
      </w:r>
    </w:p>
    <w:p w:rsidR="009657F6" w:rsidRDefault="009657F6" w:rsidP="009657F6">
      <w:pPr>
        <w:jc w:val="both"/>
      </w:pPr>
      <w:r w:rsidRPr="00D918FB">
        <w:rPr>
          <w:b/>
        </w:rPr>
        <w:t>Proposed by:</w:t>
      </w:r>
      <w:r>
        <w:tab/>
        <w:t>Joe McBratnie</w:t>
      </w:r>
    </w:p>
    <w:p w:rsidR="009657F6" w:rsidRDefault="009657F6" w:rsidP="009657F6">
      <w:pPr>
        <w:jc w:val="both"/>
      </w:pPr>
      <w:r w:rsidRPr="00D918FB">
        <w:rPr>
          <w:b/>
        </w:rPr>
        <w:t>Purpose:</w:t>
      </w:r>
      <w:r>
        <w:tab/>
        <w:t>To clean up the Rules and Procedures document to reduce years of bloat and allow flexibility to allow the LSC to continue to meet the needs of its membership and grow.</w:t>
      </w:r>
    </w:p>
    <w:p w:rsidR="0082515E" w:rsidRPr="0082515E" w:rsidRDefault="0082515E" w:rsidP="009657F6">
      <w:pPr>
        <w:jc w:val="both"/>
      </w:pPr>
      <w:r>
        <w:rPr>
          <w:b/>
        </w:rPr>
        <w:lastRenderedPageBreak/>
        <w:t xml:space="preserve">Effective Date:  </w:t>
      </w:r>
      <w:r>
        <w:t>Immediately.</w:t>
      </w:r>
    </w:p>
    <w:p w:rsidR="009657F6" w:rsidRDefault="009657F6" w:rsidP="005B3386">
      <w:pPr>
        <w:tabs>
          <w:tab w:val="right" w:pos="10800"/>
        </w:tabs>
        <w:jc w:val="both"/>
        <w:rPr>
          <w:i/>
        </w:rPr>
      </w:pPr>
      <w:r>
        <w:rPr>
          <w:b/>
        </w:rPr>
        <w:t xml:space="preserve">Recommendation:  </w:t>
      </w:r>
      <w:r>
        <w:rPr>
          <w:i/>
        </w:rPr>
        <w:t xml:space="preserve">The MS Board of Directors </w:t>
      </w:r>
      <w:r w:rsidR="005B3386">
        <w:rPr>
          <w:i/>
        </w:rPr>
        <w:t>recommends</w:t>
      </w:r>
      <w:r w:rsidR="005B3386" w:rsidRPr="005B3386">
        <w:rPr>
          <w:i/>
          <w:u w:val="single"/>
        </w:rPr>
        <w:tab/>
      </w:r>
      <w:r>
        <w:rPr>
          <w:i/>
        </w:rPr>
        <w:t>_</w:t>
      </w:r>
    </w:p>
    <w:p w:rsidR="009657F6" w:rsidRPr="008868B2" w:rsidRDefault="009657F6" w:rsidP="009657F6">
      <w:pPr>
        <w:pStyle w:val="Heading2"/>
      </w:pPr>
      <w:bookmarkStart w:id="1174" w:name="_Toc298441422"/>
      <w:r w:rsidRPr="008868B2">
        <w:t>The Development of the Skeleton Meet Schedules</w:t>
      </w:r>
      <w:bookmarkEnd w:id="1174"/>
      <w:r w:rsidRPr="008868B2">
        <w:t xml:space="preserve"> </w:t>
      </w:r>
    </w:p>
    <w:p w:rsidR="009657F6" w:rsidRPr="008868B2" w:rsidRDefault="009657F6" w:rsidP="009657F6">
      <w:pPr>
        <w:numPr>
          <w:ilvl w:val="1"/>
          <w:numId w:val="22"/>
        </w:numPr>
        <w:overflowPunct w:val="0"/>
        <w:autoSpaceDE w:val="0"/>
        <w:autoSpaceDN w:val="0"/>
        <w:adjustRightInd w:val="0"/>
        <w:spacing w:before="120" w:after="0" w:line="240" w:lineRule="auto"/>
        <w:ind w:left="450" w:hanging="450"/>
        <w:jc w:val="both"/>
        <w:textAlignment w:val="baseline"/>
        <w:rPr>
          <w:rFonts w:ascii="Arial" w:hAnsi="Arial" w:cs="Arial"/>
          <w:szCs w:val="22"/>
        </w:rPr>
      </w:pPr>
      <w:r w:rsidRPr="008868B2">
        <w:rPr>
          <w:rFonts w:ascii="Arial" w:hAnsi="Arial" w:cs="Arial"/>
          <w:szCs w:val="22"/>
        </w:rPr>
        <w:t xml:space="preserve">The </w:t>
      </w:r>
      <w:r>
        <w:rPr>
          <w:rFonts w:ascii="Arial" w:hAnsi="Arial" w:cs="Arial"/>
          <w:szCs w:val="22"/>
        </w:rPr>
        <w:t xml:space="preserve">Program Operations Vice-Chair and Program Development Vice-Chair in consultation with the General Chair and Senior Coach Representative start the meet bidding/awarding/scheduling process by developing “skeleton” meet schedules for the upcoming long course and short course seasons. The “skeleton” meet schedules outline all available dates and possible meet formats for the long course and short course seasons. An example of a Skeleton Meet Schedule is </w:t>
      </w:r>
      <w:del w:id="1175" w:author="Jan" w:date="2014-07-15T12:27:00Z">
        <w:r w:rsidDel="009657F6">
          <w:rPr>
            <w:rFonts w:ascii="Arial" w:hAnsi="Arial" w:cs="Arial"/>
            <w:szCs w:val="22"/>
          </w:rPr>
          <w:delText>attached as Appendix 1.</w:delText>
        </w:r>
      </w:del>
      <w:ins w:id="1176" w:author="Jan" w:date="2014-07-15T12:27:00Z">
        <w:r>
          <w:rPr>
            <w:rFonts w:ascii="Arial" w:hAnsi="Arial" w:cs="Arial"/>
            <w:szCs w:val="22"/>
          </w:rPr>
          <w:t>located on Michigan Swimming web site.</w:t>
        </w:r>
      </w:ins>
    </w:p>
    <w:p w:rsidR="009657F6" w:rsidRPr="008868B2" w:rsidRDefault="009657F6" w:rsidP="009657F6">
      <w:pPr>
        <w:numPr>
          <w:ilvl w:val="1"/>
          <w:numId w:val="22"/>
        </w:numPr>
        <w:overflowPunct w:val="0"/>
        <w:autoSpaceDE w:val="0"/>
        <w:autoSpaceDN w:val="0"/>
        <w:adjustRightInd w:val="0"/>
        <w:spacing w:before="120" w:after="0" w:line="240" w:lineRule="auto"/>
        <w:ind w:left="450" w:hanging="450"/>
        <w:jc w:val="both"/>
        <w:textAlignment w:val="baseline"/>
        <w:rPr>
          <w:rFonts w:ascii="Arial" w:hAnsi="Arial" w:cs="Arial"/>
          <w:szCs w:val="22"/>
        </w:rPr>
      </w:pPr>
      <w:r>
        <w:rPr>
          <w:rFonts w:ascii="Arial" w:hAnsi="Arial" w:cs="Arial"/>
          <w:szCs w:val="22"/>
        </w:rPr>
        <w:t>Those who are developing the skeleton schedule are</w:t>
      </w:r>
      <w:r w:rsidRPr="008868B2">
        <w:rPr>
          <w:rFonts w:ascii="Arial" w:hAnsi="Arial" w:cs="Arial"/>
          <w:szCs w:val="22"/>
        </w:rPr>
        <w:t xml:space="preserve"> guided by the following principles when formulating the Skeleton Meet Schedules:  (a) the meet schedule should provide ample opportunities for swimmers to compete in a variety of events appropriate for their age and ability levels, (b) the meet schedule should offer a variety of meet formats, (c) the meet schedule should facilitate the achievement of State Championship time standards, (d)  the meet schedule should facilitate the achievement of zone, sectional and national meet time standards and national team selection criteria.  When designing the meet schedule, the committee shall also give consideration to avoid potential conflict with the dates of MHSAA, YMCA, Zone, USA Sectionals and all USA Swimming Championship meets, the dates of camps and clinics, as well as the dates of the MS House of Delegates meeting and the USA Swimming annual convention.</w:t>
      </w:r>
    </w:p>
    <w:p w:rsidR="009657F6" w:rsidRPr="00F11FE4" w:rsidRDefault="009657F6" w:rsidP="009657F6">
      <w:pPr>
        <w:numPr>
          <w:ilvl w:val="1"/>
          <w:numId w:val="22"/>
        </w:numPr>
        <w:overflowPunct w:val="0"/>
        <w:autoSpaceDE w:val="0"/>
        <w:autoSpaceDN w:val="0"/>
        <w:adjustRightInd w:val="0"/>
        <w:spacing w:before="120" w:after="0" w:line="240" w:lineRule="auto"/>
        <w:ind w:left="450" w:hanging="450"/>
        <w:jc w:val="both"/>
        <w:textAlignment w:val="baseline"/>
        <w:rPr>
          <w:rFonts w:ascii="Arial" w:hAnsi="Arial" w:cs="Arial"/>
          <w:szCs w:val="22"/>
        </w:rPr>
      </w:pPr>
      <w:r w:rsidRPr="008868B2">
        <w:rPr>
          <w:rFonts w:ascii="Arial" w:hAnsi="Arial" w:cs="Arial"/>
          <w:szCs w:val="22"/>
        </w:rPr>
        <w:t>The Skeleton Meet schedule for the upcoming summer long course season shall be completed on or about November 1 of each year</w:t>
      </w:r>
      <w:ins w:id="1177" w:author="Jan" w:date="2014-07-15T12:28:00Z">
        <w:r>
          <w:rPr>
            <w:rFonts w:ascii="Arial" w:hAnsi="Arial" w:cs="Arial"/>
            <w:szCs w:val="22"/>
          </w:rPr>
          <w:t xml:space="preserve"> prior to the season</w:t>
        </w:r>
      </w:ins>
      <w:r w:rsidRPr="008868B2">
        <w:rPr>
          <w:rFonts w:ascii="Arial" w:hAnsi="Arial" w:cs="Arial"/>
          <w:szCs w:val="22"/>
        </w:rPr>
        <w:t>.  The Skeleton Meet schedule for the upcoming fall short course season shall be completed on or about May 1st of each year</w:t>
      </w:r>
      <w:ins w:id="1178" w:author="Jan" w:date="2014-07-15T12:29:00Z">
        <w:r>
          <w:rPr>
            <w:rFonts w:ascii="Arial" w:hAnsi="Arial" w:cs="Arial"/>
            <w:szCs w:val="22"/>
          </w:rPr>
          <w:t xml:space="preserve"> prior to the season</w:t>
        </w:r>
      </w:ins>
      <w:r w:rsidRPr="008868B2">
        <w:rPr>
          <w:rFonts w:ascii="Arial" w:hAnsi="Arial" w:cs="Arial"/>
          <w:szCs w:val="22"/>
        </w:rPr>
        <w:t>.</w:t>
      </w:r>
    </w:p>
    <w:p w:rsidR="009657F6" w:rsidRPr="008868B2" w:rsidRDefault="009657F6" w:rsidP="009657F6">
      <w:pPr>
        <w:numPr>
          <w:ilvl w:val="1"/>
          <w:numId w:val="22"/>
        </w:numPr>
        <w:overflowPunct w:val="0"/>
        <w:autoSpaceDE w:val="0"/>
        <w:autoSpaceDN w:val="0"/>
        <w:adjustRightInd w:val="0"/>
        <w:spacing w:before="120" w:after="0" w:line="240" w:lineRule="auto"/>
        <w:ind w:left="450" w:hanging="450"/>
        <w:jc w:val="both"/>
        <w:textAlignment w:val="baseline"/>
        <w:rPr>
          <w:rFonts w:ascii="Arial" w:hAnsi="Arial" w:cs="Arial"/>
          <w:szCs w:val="22"/>
        </w:rPr>
      </w:pPr>
      <w:r w:rsidRPr="008868B2">
        <w:rPr>
          <w:rFonts w:ascii="Arial" w:hAnsi="Arial" w:cs="Arial"/>
          <w:szCs w:val="22"/>
        </w:rPr>
        <w:t xml:space="preserve">The finalized Skeleton Meet schedules shall be forwarded by the Meet Scheduling Committee to the Office of MS.  The finalized Skeleton Meet Schedule shall be emailed by the Office of MS </w:t>
      </w:r>
      <w:del w:id="1179" w:author="Jan" w:date="2014-07-15T12:29:00Z">
        <w:r w:rsidRPr="008868B2" w:rsidDel="009657F6">
          <w:rPr>
            <w:rFonts w:ascii="Arial" w:hAnsi="Arial" w:cs="Arial"/>
            <w:szCs w:val="22"/>
          </w:rPr>
          <w:delText xml:space="preserve">as soon as practical </w:delText>
        </w:r>
      </w:del>
      <w:ins w:id="1180" w:author="Jan" w:date="2014-07-15T12:30:00Z">
        <w:r>
          <w:rPr>
            <w:rFonts w:ascii="Arial" w:hAnsi="Arial" w:cs="Arial"/>
            <w:szCs w:val="22"/>
          </w:rPr>
          <w:t xml:space="preserve"> at the beginning of the season prior to the current season </w:t>
        </w:r>
      </w:ins>
      <w:r w:rsidRPr="008868B2">
        <w:rPr>
          <w:rFonts w:ascii="Arial" w:hAnsi="Arial" w:cs="Arial"/>
          <w:szCs w:val="22"/>
        </w:rPr>
        <w:t>to all currently registered clubs of MS to the email address on record for the club at the office of MS.  Attached to the email will be a meet schedule request.</w:t>
      </w:r>
    </w:p>
    <w:p w:rsidR="009657F6" w:rsidRPr="008868B2" w:rsidRDefault="009657F6" w:rsidP="009657F6">
      <w:pPr>
        <w:pStyle w:val="Heading2"/>
      </w:pPr>
      <w:bookmarkStart w:id="1181" w:name="_Toc298441423"/>
      <w:r w:rsidRPr="008868B2">
        <w:t>Bids to Host a Meet:</w:t>
      </w:r>
      <w:bookmarkEnd w:id="1181"/>
    </w:p>
    <w:p w:rsidR="009657F6" w:rsidRPr="008868B2" w:rsidRDefault="009657F6" w:rsidP="009657F6">
      <w:pPr>
        <w:numPr>
          <w:ilvl w:val="1"/>
          <w:numId w:val="21"/>
        </w:numPr>
        <w:overflowPunct w:val="0"/>
        <w:autoSpaceDE w:val="0"/>
        <w:autoSpaceDN w:val="0"/>
        <w:adjustRightInd w:val="0"/>
        <w:spacing w:before="240" w:after="0" w:line="240" w:lineRule="auto"/>
        <w:ind w:left="450" w:hanging="450"/>
        <w:jc w:val="both"/>
        <w:textAlignment w:val="baseline"/>
        <w:rPr>
          <w:rFonts w:ascii="Arial" w:hAnsi="Arial" w:cs="Arial"/>
          <w:szCs w:val="22"/>
        </w:rPr>
      </w:pPr>
      <w:r w:rsidRPr="008868B2">
        <w:rPr>
          <w:rFonts w:ascii="Arial" w:hAnsi="Arial" w:cs="Arial"/>
          <w:szCs w:val="22"/>
        </w:rPr>
        <w:t>Clubs should bid on one or more of the meets as described in the skeleton meet schedule as soon as practical by using the Meet Request Form (</w:t>
      </w:r>
      <w:del w:id="1182" w:author="Jan" w:date="2014-07-15T12:31:00Z">
        <w:r w:rsidRPr="008868B2" w:rsidDel="009657F6">
          <w:rPr>
            <w:rFonts w:ascii="Arial" w:hAnsi="Arial" w:cs="Arial"/>
            <w:szCs w:val="22"/>
          </w:rPr>
          <w:delText>see</w:delText>
        </w:r>
      </w:del>
      <w:del w:id="1183" w:author="Jan" w:date="2014-07-15T12:30:00Z">
        <w:r w:rsidRPr="008868B2" w:rsidDel="009657F6">
          <w:rPr>
            <w:rFonts w:ascii="Arial" w:hAnsi="Arial" w:cs="Arial"/>
            <w:szCs w:val="22"/>
          </w:rPr>
          <w:delText xml:space="preserve"> Appendix 2</w:delText>
        </w:r>
      </w:del>
      <w:ins w:id="1184" w:author="Jan" w:date="2014-07-15T12:31:00Z">
        <w:r>
          <w:rPr>
            <w:rFonts w:ascii="Arial" w:hAnsi="Arial" w:cs="Arial"/>
            <w:szCs w:val="22"/>
          </w:rPr>
          <w:t xml:space="preserve"> Michigan Swimming Web site</w:t>
        </w:r>
      </w:ins>
      <w:r w:rsidRPr="008868B2">
        <w:rPr>
          <w:rFonts w:ascii="Arial" w:hAnsi="Arial" w:cs="Arial"/>
          <w:szCs w:val="22"/>
        </w:rPr>
        <w:t>) and forwarding it to the Programs Operations Vice-Chair.</w:t>
      </w:r>
    </w:p>
    <w:p w:rsidR="009657F6" w:rsidRPr="008868B2" w:rsidRDefault="009657F6" w:rsidP="009657F6">
      <w:pPr>
        <w:numPr>
          <w:ilvl w:val="1"/>
          <w:numId w:val="21"/>
        </w:numPr>
        <w:overflowPunct w:val="0"/>
        <w:autoSpaceDE w:val="0"/>
        <w:autoSpaceDN w:val="0"/>
        <w:adjustRightInd w:val="0"/>
        <w:spacing w:before="240" w:after="0" w:line="240" w:lineRule="auto"/>
        <w:ind w:left="450" w:hanging="450"/>
        <w:jc w:val="both"/>
        <w:textAlignment w:val="baseline"/>
        <w:rPr>
          <w:rFonts w:ascii="Arial" w:hAnsi="Arial" w:cs="Arial"/>
          <w:szCs w:val="22"/>
        </w:rPr>
      </w:pPr>
      <w:r w:rsidRPr="008868B2">
        <w:rPr>
          <w:rFonts w:ascii="Arial" w:hAnsi="Arial" w:cs="Arial"/>
          <w:szCs w:val="22"/>
        </w:rPr>
        <w:t>After the meet schedule has been determined, all other clubs requesting a sanction or approval must be approved by program operations</w:t>
      </w:r>
      <w:r>
        <w:rPr>
          <w:rFonts w:ascii="Arial" w:hAnsi="Arial" w:cs="Arial"/>
          <w:szCs w:val="22"/>
        </w:rPr>
        <w:t>,</w:t>
      </w:r>
      <w:r w:rsidRPr="008868B2">
        <w:rPr>
          <w:rFonts w:ascii="Arial" w:hAnsi="Arial" w:cs="Arial"/>
          <w:szCs w:val="22"/>
        </w:rPr>
        <w:t xml:space="preserve"> the meet committee</w:t>
      </w:r>
      <w:r>
        <w:rPr>
          <w:rFonts w:ascii="Arial" w:hAnsi="Arial" w:cs="Arial"/>
          <w:szCs w:val="22"/>
        </w:rPr>
        <w:t xml:space="preserve"> and the MS BoD</w:t>
      </w:r>
      <w:r w:rsidRPr="008868B2">
        <w:rPr>
          <w:rFonts w:ascii="Arial" w:hAnsi="Arial" w:cs="Arial"/>
          <w:szCs w:val="22"/>
        </w:rPr>
        <w:t>.</w:t>
      </w:r>
    </w:p>
    <w:p w:rsidR="009657F6" w:rsidRPr="008868B2" w:rsidRDefault="009657F6" w:rsidP="009657F6">
      <w:pPr>
        <w:numPr>
          <w:ilvl w:val="1"/>
          <w:numId w:val="21"/>
        </w:numPr>
        <w:overflowPunct w:val="0"/>
        <w:autoSpaceDE w:val="0"/>
        <w:autoSpaceDN w:val="0"/>
        <w:adjustRightInd w:val="0"/>
        <w:spacing w:before="240" w:after="0" w:line="240" w:lineRule="auto"/>
        <w:ind w:left="450" w:hanging="450"/>
        <w:jc w:val="both"/>
        <w:textAlignment w:val="baseline"/>
        <w:rPr>
          <w:rFonts w:ascii="Arial" w:hAnsi="Arial" w:cs="Arial"/>
          <w:szCs w:val="22"/>
        </w:rPr>
      </w:pPr>
      <w:r w:rsidRPr="008868B2">
        <w:rPr>
          <w:rFonts w:ascii="Arial" w:hAnsi="Arial" w:cs="Arial"/>
          <w:szCs w:val="22"/>
        </w:rPr>
        <w:t>Clubs may bid on more than one meet/available date on the Skeleton Schedule.  However, when doing so clubs must indicate their first, second, third, etc preferences as to dates (i.e., a “first choice”, etc.)</w:t>
      </w:r>
    </w:p>
    <w:p w:rsidR="009657F6" w:rsidRPr="008868B2" w:rsidRDefault="009657F6" w:rsidP="009657F6">
      <w:pPr>
        <w:numPr>
          <w:ilvl w:val="1"/>
          <w:numId w:val="21"/>
        </w:numPr>
        <w:overflowPunct w:val="0"/>
        <w:autoSpaceDE w:val="0"/>
        <w:autoSpaceDN w:val="0"/>
        <w:adjustRightInd w:val="0"/>
        <w:spacing w:before="240" w:after="0" w:line="240" w:lineRule="auto"/>
        <w:ind w:left="450" w:hanging="450"/>
        <w:jc w:val="both"/>
        <w:textAlignment w:val="baseline"/>
        <w:rPr>
          <w:rFonts w:ascii="Arial" w:hAnsi="Arial" w:cs="Arial"/>
          <w:szCs w:val="22"/>
        </w:rPr>
      </w:pPr>
      <w:r w:rsidRPr="008868B2">
        <w:rPr>
          <w:rFonts w:ascii="Arial" w:hAnsi="Arial" w:cs="Arial"/>
          <w:szCs w:val="22"/>
        </w:rPr>
        <w:t>Two or more clubs may submit a bid to co-host a meet(s).</w:t>
      </w:r>
    </w:p>
    <w:p w:rsidR="009657F6" w:rsidRPr="008868B2" w:rsidRDefault="009657F6" w:rsidP="009657F6">
      <w:pPr>
        <w:numPr>
          <w:ilvl w:val="1"/>
          <w:numId w:val="21"/>
        </w:numPr>
        <w:overflowPunct w:val="0"/>
        <w:autoSpaceDE w:val="0"/>
        <w:autoSpaceDN w:val="0"/>
        <w:adjustRightInd w:val="0"/>
        <w:spacing w:before="240" w:after="0" w:line="240" w:lineRule="auto"/>
        <w:ind w:left="450" w:hanging="450"/>
        <w:jc w:val="both"/>
        <w:textAlignment w:val="baseline"/>
        <w:rPr>
          <w:rFonts w:ascii="Arial" w:hAnsi="Arial" w:cs="Arial"/>
          <w:szCs w:val="22"/>
        </w:rPr>
      </w:pPr>
      <w:r w:rsidRPr="008868B2">
        <w:rPr>
          <w:rFonts w:ascii="Arial" w:hAnsi="Arial" w:cs="Arial"/>
          <w:szCs w:val="22"/>
        </w:rPr>
        <w:lastRenderedPageBreak/>
        <w:t xml:space="preserve">Long Course Meet Bid Deadline:  All requests to host an upcoming </w:t>
      </w:r>
      <w:proofErr w:type="gramStart"/>
      <w:r w:rsidRPr="008868B2">
        <w:rPr>
          <w:rFonts w:ascii="Arial" w:hAnsi="Arial" w:cs="Arial"/>
          <w:szCs w:val="22"/>
        </w:rPr>
        <w:t>Summer</w:t>
      </w:r>
      <w:proofErr w:type="gramEnd"/>
      <w:r w:rsidRPr="008868B2">
        <w:rPr>
          <w:rFonts w:ascii="Arial" w:hAnsi="Arial" w:cs="Arial"/>
          <w:szCs w:val="22"/>
        </w:rPr>
        <w:t xml:space="preserve"> long course meet shall be submitted to the Program Operations Vice-Chair by December 1</w:t>
      </w:r>
      <w:r w:rsidRPr="008868B2">
        <w:rPr>
          <w:rFonts w:ascii="Arial" w:hAnsi="Arial" w:cs="Arial"/>
          <w:szCs w:val="22"/>
          <w:vertAlign w:val="superscript"/>
        </w:rPr>
        <w:t>st</w:t>
      </w:r>
      <w:r w:rsidRPr="008868B2">
        <w:rPr>
          <w:rFonts w:ascii="Arial" w:hAnsi="Arial" w:cs="Arial"/>
          <w:szCs w:val="22"/>
        </w:rPr>
        <w:t xml:space="preserve"> of each year.</w:t>
      </w:r>
    </w:p>
    <w:p w:rsidR="009657F6" w:rsidRPr="008868B2" w:rsidRDefault="009657F6" w:rsidP="009657F6">
      <w:pPr>
        <w:numPr>
          <w:ilvl w:val="1"/>
          <w:numId w:val="21"/>
        </w:numPr>
        <w:overflowPunct w:val="0"/>
        <w:autoSpaceDE w:val="0"/>
        <w:autoSpaceDN w:val="0"/>
        <w:adjustRightInd w:val="0"/>
        <w:spacing w:before="240" w:after="0" w:line="240" w:lineRule="auto"/>
        <w:ind w:left="450" w:hanging="450"/>
        <w:jc w:val="both"/>
        <w:textAlignment w:val="baseline"/>
        <w:rPr>
          <w:rFonts w:ascii="Arial" w:hAnsi="Arial" w:cs="Arial"/>
          <w:szCs w:val="22"/>
        </w:rPr>
      </w:pPr>
      <w:r w:rsidRPr="008868B2">
        <w:rPr>
          <w:rFonts w:ascii="Arial" w:hAnsi="Arial" w:cs="Arial"/>
          <w:szCs w:val="22"/>
        </w:rPr>
        <w:t xml:space="preserve">Short Course Meet Bid Deadline:  All requests to host an upcoming </w:t>
      </w:r>
      <w:proofErr w:type="gramStart"/>
      <w:r w:rsidRPr="008868B2">
        <w:rPr>
          <w:rFonts w:ascii="Arial" w:hAnsi="Arial" w:cs="Arial"/>
          <w:szCs w:val="22"/>
        </w:rPr>
        <w:t>Fall</w:t>
      </w:r>
      <w:proofErr w:type="gramEnd"/>
      <w:r w:rsidRPr="008868B2">
        <w:rPr>
          <w:rFonts w:ascii="Arial" w:hAnsi="Arial" w:cs="Arial"/>
          <w:szCs w:val="22"/>
        </w:rPr>
        <w:t xml:space="preserve"> short course meet shall be submitted to the Program Operations Vice-Chair by June 1 of each year.</w:t>
      </w:r>
    </w:p>
    <w:p w:rsidR="00C478CA" w:rsidRPr="00B266AE" w:rsidRDefault="009657F6" w:rsidP="00C478CA">
      <w:pPr>
        <w:numPr>
          <w:ilvl w:val="1"/>
          <w:numId w:val="21"/>
        </w:numPr>
        <w:overflowPunct w:val="0"/>
        <w:autoSpaceDE w:val="0"/>
        <w:autoSpaceDN w:val="0"/>
        <w:adjustRightInd w:val="0"/>
        <w:spacing w:before="240" w:after="0" w:line="240" w:lineRule="auto"/>
        <w:ind w:left="450" w:hanging="450"/>
        <w:jc w:val="both"/>
        <w:textAlignment w:val="baseline"/>
        <w:rPr>
          <w:rFonts w:ascii="Arial" w:hAnsi="Arial" w:cs="Arial"/>
          <w:szCs w:val="22"/>
        </w:rPr>
      </w:pPr>
      <w:r w:rsidRPr="008868B2">
        <w:rPr>
          <w:rFonts w:ascii="Arial" w:hAnsi="Arial" w:cs="Arial"/>
          <w:szCs w:val="22"/>
        </w:rPr>
        <w:t>All requests received by the Program Operations Vice-Chair shall be forwarded as soon as practical to all members of the Meet Scheduling Committee for their consideration.</w:t>
      </w:r>
    </w:p>
    <w:p w:rsidR="00C478CA" w:rsidRDefault="007523F9" w:rsidP="00C478CA">
      <w:pPr>
        <w:suppressLineNumbers/>
        <w:pBdr>
          <w:top w:val="single" w:sz="4" w:space="1" w:color="auto"/>
          <w:left w:val="single" w:sz="4" w:space="4" w:color="auto"/>
          <w:bottom w:val="single" w:sz="4" w:space="1" w:color="auto"/>
          <w:right w:val="single" w:sz="4" w:space="4" w:color="auto"/>
        </w:pBdr>
        <w:spacing w:before="480"/>
        <w:jc w:val="both"/>
      </w:pPr>
      <w:r>
        <w:t>R-21</w:t>
      </w:r>
      <w:r w:rsidR="00C478CA">
        <w:t xml:space="preserve"> ACTION:  Adopted     Defeated     Adopted/Amended    Tabled    Postponed    Pulled</w:t>
      </w:r>
    </w:p>
    <w:p w:rsidR="00C478CA" w:rsidRDefault="00C478CA" w:rsidP="00C478CA">
      <w:pPr>
        <w:jc w:val="both"/>
      </w:pPr>
      <w:r w:rsidRPr="00D918FB">
        <w:rPr>
          <w:b/>
        </w:rPr>
        <w:t>Location:</w:t>
      </w:r>
      <w:r>
        <w:tab/>
        <w:t>Page</w:t>
      </w:r>
      <w:r w:rsidR="00B266AE">
        <w:t>s 71-72</w:t>
      </w:r>
      <w:r>
        <w:t xml:space="preserve"> – Program Operations Section</w:t>
      </w:r>
    </w:p>
    <w:p w:rsidR="00C478CA" w:rsidRDefault="00C478CA" w:rsidP="00C478CA">
      <w:pPr>
        <w:jc w:val="both"/>
      </w:pPr>
      <w:r w:rsidRPr="00D918FB">
        <w:rPr>
          <w:b/>
        </w:rPr>
        <w:t>Proposed by:</w:t>
      </w:r>
      <w:r>
        <w:tab/>
        <w:t>Joe McBratnie</w:t>
      </w:r>
    </w:p>
    <w:p w:rsidR="00C478CA" w:rsidRDefault="00C478CA" w:rsidP="00C478CA">
      <w:pPr>
        <w:jc w:val="both"/>
      </w:pPr>
      <w:r w:rsidRPr="00D918FB">
        <w:rPr>
          <w:b/>
        </w:rPr>
        <w:t>Purpose:</w:t>
      </w:r>
      <w:r>
        <w:tab/>
        <w:t>To clean up the Rules and Procedures document to reduce years of bloat and allow flexibility to allow the LSC to continue to meet the needs of its membership and grow.</w:t>
      </w:r>
    </w:p>
    <w:p w:rsidR="0082515E" w:rsidRPr="0082515E" w:rsidRDefault="0082515E" w:rsidP="00C478CA">
      <w:pPr>
        <w:jc w:val="both"/>
      </w:pPr>
      <w:r>
        <w:rPr>
          <w:b/>
        </w:rPr>
        <w:t xml:space="preserve">Effective Date:  </w:t>
      </w:r>
      <w:r>
        <w:t>Immediately.</w:t>
      </w:r>
    </w:p>
    <w:p w:rsidR="00C478CA" w:rsidRPr="005B3386" w:rsidRDefault="00C478CA" w:rsidP="005B3386">
      <w:pPr>
        <w:tabs>
          <w:tab w:val="right" w:pos="10800"/>
        </w:tabs>
        <w:jc w:val="both"/>
        <w:rPr>
          <w:i/>
          <w:u w:val="single"/>
        </w:rPr>
      </w:pPr>
      <w:r>
        <w:rPr>
          <w:b/>
        </w:rPr>
        <w:t xml:space="preserve">Recommendation:  </w:t>
      </w:r>
      <w:r>
        <w:rPr>
          <w:i/>
        </w:rPr>
        <w:t>The MS Board of Directors</w:t>
      </w:r>
      <w:r w:rsidR="005B3386">
        <w:rPr>
          <w:i/>
        </w:rPr>
        <w:t xml:space="preserve"> recommends </w:t>
      </w:r>
      <w:r w:rsidR="005B3386">
        <w:rPr>
          <w:i/>
          <w:u w:val="single"/>
        </w:rPr>
        <w:tab/>
      </w:r>
    </w:p>
    <w:p w:rsidR="00C478CA" w:rsidRPr="008868B2" w:rsidRDefault="00C478CA" w:rsidP="00C478CA">
      <w:pPr>
        <w:pStyle w:val="Heading2"/>
      </w:pPr>
      <w:bookmarkStart w:id="1185" w:name="_Toc298441427"/>
      <w:r w:rsidRPr="008868B2">
        <w:t>The Sanctioning/Approval Process</w:t>
      </w:r>
      <w:bookmarkEnd w:id="1185"/>
    </w:p>
    <w:p w:rsidR="00C478CA" w:rsidRPr="008868B2" w:rsidRDefault="00C478CA" w:rsidP="00C478CA">
      <w:pPr>
        <w:numPr>
          <w:ilvl w:val="0"/>
          <w:numId w:val="23"/>
        </w:numPr>
        <w:overflowPunct w:val="0"/>
        <w:autoSpaceDE w:val="0"/>
        <w:autoSpaceDN w:val="0"/>
        <w:adjustRightInd w:val="0"/>
        <w:spacing w:before="240" w:after="0" w:line="240" w:lineRule="auto"/>
        <w:ind w:left="450" w:hanging="450"/>
        <w:jc w:val="both"/>
        <w:textAlignment w:val="baseline"/>
        <w:rPr>
          <w:rFonts w:ascii="Arial" w:hAnsi="Arial" w:cs="Arial"/>
          <w:szCs w:val="22"/>
        </w:rPr>
      </w:pPr>
      <w:r w:rsidRPr="008868B2">
        <w:rPr>
          <w:rFonts w:ascii="Arial" w:hAnsi="Arial" w:cs="Arial"/>
          <w:szCs w:val="22"/>
        </w:rPr>
        <w:t xml:space="preserve">After the meet contract has been returned to the </w:t>
      </w:r>
      <w:ins w:id="1186" w:author="Jan" w:date="2014-07-15T12:36:00Z">
        <w:r>
          <w:rPr>
            <w:rFonts w:ascii="Arial" w:hAnsi="Arial" w:cs="Arial"/>
            <w:szCs w:val="22"/>
          </w:rPr>
          <w:t xml:space="preserve">Sanctioning Office and </w:t>
        </w:r>
      </w:ins>
      <w:r>
        <w:rPr>
          <w:rFonts w:ascii="Arial" w:hAnsi="Arial" w:cs="Arial"/>
          <w:szCs w:val="22"/>
        </w:rPr>
        <w:t>Program Operations Vice-Chair a</w:t>
      </w:r>
      <w:r w:rsidRPr="008868B2">
        <w:rPr>
          <w:rFonts w:ascii="Arial" w:hAnsi="Arial" w:cs="Arial"/>
          <w:szCs w:val="22"/>
        </w:rPr>
        <w:t xml:space="preserve">nd at least </w:t>
      </w:r>
      <w:r>
        <w:rPr>
          <w:rFonts w:ascii="Arial" w:hAnsi="Arial" w:cs="Arial"/>
          <w:szCs w:val="22"/>
        </w:rPr>
        <w:t>60</w:t>
      </w:r>
      <w:r w:rsidRPr="008868B2">
        <w:rPr>
          <w:rFonts w:ascii="Arial" w:hAnsi="Arial" w:cs="Arial"/>
          <w:szCs w:val="22"/>
        </w:rPr>
        <w:t xml:space="preserve"> days prior to the actual date of the awarded meet the Meet Host is required to submit to the </w:t>
      </w:r>
      <w:r>
        <w:rPr>
          <w:rFonts w:ascii="Arial" w:hAnsi="Arial" w:cs="Arial"/>
          <w:szCs w:val="22"/>
        </w:rPr>
        <w:t xml:space="preserve">MS Office Administrative Operations Coordinator </w:t>
      </w:r>
      <w:r w:rsidRPr="008868B2">
        <w:rPr>
          <w:rFonts w:ascii="Arial" w:hAnsi="Arial" w:cs="Arial"/>
          <w:szCs w:val="22"/>
        </w:rPr>
        <w:t xml:space="preserve">a copy of a proposed meet announcement </w:t>
      </w:r>
      <w:del w:id="1187" w:author="Jan" w:date="2014-07-15T12:36:00Z">
        <w:r w:rsidRPr="008868B2" w:rsidDel="00C478CA">
          <w:rPr>
            <w:rFonts w:ascii="Arial" w:hAnsi="Arial" w:cs="Arial"/>
            <w:szCs w:val="22"/>
          </w:rPr>
          <w:delText xml:space="preserve">(originally authored by the Meet Host) </w:delText>
        </w:r>
      </w:del>
      <w:r w:rsidRPr="008868B2">
        <w:rPr>
          <w:rFonts w:ascii="Arial" w:hAnsi="Arial" w:cs="Arial"/>
          <w:szCs w:val="22"/>
        </w:rPr>
        <w:t xml:space="preserve">(see </w:t>
      </w:r>
      <w:del w:id="1188" w:author="Jan" w:date="2014-07-15T12:37:00Z">
        <w:r w:rsidRPr="008868B2" w:rsidDel="00C478CA">
          <w:rPr>
            <w:rFonts w:ascii="Arial" w:hAnsi="Arial" w:cs="Arial"/>
            <w:szCs w:val="22"/>
          </w:rPr>
          <w:delText xml:space="preserve">Appendix 3 for the </w:delText>
        </w:r>
      </w:del>
      <w:ins w:id="1189" w:author="Jan" w:date="2014-07-15T12:37:00Z">
        <w:r>
          <w:rPr>
            <w:rFonts w:ascii="Arial" w:hAnsi="Arial" w:cs="Arial"/>
            <w:szCs w:val="22"/>
          </w:rPr>
          <w:t xml:space="preserve"> Michigan Swimming website </w:t>
        </w:r>
      </w:ins>
      <w:r w:rsidRPr="008868B2">
        <w:rPr>
          <w:rFonts w:ascii="Arial" w:hAnsi="Arial" w:cs="Arial"/>
          <w:szCs w:val="22"/>
        </w:rPr>
        <w:t>Meet Announcement Template)</w:t>
      </w:r>
      <w:r>
        <w:rPr>
          <w:rFonts w:ascii="Arial" w:hAnsi="Arial" w:cs="Arial"/>
          <w:szCs w:val="22"/>
        </w:rPr>
        <w:t>.</w:t>
      </w:r>
      <w:r w:rsidRPr="008868B2">
        <w:rPr>
          <w:rFonts w:ascii="Arial" w:hAnsi="Arial" w:cs="Arial"/>
          <w:szCs w:val="22"/>
        </w:rPr>
        <w:t xml:space="preserve"> Failure to submit the Meet Announcement at least </w:t>
      </w:r>
      <w:r>
        <w:rPr>
          <w:rFonts w:ascii="Arial" w:hAnsi="Arial" w:cs="Arial"/>
          <w:szCs w:val="22"/>
        </w:rPr>
        <w:t>60</w:t>
      </w:r>
      <w:r w:rsidRPr="008868B2">
        <w:rPr>
          <w:rFonts w:ascii="Arial" w:hAnsi="Arial" w:cs="Arial"/>
          <w:szCs w:val="22"/>
        </w:rPr>
        <w:t xml:space="preserve"> days prior to the actual date of the meet may result in the loss of the awarded meet in the Meet Scheduling Committees</w:t>
      </w:r>
      <w:r>
        <w:rPr>
          <w:rFonts w:ascii="Arial" w:hAnsi="Arial" w:cs="Arial"/>
          <w:szCs w:val="22"/>
        </w:rPr>
        <w:t>’</w:t>
      </w:r>
      <w:r w:rsidRPr="008868B2">
        <w:rPr>
          <w:rFonts w:ascii="Arial" w:hAnsi="Arial" w:cs="Arial"/>
          <w:szCs w:val="22"/>
        </w:rPr>
        <w:t xml:space="preserve"> discretion.</w:t>
      </w:r>
    </w:p>
    <w:p w:rsidR="00C478CA" w:rsidRDefault="00C478CA" w:rsidP="00C478CA">
      <w:pPr>
        <w:numPr>
          <w:ilvl w:val="0"/>
          <w:numId w:val="23"/>
        </w:numPr>
        <w:overflowPunct w:val="0"/>
        <w:autoSpaceDE w:val="0"/>
        <w:autoSpaceDN w:val="0"/>
        <w:adjustRightInd w:val="0"/>
        <w:spacing w:before="240" w:after="0" w:line="240" w:lineRule="auto"/>
        <w:ind w:left="450" w:hanging="450"/>
        <w:jc w:val="both"/>
        <w:textAlignment w:val="baseline"/>
        <w:rPr>
          <w:rFonts w:ascii="Arial" w:hAnsi="Arial" w:cs="Arial"/>
          <w:szCs w:val="22"/>
        </w:rPr>
      </w:pPr>
      <w:r w:rsidRPr="008868B2">
        <w:rPr>
          <w:rFonts w:ascii="Arial" w:hAnsi="Arial" w:cs="Arial"/>
          <w:szCs w:val="22"/>
        </w:rPr>
        <w:t xml:space="preserve">The meet announcement must be submitted to the </w:t>
      </w:r>
      <w:r>
        <w:rPr>
          <w:rFonts w:ascii="Arial" w:hAnsi="Arial" w:cs="Arial"/>
          <w:szCs w:val="22"/>
        </w:rPr>
        <w:t xml:space="preserve">MS </w:t>
      </w:r>
      <w:del w:id="1190" w:author="Jan" w:date="2014-07-15T12:38:00Z">
        <w:r w:rsidDel="00C478CA">
          <w:rPr>
            <w:rFonts w:ascii="Arial" w:hAnsi="Arial" w:cs="Arial"/>
            <w:szCs w:val="22"/>
          </w:rPr>
          <w:delText xml:space="preserve">Office Meet and </w:delText>
        </w:r>
      </w:del>
      <w:r>
        <w:rPr>
          <w:rFonts w:ascii="Arial" w:hAnsi="Arial" w:cs="Arial"/>
          <w:szCs w:val="22"/>
        </w:rPr>
        <w:t xml:space="preserve">Sanctioning </w:t>
      </w:r>
      <w:del w:id="1191" w:author="Jan" w:date="2014-07-15T12:38:00Z">
        <w:r w:rsidDel="00C478CA">
          <w:rPr>
            <w:rFonts w:ascii="Arial" w:hAnsi="Arial" w:cs="Arial"/>
            <w:szCs w:val="22"/>
          </w:rPr>
          <w:delText xml:space="preserve">Chair </w:delText>
        </w:r>
      </w:del>
      <w:ins w:id="1192" w:author="Jan" w:date="2014-07-15T12:38:00Z">
        <w:r>
          <w:rPr>
            <w:rFonts w:ascii="Arial" w:hAnsi="Arial" w:cs="Arial"/>
            <w:szCs w:val="22"/>
          </w:rPr>
          <w:t xml:space="preserve">Office </w:t>
        </w:r>
      </w:ins>
      <w:r w:rsidRPr="008868B2">
        <w:rPr>
          <w:rFonts w:ascii="Arial" w:hAnsi="Arial" w:cs="Arial"/>
          <w:szCs w:val="22"/>
        </w:rPr>
        <w:t xml:space="preserve">using the </w:t>
      </w:r>
      <w:ins w:id="1193" w:author="Jan" w:date="2014-07-15T12:38:00Z">
        <w:r>
          <w:rPr>
            <w:rFonts w:ascii="Arial" w:hAnsi="Arial" w:cs="Arial"/>
            <w:szCs w:val="22"/>
          </w:rPr>
          <w:t xml:space="preserve">current </w:t>
        </w:r>
      </w:ins>
      <w:r w:rsidRPr="008868B2">
        <w:rPr>
          <w:rFonts w:ascii="Arial" w:hAnsi="Arial" w:cs="Arial"/>
          <w:szCs w:val="22"/>
        </w:rPr>
        <w:t xml:space="preserve">MS template as outlined in the Rules and Procedures of MS Swimming.  It is preferred that the meet announcement be emailed/submitted in electronic form to the </w:t>
      </w:r>
      <w:r>
        <w:rPr>
          <w:rFonts w:ascii="Arial" w:hAnsi="Arial" w:cs="Arial"/>
          <w:szCs w:val="22"/>
        </w:rPr>
        <w:t xml:space="preserve">MS Office Meet and Sanctioning Chair </w:t>
      </w:r>
      <w:r w:rsidRPr="008868B2">
        <w:rPr>
          <w:rFonts w:ascii="Arial" w:hAnsi="Arial" w:cs="Arial"/>
          <w:szCs w:val="22"/>
        </w:rPr>
        <w:t xml:space="preserve">in *.doc (MS Word) or </w:t>
      </w:r>
      <w:r>
        <w:rPr>
          <w:rFonts w:ascii="Arial" w:hAnsi="Arial" w:cs="Arial"/>
          <w:szCs w:val="22"/>
        </w:rPr>
        <w:t>*.pdf</w:t>
      </w:r>
      <w:r w:rsidRPr="008868B2">
        <w:rPr>
          <w:rFonts w:ascii="Arial" w:hAnsi="Arial" w:cs="Arial"/>
          <w:szCs w:val="22"/>
        </w:rPr>
        <w:t xml:space="preserve"> (Adobe Acrobat) format.</w:t>
      </w:r>
      <w:r>
        <w:rPr>
          <w:rFonts w:ascii="Arial" w:hAnsi="Arial" w:cs="Arial"/>
          <w:szCs w:val="22"/>
        </w:rPr>
        <w:t xml:space="preserve">  A copy of the Meet Manager database </w:t>
      </w:r>
      <w:del w:id="1194" w:author="Jan" w:date="2014-07-15T12:39:00Z">
        <w:r w:rsidDel="00C478CA">
          <w:rPr>
            <w:rFonts w:ascii="Arial" w:hAnsi="Arial" w:cs="Arial"/>
            <w:szCs w:val="22"/>
          </w:rPr>
          <w:delText xml:space="preserve">should </w:delText>
        </w:r>
      </w:del>
      <w:proofErr w:type="gramStart"/>
      <w:ins w:id="1195" w:author="Jan" w:date="2014-07-15T12:39:00Z">
        <w:r>
          <w:rPr>
            <w:rFonts w:ascii="Arial" w:hAnsi="Arial" w:cs="Arial"/>
            <w:szCs w:val="22"/>
          </w:rPr>
          <w:t xml:space="preserve">will  </w:t>
        </w:r>
      </w:ins>
      <w:r>
        <w:rPr>
          <w:rFonts w:ascii="Arial" w:hAnsi="Arial" w:cs="Arial"/>
          <w:szCs w:val="22"/>
        </w:rPr>
        <w:t>also</w:t>
      </w:r>
      <w:proofErr w:type="gramEnd"/>
      <w:r>
        <w:rPr>
          <w:rFonts w:ascii="Arial" w:hAnsi="Arial" w:cs="Arial"/>
          <w:szCs w:val="22"/>
        </w:rPr>
        <w:t xml:space="preserve"> be submitted to the MS Office Meet and Sanctioning Chair at this time.</w:t>
      </w:r>
    </w:p>
    <w:p w:rsidR="00C478CA" w:rsidRDefault="00C478CA" w:rsidP="00C478CA">
      <w:pPr>
        <w:numPr>
          <w:ilvl w:val="0"/>
          <w:numId w:val="23"/>
        </w:numPr>
        <w:overflowPunct w:val="0"/>
        <w:autoSpaceDE w:val="0"/>
        <w:autoSpaceDN w:val="0"/>
        <w:adjustRightInd w:val="0"/>
        <w:spacing w:before="240" w:after="0" w:line="240" w:lineRule="auto"/>
        <w:ind w:left="450" w:hanging="450"/>
        <w:jc w:val="both"/>
        <w:textAlignment w:val="baseline"/>
        <w:rPr>
          <w:ins w:id="1196" w:author="Jan" w:date="2014-07-15T12:39:00Z"/>
          <w:rFonts w:ascii="Arial" w:hAnsi="Arial" w:cs="Arial"/>
          <w:szCs w:val="22"/>
        </w:rPr>
      </w:pPr>
      <w:r>
        <w:rPr>
          <w:rFonts w:ascii="Arial" w:hAnsi="Arial" w:cs="Arial"/>
          <w:szCs w:val="22"/>
        </w:rPr>
        <w:t>The meet announcement must explicitly state that entries will not be accepted by the host club any earlier than 4 weeks prior to the first day of the meet.</w:t>
      </w:r>
    </w:p>
    <w:p w:rsidR="00C478CA" w:rsidRDefault="00C478CA" w:rsidP="00C478CA">
      <w:pPr>
        <w:numPr>
          <w:ilvl w:val="0"/>
          <w:numId w:val="23"/>
        </w:numPr>
        <w:overflowPunct w:val="0"/>
        <w:autoSpaceDE w:val="0"/>
        <w:autoSpaceDN w:val="0"/>
        <w:adjustRightInd w:val="0"/>
        <w:spacing w:before="240" w:after="0" w:line="240" w:lineRule="auto"/>
        <w:ind w:left="450" w:hanging="450"/>
        <w:jc w:val="both"/>
        <w:textAlignment w:val="baseline"/>
        <w:rPr>
          <w:rFonts w:ascii="Arial" w:hAnsi="Arial" w:cs="Arial"/>
          <w:szCs w:val="22"/>
        </w:rPr>
      </w:pPr>
      <w:ins w:id="1197" w:author="Jan" w:date="2014-07-15T12:39:00Z">
        <w:r>
          <w:rPr>
            <w:rFonts w:ascii="Arial" w:hAnsi="Arial" w:cs="Arial"/>
            <w:szCs w:val="22"/>
          </w:rPr>
          <w:t xml:space="preserve">Entries will be submitted to Michigan Swimming Sanctioning office and then forwarded over to the Meet Host OA for insertion into the meet file.  This brokering process will keep an </w:t>
        </w:r>
        <w:r>
          <w:rPr>
            <w:rFonts w:ascii="Arial" w:hAnsi="Arial" w:cs="Arial"/>
            <w:szCs w:val="22"/>
          </w:rPr>
          <w:lastRenderedPageBreak/>
          <w:t>uninterested person in the loop and can allow Michigan Swimming to be proactive on adding meets for meets that fill up quickly.</w:t>
        </w:r>
      </w:ins>
    </w:p>
    <w:p w:rsidR="00C478CA" w:rsidRPr="00602087" w:rsidRDefault="00C478CA" w:rsidP="00C478CA">
      <w:pPr>
        <w:numPr>
          <w:ilvl w:val="0"/>
          <w:numId w:val="23"/>
        </w:numPr>
        <w:overflowPunct w:val="0"/>
        <w:autoSpaceDE w:val="0"/>
        <w:autoSpaceDN w:val="0"/>
        <w:adjustRightInd w:val="0"/>
        <w:spacing w:before="240" w:after="0" w:line="240" w:lineRule="auto"/>
        <w:ind w:left="450" w:hanging="450"/>
        <w:jc w:val="both"/>
        <w:textAlignment w:val="baseline"/>
        <w:rPr>
          <w:rFonts w:ascii="Arial" w:hAnsi="Arial" w:cs="Arial"/>
          <w:szCs w:val="22"/>
        </w:rPr>
      </w:pPr>
      <w:r w:rsidRPr="00602087">
        <w:rPr>
          <w:rFonts w:ascii="Arial" w:hAnsi="Arial" w:cs="Arial"/>
          <w:szCs w:val="22"/>
        </w:rPr>
        <w:t>As part of the Sanctioning Process, all MS Clubs that are awarded meets are required to file with the MS Safe</w:t>
      </w:r>
      <w:r>
        <w:rPr>
          <w:rFonts w:ascii="Arial" w:hAnsi="Arial" w:cs="Arial"/>
          <w:szCs w:val="22"/>
        </w:rPr>
        <w:t xml:space="preserve"> Sport</w:t>
      </w:r>
      <w:r w:rsidRPr="00602087">
        <w:rPr>
          <w:rFonts w:ascii="Arial" w:hAnsi="Arial" w:cs="Arial"/>
          <w:szCs w:val="22"/>
        </w:rPr>
        <w:t xml:space="preserve"> Coordinator a comprehensive Emergency Action Plan for the specific pool/venue where the swim meet will take place. The EAP should be submitted to the Safe</w:t>
      </w:r>
      <w:r>
        <w:rPr>
          <w:rFonts w:ascii="Arial" w:hAnsi="Arial" w:cs="Arial"/>
          <w:szCs w:val="22"/>
        </w:rPr>
        <w:t xml:space="preserve"> Sport</w:t>
      </w:r>
      <w:r w:rsidRPr="00602087">
        <w:rPr>
          <w:rFonts w:ascii="Arial" w:hAnsi="Arial" w:cs="Arial"/>
          <w:szCs w:val="22"/>
        </w:rPr>
        <w:t xml:space="preserve"> Coordinator at the same time the Meet Announcement is submitted for review</w:t>
      </w:r>
      <w:r>
        <w:rPr>
          <w:rFonts w:ascii="Arial" w:hAnsi="Arial" w:cs="Arial"/>
          <w:szCs w:val="22"/>
        </w:rPr>
        <w:t xml:space="preserve"> by the MS Office Meet and Sanctioning Chair</w:t>
      </w:r>
      <w:r w:rsidRPr="00602087">
        <w:rPr>
          <w:rFonts w:ascii="Arial" w:hAnsi="Arial" w:cs="Arial"/>
          <w:szCs w:val="22"/>
        </w:rPr>
        <w:t>. The EAP should satisfy all criteria under Emergency Planning (Meet Director’s Workshop, Michigan Swimming, September 22, 2000) as published on the MS website. A MS Club is free to use any existing EAP issued by the facility (e.g. high school, college, etc.), however, when using an existing EAP from a facility, be sure to supplement the EAP as needed for USA</w:t>
      </w:r>
      <w:r>
        <w:rPr>
          <w:rFonts w:ascii="Arial" w:hAnsi="Arial" w:cs="Arial"/>
          <w:szCs w:val="22"/>
        </w:rPr>
        <w:t xml:space="preserve">-S / MS </w:t>
      </w:r>
      <w:r w:rsidRPr="00602087">
        <w:rPr>
          <w:rFonts w:ascii="Arial" w:hAnsi="Arial" w:cs="Arial"/>
          <w:szCs w:val="22"/>
        </w:rPr>
        <w:t>purposes.</w:t>
      </w:r>
    </w:p>
    <w:p w:rsidR="00C478CA" w:rsidRDefault="00C478CA" w:rsidP="00C478CA">
      <w:pPr>
        <w:numPr>
          <w:ilvl w:val="0"/>
          <w:numId w:val="23"/>
        </w:numPr>
        <w:overflowPunct w:val="0"/>
        <w:autoSpaceDE w:val="0"/>
        <w:autoSpaceDN w:val="0"/>
        <w:adjustRightInd w:val="0"/>
        <w:spacing w:before="240" w:after="0" w:line="240" w:lineRule="auto"/>
        <w:ind w:left="450" w:hanging="450"/>
        <w:jc w:val="both"/>
        <w:textAlignment w:val="baseline"/>
        <w:rPr>
          <w:rFonts w:ascii="Arial" w:hAnsi="Arial" w:cs="Arial"/>
          <w:szCs w:val="22"/>
        </w:rPr>
      </w:pPr>
      <w:r w:rsidRPr="008868B2">
        <w:rPr>
          <w:rFonts w:ascii="Arial" w:hAnsi="Arial" w:cs="Arial"/>
          <w:szCs w:val="22"/>
        </w:rPr>
        <w:t xml:space="preserve">The meet announcement will be reviewed by the </w:t>
      </w:r>
      <w:r>
        <w:rPr>
          <w:rFonts w:ascii="Arial" w:hAnsi="Arial" w:cs="Arial"/>
          <w:szCs w:val="22"/>
        </w:rPr>
        <w:t xml:space="preserve">MS Office Meet and Sanctioning Chair </w:t>
      </w:r>
      <w:r w:rsidRPr="008868B2">
        <w:rPr>
          <w:rFonts w:ascii="Arial" w:hAnsi="Arial" w:cs="Arial"/>
          <w:szCs w:val="22"/>
        </w:rPr>
        <w:t xml:space="preserve">and corrections, if any, will be made. Once the meet announcement has been satisfactorily </w:t>
      </w:r>
      <w:proofErr w:type="gramStart"/>
      <w:r w:rsidRPr="008868B2">
        <w:rPr>
          <w:rFonts w:ascii="Arial" w:hAnsi="Arial" w:cs="Arial"/>
          <w:szCs w:val="22"/>
        </w:rPr>
        <w:t>edited/corrected</w:t>
      </w:r>
      <w:proofErr w:type="gramEnd"/>
      <w:r w:rsidRPr="008868B2">
        <w:rPr>
          <w:rFonts w:ascii="Arial" w:hAnsi="Arial" w:cs="Arial"/>
          <w:szCs w:val="22"/>
        </w:rPr>
        <w:t xml:space="preserve"> by the meet host and approved by the</w:t>
      </w:r>
      <w:r>
        <w:rPr>
          <w:rFonts w:ascii="Arial" w:hAnsi="Arial" w:cs="Arial"/>
          <w:szCs w:val="22"/>
        </w:rPr>
        <w:t xml:space="preserve"> MS Office Meet and Sanctioning Chair</w:t>
      </w:r>
      <w:r w:rsidRPr="008868B2">
        <w:rPr>
          <w:rFonts w:ascii="Arial" w:hAnsi="Arial" w:cs="Arial"/>
          <w:szCs w:val="22"/>
        </w:rPr>
        <w:t xml:space="preserve">, the </w:t>
      </w:r>
      <w:r>
        <w:rPr>
          <w:rFonts w:ascii="Arial" w:hAnsi="Arial" w:cs="Arial"/>
          <w:szCs w:val="22"/>
        </w:rPr>
        <w:t xml:space="preserve">MS Office Meet and Sanctioning Chair </w:t>
      </w:r>
      <w:r w:rsidRPr="008868B2">
        <w:rPr>
          <w:rFonts w:ascii="Arial" w:hAnsi="Arial" w:cs="Arial"/>
          <w:szCs w:val="22"/>
        </w:rPr>
        <w:t>will issue a sanction number for the meet. The completed/approved meet announcement will clearly state the MS Sanction number of the meet in the meet announcement and any corresponding entry forms and waivers.  Thereafter, no changes can be made to any of the meet documents including the meet announcement without express authorization from the</w:t>
      </w:r>
      <w:r>
        <w:rPr>
          <w:rFonts w:ascii="Arial" w:hAnsi="Arial" w:cs="Arial"/>
          <w:szCs w:val="22"/>
        </w:rPr>
        <w:t xml:space="preserve"> MS Office Meet and Sanctioning Chair</w:t>
      </w:r>
      <w:r w:rsidRPr="008868B2">
        <w:rPr>
          <w:rFonts w:ascii="Arial" w:hAnsi="Arial" w:cs="Arial"/>
          <w:szCs w:val="22"/>
        </w:rPr>
        <w:t>.</w:t>
      </w:r>
    </w:p>
    <w:p w:rsidR="00EB1C95" w:rsidRPr="00EB1C95" w:rsidRDefault="00C478CA" w:rsidP="00EB1C95">
      <w:pPr>
        <w:numPr>
          <w:ilvl w:val="0"/>
          <w:numId w:val="23"/>
        </w:numPr>
        <w:overflowPunct w:val="0"/>
        <w:autoSpaceDE w:val="0"/>
        <w:autoSpaceDN w:val="0"/>
        <w:adjustRightInd w:val="0"/>
        <w:spacing w:before="240" w:after="720" w:line="240" w:lineRule="auto"/>
        <w:ind w:left="446" w:hanging="446"/>
        <w:jc w:val="both"/>
        <w:textAlignment w:val="baseline"/>
        <w:rPr>
          <w:rFonts w:ascii="Arial" w:hAnsi="Arial" w:cs="Arial"/>
          <w:szCs w:val="22"/>
        </w:rPr>
      </w:pPr>
      <w:r>
        <w:rPr>
          <w:rFonts w:ascii="Arial" w:hAnsi="Arial" w:cs="Arial"/>
          <w:szCs w:val="22"/>
        </w:rPr>
        <w:t>All requests for sanctions of time trial, dual meets, tri-meets and closed invitationals shall be automatically granted provided they meet the requirements as stated in the National Rule Book.</w:t>
      </w:r>
    </w:p>
    <w:p w:rsidR="00EB1C95" w:rsidRDefault="00EB1C95" w:rsidP="00EB1C95">
      <w:pPr>
        <w:suppressLineNumbers/>
        <w:pBdr>
          <w:top w:val="single" w:sz="4" w:space="1" w:color="auto"/>
          <w:left w:val="single" w:sz="4" w:space="4" w:color="auto"/>
          <w:bottom w:val="single" w:sz="4" w:space="1" w:color="auto"/>
          <w:right w:val="single" w:sz="4" w:space="4" w:color="auto"/>
        </w:pBdr>
        <w:jc w:val="both"/>
      </w:pPr>
      <w:r>
        <w:t>R-</w:t>
      </w:r>
      <w:r w:rsidR="007523F9">
        <w:t>22</w:t>
      </w:r>
      <w:r>
        <w:t xml:space="preserve"> ACTION:  Adopted     Defeated     Adopted/Amended    Tabled    Postponed    Pulled</w:t>
      </w:r>
    </w:p>
    <w:p w:rsidR="00EB1C95" w:rsidRPr="00D90A77" w:rsidRDefault="00EB1C95" w:rsidP="00EB1C95">
      <w:pPr>
        <w:pStyle w:val="ListParagraph"/>
        <w:spacing w:line="240" w:lineRule="auto"/>
        <w:ind w:left="0"/>
        <w:contextualSpacing w:val="0"/>
        <w:jc w:val="both"/>
      </w:pPr>
      <w:r w:rsidRPr="00D90A77">
        <w:rPr>
          <w:b/>
        </w:rPr>
        <w:t>Location:</w:t>
      </w:r>
      <w:r>
        <w:rPr>
          <w:b/>
        </w:rPr>
        <w:t xml:space="preserve"> </w:t>
      </w:r>
      <w:r>
        <w:t>Pages 72</w:t>
      </w:r>
      <w:r w:rsidR="009B1269">
        <w:t xml:space="preserve"> - 73</w:t>
      </w:r>
    </w:p>
    <w:p w:rsidR="00EB1C95" w:rsidRPr="00D90A77" w:rsidRDefault="00EB1C95" w:rsidP="00EB1C95">
      <w:pPr>
        <w:pStyle w:val="ListParagraph"/>
        <w:spacing w:line="240" w:lineRule="auto"/>
        <w:ind w:left="0"/>
        <w:contextualSpacing w:val="0"/>
        <w:jc w:val="both"/>
      </w:pPr>
      <w:r w:rsidRPr="00D90A77">
        <w:rPr>
          <w:b/>
        </w:rPr>
        <w:t>Proposed by:</w:t>
      </w:r>
      <w:r>
        <w:rPr>
          <w:b/>
        </w:rPr>
        <w:t xml:space="preserve"> </w:t>
      </w:r>
      <w:r>
        <w:t>Dan Meconis</w:t>
      </w:r>
    </w:p>
    <w:p w:rsidR="00EB1C95" w:rsidRPr="009D399D" w:rsidRDefault="00EB1C95" w:rsidP="00EB1C95">
      <w:pPr>
        <w:pStyle w:val="ListParagraph"/>
        <w:spacing w:line="240" w:lineRule="auto"/>
        <w:ind w:left="0"/>
        <w:contextualSpacing w:val="0"/>
        <w:jc w:val="both"/>
      </w:pPr>
      <w:r w:rsidRPr="00D90A77">
        <w:rPr>
          <w:b/>
        </w:rPr>
        <w:t>Purpose / Rationale:</w:t>
      </w:r>
      <w:r>
        <w:rPr>
          <w:b/>
        </w:rPr>
        <w:t xml:space="preserve"> </w:t>
      </w:r>
      <w:r w:rsidR="009D399D">
        <w:t>Over the course of the past several seasons</w:t>
      </w:r>
      <w:r w:rsidR="005B3386">
        <w:t>,</w:t>
      </w:r>
      <w:r w:rsidR="009D399D">
        <w:t xml:space="preserve"> clubs requesting sanctions have failed to submit their announcements in a timely basis and have also failed to use the current template.  When clubs choose to ignore the stated rules and procedures it causes a substantial burden on the MS Office.  The proposed rule change should quickly bring this practice to an end.</w:t>
      </w:r>
    </w:p>
    <w:p w:rsidR="009D399D" w:rsidRPr="009B1269" w:rsidRDefault="00EB1C95" w:rsidP="009B1269">
      <w:pPr>
        <w:spacing w:after="480" w:line="240" w:lineRule="auto"/>
        <w:jc w:val="both"/>
      </w:pPr>
      <w:r w:rsidRPr="00D90A77">
        <w:rPr>
          <w:b/>
        </w:rPr>
        <w:t>Recommendation:</w:t>
      </w:r>
      <w:r>
        <w:rPr>
          <w:b/>
        </w:rPr>
        <w:t xml:space="preserve"> </w:t>
      </w:r>
      <w:r>
        <w:rPr>
          <w:i/>
        </w:rPr>
        <w:t>The MS Board of Directors recommends ______________________</w:t>
      </w:r>
    </w:p>
    <w:p w:rsidR="009D399D" w:rsidRPr="008868B2" w:rsidRDefault="009D399D" w:rsidP="009D399D">
      <w:pPr>
        <w:pStyle w:val="Heading2"/>
      </w:pPr>
      <w:r w:rsidRPr="008868B2">
        <w:t>The Sanctioning/Approval Process</w:t>
      </w:r>
    </w:p>
    <w:p w:rsidR="009D399D" w:rsidRPr="009D399D" w:rsidRDefault="009D399D" w:rsidP="009D399D">
      <w:pPr>
        <w:pStyle w:val="ListParagraph"/>
        <w:numPr>
          <w:ilvl w:val="0"/>
          <w:numId w:val="35"/>
        </w:numPr>
        <w:overflowPunct w:val="0"/>
        <w:autoSpaceDE w:val="0"/>
        <w:autoSpaceDN w:val="0"/>
        <w:adjustRightInd w:val="0"/>
        <w:spacing w:before="240" w:after="0" w:line="240" w:lineRule="auto"/>
        <w:jc w:val="both"/>
        <w:textAlignment w:val="baseline"/>
        <w:rPr>
          <w:rFonts w:ascii="Arial" w:hAnsi="Arial" w:cs="Arial"/>
          <w:szCs w:val="22"/>
        </w:rPr>
      </w:pPr>
      <w:r w:rsidRPr="009D399D">
        <w:rPr>
          <w:rFonts w:ascii="Arial" w:hAnsi="Arial" w:cs="Arial"/>
          <w:szCs w:val="22"/>
        </w:rPr>
        <w:t xml:space="preserve">After the meet contract has been returned to the Program Operations Vice-Chair and at least 60 days prior to the actual date of the awarded meet the Meet Host is required to submit to the MS Office Administrative Operations Coordinator a copy of a proposed meet </w:t>
      </w:r>
      <w:r w:rsidRPr="009D399D">
        <w:rPr>
          <w:rFonts w:ascii="Arial" w:hAnsi="Arial" w:cs="Arial"/>
          <w:szCs w:val="22"/>
        </w:rPr>
        <w:lastRenderedPageBreak/>
        <w:t>announcement (originally authored by the Meet Host) (see Appendix 3 for the Meet Announcement Template). Failure to submit the Meet Announcement at least 60 days prior to the actual date of the meet</w:t>
      </w:r>
      <w:ins w:id="1198" w:author="Jan" w:date="2014-07-15T20:09:00Z">
        <w:r>
          <w:rPr>
            <w:rFonts w:ascii="Arial" w:hAnsi="Arial" w:cs="Arial"/>
            <w:szCs w:val="22"/>
          </w:rPr>
          <w:t>, using the most current Meet Announcement Template, will result in an automatic fine of $250 plus $25 a day for each additional day the announcement is late.  Receipt of the announcement will be determined by the time stamp on the e-mail sent to the MS Office.  This fine is automatic and may only be waived by the Board of Directors.  In addition, more than one late filing</w:t>
        </w:r>
      </w:ins>
      <w:r w:rsidRPr="009D399D">
        <w:rPr>
          <w:rFonts w:ascii="Arial" w:hAnsi="Arial" w:cs="Arial"/>
          <w:szCs w:val="22"/>
        </w:rPr>
        <w:t xml:space="preserve"> may result in the loss of </w:t>
      </w:r>
      <w:del w:id="1199" w:author="Jan" w:date="2014-07-15T20:11:00Z">
        <w:r w:rsidRPr="009D399D" w:rsidDel="009B1269">
          <w:rPr>
            <w:rFonts w:ascii="Arial" w:hAnsi="Arial" w:cs="Arial"/>
            <w:szCs w:val="22"/>
          </w:rPr>
          <w:delText xml:space="preserve">the awarded </w:delText>
        </w:r>
      </w:del>
      <w:ins w:id="1200" w:author="Jan" w:date="2014-07-15T20:11:00Z">
        <w:r w:rsidR="009B1269">
          <w:rPr>
            <w:rFonts w:ascii="Arial" w:hAnsi="Arial" w:cs="Arial"/>
            <w:szCs w:val="22"/>
          </w:rPr>
          <w:t xml:space="preserve"> future </w:t>
        </w:r>
      </w:ins>
      <w:r w:rsidRPr="009D399D">
        <w:rPr>
          <w:rFonts w:ascii="Arial" w:hAnsi="Arial" w:cs="Arial"/>
          <w:szCs w:val="22"/>
        </w:rPr>
        <w:t>meet</w:t>
      </w:r>
      <w:ins w:id="1201" w:author="Jan" w:date="2014-07-15T20:11:00Z">
        <w:r w:rsidR="009B1269">
          <w:rPr>
            <w:rFonts w:ascii="Arial" w:hAnsi="Arial" w:cs="Arial"/>
            <w:szCs w:val="22"/>
          </w:rPr>
          <w:t>s</w:t>
        </w:r>
      </w:ins>
      <w:r w:rsidRPr="009D399D">
        <w:rPr>
          <w:rFonts w:ascii="Arial" w:hAnsi="Arial" w:cs="Arial"/>
          <w:szCs w:val="22"/>
        </w:rPr>
        <w:t xml:space="preserve"> </w:t>
      </w:r>
      <w:del w:id="1202" w:author="Jan" w:date="2014-07-15T20:11:00Z">
        <w:r w:rsidRPr="009D399D" w:rsidDel="009B1269">
          <w:rPr>
            <w:rFonts w:ascii="Arial" w:hAnsi="Arial" w:cs="Arial"/>
            <w:szCs w:val="22"/>
          </w:rPr>
          <w:delText xml:space="preserve">in </w:delText>
        </w:r>
      </w:del>
      <w:proofErr w:type="gramStart"/>
      <w:ins w:id="1203" w:author="Jan" w:date="2014-07-15T20:11:00Z">
        <w:r w:rsidR="009B1269">
          <w:rPr>
            <w:rFonts w:ascii="Arial" w:hAnsi="Arial" w:cs="Arial"/>
            <w:szCs w:val="22"/>
          </w:rPr>
          <w:t xml:space="preserve">at </w:t>
        </w:r>
        <w:r w:rsidR="009B1269" w:rsidRPr="009D399D">
          <w:rPr>
            <w:rFonts w:ascii="Arial" w:hAnsi="Arial" w:cs="Arial"/>
            <w:szCs w:val="22"/>
          </w:rPr>
          <w:t xml:space="preserve"> </w:t>
        </w:r>
      </w:ins>
      <w:r w:rsidRPr="009D399D">
        <w:rPr>
          <w:rFonts w:ascii="Arial" w:hAnsi="Arial" w:cs="Arial"/>
          <w:szCs w:val="22"/>
        </w:rPr>
        <w:t>the</w:t>
      </w:r>
      <w:proofErr w:type="gramEnd"/>
      <w:r w:rsidRPr="009D399D">
        <w:rPr>
          <w:rFonts w:ascii="Arial" w:hAnsi="Arial" w:cs="Arial"/>
          <w:szCs w:val="22"/>
        </w:rPr>
        <w:t xml:space="preserve"> </w:t>
      </w:r>
      <w:ins w:id="1204" w:author="Jan" w:date="2014-07-15T20:11:00Z">
        <w:r w:rsidR="009B1269">
          <w:rPr>
            <w:rFonts w:ascii="Arial" w:hAnsi="Arial" w:cs="Arial"/>
            <w:szCs w:val="22"/>
          </w:rPr>
          <w:t xml:space="preserve">discretion of </w:t>
        </w:r>
      </w:ins>
      <w:del w:id="1205" w:author="Jan" w:date="2014-07-15T20:11:00Z">
        <w:r w:rsidRPr="009D399D" w:rsidDel="009B1269">
          <w:rPr>
            <w:rFonts w:ascii="Arial" w:hAnsi="Arial" w:cs="Arial"/>
            <w:szCs w:val="22"/>
          </w:rPr>
          <w:delText>Meet Scheduling Committees’ discretion</w:delText>
        </w:r>
      </w:del>
      <w:ins w:id="1206" w:author="Jan" w:date="2014-07-15T20:11:00Z">
        <w:r w:rsidR="009B1269">
          <w:rPr>
            <w:rFonts w:ascii="Arial" w:hAnsi="Arial" w:cs="Arial"/>
            <w:szCs w:val="22"/>
          </w:rPr>
          <w:t>the Board of Directors</w:t>
        </w:r>
      </w:ins>
      <w:r w:rsidRPr="009D399D">
        <w:rPr>
          <w:rFonts w:ascii="Arial" w:hAnsi="Arial" w:cs="Arial"/>
          <w:szCs w:val="22"/>
        </w:rPr>
        <w:t>.</w:t>
      </w:r>
    </w:p>
    <w:p w:rsidR="009D399D" w:rsidRPr="00B266AE" w:rsidRDefault="009D399D" w:rsidP="009D399D">
      <w:pPr>
        <w:overflowPunct w:val="0"/>
        <w:autoSpaceDE w:val="0"/>
        <w:autoSpaceDN w:val="0"/>
        <w:adjustRightInd w:val="0"/>
        <w:spacing w:before="240" w:after="0" w:line="240" w:lineRule="auto"/>
        <w:jc w:val="both"/>
        <w:textAlignment w:val="baseline"/>
        <w:rPr>
          <w:rFonts w:ascii="Arial" w:hAnsi="Arial" w:cs="Arial"/>
          <w:szCs w:val="22"/>
        </w:rPr>
      </w:pPr>
    </w:p>
    <w:p w:rsidR="00B266AE" w:rsidRDefault="00B266AE" w:rsidP="00B266AE">
      <w:pPr>
        <w:suppressLineNumbers/>
        <w:pBdr>
          <w:top w:val="single" w:sz="4" w:space="1" w:color="auto"/>
          <w:left w:val="single" w:sz="4" w:space="4" w:color="auto"/>
          <w:bottom w:val="single" w:sz="4" w:space="1" w:color="auto"/>
          <w:right w:val="single" w:sz="4" w:space="4" w:color="auto"/>
        </w:pBdr>
        <w:spacing w:before="480"/>
        <w:jc w:val="both"/>
      </w:pPr>
      <w:r>
        <w:t>R-2</w:t>
      </w:r>
      <w:r w:rsidR="007523F9">
        <w:t>3</w:t>
      </w:r>
      <w:r>
        <w:t xml:space="preserve"> ACTION:  Adopted     Defeated     Adopted/Amended    Tabled    Postponed    Pulled</w:t>
      </w:r>
    </w:p>
    <w:p w:rsidR="00B266AE" w:rsidRDefault="00B266AE" w:rsidP="00B266AE">
      <w:pPr>
        <w:jc w:val="both"/>
      </w:pPr>
      <w:r w:rsidRPr="00D918FB">
        <w:rPr>
          <w:b/>
        </w:rPr>
        <w:t>Location:</w:t>
      </w:r>
      <w:r>
        <w:tab/>
        <w:t>Page 74 – Program Operations Section</w:t>
      </w:r>
    </w:p>
    <w:p w:rsidR="00B266AE" w:rsidRDefault="00B266AE" w:rsidP="00B266AE">
      <w:pPr>
        <w:jc w:val="both"/>
      </w:pPr>
      <w:r w:rsidRPr="00D918FB">
        <w:rPr>
          <w:b/>
        </w:rPr>
        <w:t>Proposed by:</w:t>
      </w:r>
      <w:r>
        <w:tab/>
        <w:t>Joe McBratnie</w:t>
      </w:r>
    </w:p>
    <w:p w:rsidR="00B266AE" w:rsidRDefault="00B266AE" w:rsidP="00B266AE">
      <w:pPr>
        <w:jc w:val="both"/>
      </w:pPr>
      <w:r w:rsidRPr="00D918FB">
        <w:rPr>
          <w:b/>
        </w:rPr>
        <w:t>Purpose:</w:t>
      </w:r>
      <w:r>
        <w:tab/>
        <w:t>To clean up the Rules and Procedures document to reduce years of bloat and allow flexibility to allow the LSC to continue to meet the needs of its membership and grow.</w:t>
      </w:r>
    </w:p>
    <w:p w:rsidR="0082515E" w:rsidRPr="0082515E" w:rsidRDefault="0082515E" w:rsidP="00B266AE">
      <w:pPr>
        <w:jc w:val="both"/>
      </w:pPr>
      <w:r>
        <w:rPr>
          <w:b/>
        </w:rPr>
        <w:t xml:space="preserve">Effective Date:  </w:t>
      </w:r>
      <w:r>
        <w:t>Immediately.</w:t>
      </w:r>
    </w:p>
    <w:p w:rsidR="00B266AE" w:rsidRPr="005B3386" w:rsidRDefault="00B266AE" w:rsidP="005B3386">
      <w:pPr>
        <w:tabs>
          <w:tab w:val="right" w:pos="10800"/>
        </w:tabs>
        <w:jc w:val="both"/>
        <w:rPr>
          <w:i/>
          <w:u w:val="single"/>
        </w:rPr>
      </w:pPr>
      <w:r>
        <w:rPr>
          <w:b/>
        </w:rPr>
        <w:t xml:space="preserve">Recommendation:  </w:t>
      </w:r>
      <w:r>
        <w:rPr>
          <w:i/>
        </w:rPr>
        <w:t xml:space="preserve">The MS Board of Directors </w:t>
      </w:r>
      <w:r w:rsidR="005B3386">
        <w:rPr>
          <w:i/>
          <w:u w:val="single"/>
        </w:rPr>
        <w:t>recommends</w:t>
      </w:r>
      <w:r w:rsidR="005B3386">
        <w:rPr>
          <w:i/>
          <w:u w:val="single"/>
        </w:rPr>
        <w:tab/>
      </w:r>
    </w:p>
    <w:p w:rsidR="00B266AE" w:rsidRPr="008868B2" w:rsidRDefault="00B266AE" w:rsidP="00B266AE">
      <w:pPr>
        <w:pStyle w:val="Heading2"/>
      </w:pPr>
      <w:bookmarkStart w:id="1207" w:name="_Toc298441429"/>
      <w:r w:rsidRPr="008868B2">
        <w:t>Meet Evaluations</w:t>
      </w:r>
      <w:bookmarkEnd w:id="1207"/>
    </w:p>
    <w:p w:rsidR="00B266AE" w:rsidRPr="008868B2" w:rsidRDefault="00B266AE" w:rsidP="00B266AE">
      <w:pPr>
        <w:numPr>
          <w:ilvl w:val="0"/>
          <w:numId w:val="24"/>
        </w:numPr>
        <w:overflowPunct w:val="0"/>
        <w:autoSpaceDE w:val="0"/>
        <w:autoSpaceDN w:val="0"/>
        <w:adjustRightInd w:val="0"/>
        <w:spacing w:before="240" w:after="0" w:line="240" w:lineRule="auto"/>
        <w:jc w:val="both"/>
        <w:textAlignment w:val="baseline"/>
        <w:rPr>
          <w:rFonts w:ascii="Arial" w:hAnsi="Arial" w:cs="Arial"/>
          <w:szCs w:val="22"/>
        </w:rPr>
      </w:pPr>
      <w:r>
        <w:rPr>
          <w:rFonts w:ascii="Arial" w:hAnsi="Arial" w:cs="Arial"/>
          <w:szCs w:val="22"/>
        </w:rPr>
        <w:t xml:space="preserve"> </w:t>
      </w:r>
      <w:r w:rsidRPr="008868B2">
        <w:rPr>
          <w:rFonts w:ascii="Arial" w:hAnsi="Arial" w:cs="Arial"/>
          <w:szCs w:val="22"/>
        </w:rPr>
        <w:t>As part of the Meet Packet to be posted on the MS website or as a separate document made available to attendees of the swim meet at the swim meet, the Meet Host is required to make available to all attendees of the swim meet a “Meet Evaluation”.</w:t>
      </w:r>
    </w:p>
    <w:p w:rsidR="00B266AE" w:rsidRPr="008868B2" w:rsidRDefault="00B266AE" w:rsidP="00B266AE">
      <w:pPr>
        <w:numPr>
          <w:ilvl w:val="0"/>
          <w:numId w:val="24"/>
        </w:numPr>
        <w:overflowPunct w:val="0"/>
        <w:autoSpaceDE w:val="0"/>
        <w:autoSpaceDN w:val="0"/>
        <w:adjustRightInd w:val="0"/>
        <w:spacing w:before="240" w:after="0" w:line="240" w:lineRule="auto"/>
        <w:jc w:val="both"/>
        <w:textAlignment w:val="baseline"/>
        <w:rPr>
          <w:rFonts w:ascii="Arial" w:hAnsi="Arial" w:cs="Arial"/>
          <w:szCs w:val="22"/>
        </w:rPr>
      </w:pPr>
      <w:r w:rsidRPr="008868B2">
        <w:rPr>
          <w:rFonts w:ascii="Arial" w:hAnsi="Arial" w:cs="Arial"/>
          <w:szCs w:val="22"/>
        </w:rPr>
        <w:t>The Meet Evaluation is a document authored by the Meet Host which is intended to allow attendees of a swim meet the opportunity to evaluate the swim meet and make suggestions as to how to improve the swim meet (an example of a meet evaluation</w:t>
      </w:r>
      <w:del w:id="1208" w:author="Jan" w:date="2014-07-15T12:48:00Z">
        <w:r w:rsidRPr="008868B2" w:rsidDel="00B266AE">
          <w:rPr>
            <w:rFonts w:ascii="Arial" w:hAnsi="Arial" w:cs="Arial"/>
            <w:szCs w:val="22"/>
          </w:rPr>
          <w:delText xml:space="preserve"> is attached as Appendix </w:delText>
        </w:r>
        <w:r w:rsidDel="00B266AE">
          <w:rPr>
            <w:rFonts w:ascii="Arial" w:hAnsi="Arial" w:cs="Arial"/>
            <w:szCs w:val="22"/>
          </w:rPr>
          <w:delText>4</w:delText>
        </w:r>
      </w:del>
      <w:ins w:id="1209" w:author="Jan" w:date="2014-07-15T12:48:00Z">
        <w:r>
          <w:rPr>
            <w:rFonts w:ascii="Arial" w:hAnsi="Arial" w:cs="Arial"/>
            <w:szCs w:val="22"/>
          </w:rPr>
          <w:t xml:space="preserve"> located on the Michigan Swimming web site`</w:t>
        </w:r>
      </w:ins>
      <w:r w:rsidRPr="008868B2">
        <w:rPr>
          <w:rFonts w:ascii="Arial" w:hAnsi="Arial" w:cs="Arial"/>
          <w:szCs w:val="22"/>
        </w:rPr>
        <w:t>).</w:t>
      </w:r>
    </w:p>
    <w:p w:rsidR="00B266AE" w:rsidRPr="008868B2" w:rsidRDefault="00B266AE" w:rsidP="00B266AE">
      <w:pPr>
        <w:numPr>
          <w:ilvl w:val="0"/>
          <w:numId w:val="24"/>
        </w:numPr>
        <w:overflowPunct w:val="0"/>
        <w:autoSpaceDE w:val="0"/>
        <w:autoSpaceDN w:val="0"/>
        <w:adjustRightInd w:val="0"/>
        <w:spacing w:before="240" w:after="0" w:line="240" w:lineRule="auto"/>
        <w:jc w:val="both"/>
        <w:textAlignment w:val="baseline"/>
        <w:rPr>
          <w:rFonts w:ascii="Arial" w:hAnsi="Arial" w:cs="Arial"/>
          <w:szCs w:val="22"/>
        </w:rPr>
      </w:pPr>
      <w:r w:rsidRPr="008868B2">
        <w:rPr>
          <w:rFonts w:ascii="Arial" w:hAnsi="Arial" w:cs="Arial"/>
          <w:szCs w:val="22"/>
        </w:rPr>
        <w:t xml:space="preserve">All Meet Evaluations (positive, negative or neutral) which are received by the Meet Host are required to be copied to the </w:t>
      </w:r>
      <w:ins w:id="1210" w:author="Jan" w:date="2014-07-15T12:48:00Z">
        <w:r>
          <w:rPr>
            <w:rFonts w:ascii="Arial" w:hAnsi="Arial" w:cs="Arial"/>
            <w:szCs w:val="22"/>
          </w:rPr>
          <w:t xml:space="preserve">Sanctioning Office, </w:t>
        </w:r>
      </w:ins>
      <w:r w:rsidRPr="008868B2">
        <w:rPr>
          <w:rFonts w:ascii="Arial" w:hAnsi="Arial" w:cs="Arial"/>
          <w:szCs w:val="22"/>
        </w:rPr>
        <w:t>Program Operations Vice-Chair, the Chair of the Officials Committee and the Meet Referee of the concluded meet as soon as practical following the conclusion of the swim meet, however, no later than 30 days after the swim meet is concluded.</w:t>
      </w:r>
    </w:p>
    <w:p w:rsidR="00B266AE" w:rsidRPr="00B266AE" w:rsidRDefault="00B266AE" w:rsidP="00C478CA">
      <w:pPr>
        <w:numPr>
          <w:ilvl w:val="0"/>
          <w:numId w:val="24"/>
        </w:numPr>
        <w:overflowPunct w:val="0"/>
        <w:autoSpaceDE w:val="0"/>
        <w:autoSpaceDN w:val="0"/>
        <w:adjustRightInd w:val="0"/>
        <w:spacing w:before="240" w:after="0" w:line="240" w:lineRule="auto"/>
        <w:jc w:val="both"/>
        <w:textAlignment w:val="baseline"/>
        <w:rPr>
          <w:rFonts w:ascii="Arial" w:hAnsi="Arial" w:cs="Arial"/>
          <w:szCs w:val="22"/>
        </w:rPr>
      </w:pPr>
      <w:r w:rsidRPr="008868B2">
        <w:rPr>
          <w:rFonts w:ascii="Arial" w:hAnsi="Arial" w:cs="Arial"/>
          <w:szCs w:val="22"/>
        </w:rPr>
        <w:t xml:space="preserve">In addition to the Meet Evaluations mentioned above, the Meet Host is required to file a post meet supplement/review of the EAP on file with the MS Safety Coordinator if any safety issues arose at </w:t>
      </w:r>
      <w:r w:rsidRPr="008868B2">
        <w:rPr>
          <w:rFonts w:ascii="Arial" w:hAnsi="Arial" w:cs="Arial"/>
          <w:szCs w:val="22"/>
        </w:rPr>
        <w:lastRenderedPageBreak/>
        <w:t>the completed swim meet that necessitates a change in the EAP on file with the MS Safe</w:t>
      </w:r>
      <w:r>
        <w:rPr>
          <w:rFonts w:ascii="Arial" w:hAnsi="Arial" w:cs="Arial"/>
          <w:szCs w:val="22"/>
        </w:rPr>
        <w:t xml:space="preserve"> Sport</w:t>
      </w:r>
      <w:r w:rsidRPr="008868B2">
        <w:rPr>
          <w:rFonts w:ascii="Arial" w:hAnsi="Arial" w:cs="Arial"/>
          <w:szCs w:val="22"/>
        </w:rPr>
        <w:t xml:space="preserve"> Coordinator.</w:t>
      </w:r>
    </w:p>
    <w:p w:rsidR="00B266AE" w:rsidRDefault="00B266AE" w:rsidP="00B266AE">
      <w:pPr>
        <w:suppressLineNumbers/>
        <w:pBdr>
          <w:top w:val="single" w:sz="4" w:space="1" w:color="auto"/>
          <w:left w:val="single" w:sz="4" w:space="4" w:color="auto"/>
          <w:bottom w:val="single" w:sz="4" w:space="1" w:color="auto"/>
          <w:right w:val="single" w:sz="4" w:space="4" w:color="auto"/>
        </w:pBdr>
        <w:spacing w:before="480"/>
        <w:jc w:val="both"/>
      </w:pPr>
      <w:r>
        <w:t>R-2</w:t>
      </w:r>
      <w:r w:rsidR="004F25FC">
        <w:t>4</w:t>
      </w:r>
      <w:r>
        <w:t xml:space="preserve"> ACTION:  Adopted     Defeated     Adopted/Amended    Tabled    Postponed    Pulled</w:t>
      </w:r>
    </w:p>
    <w:p w:rsidR="00B266AE" w:rsidRDefault="00B266AE" w:rsidP="00B266AE">
      <w:pPr>
        <w:jc w:val="both"/>
      </w:pPr>
      <w:r w:rsidRPr="00D918FB">
        <w:rPr>
          <w:b/>
        </w:rPr>
        <w:t>Location:</w:t>
      </w:r>
      <w:r>
        <w:tab/>
        <w:t>Pages 74-75 – Program Operations Section</w:t>
      </w:r>
    </w:p>
    <w:p w:rsidR="00B266AE" w:rsidRDefault="00B266AE" w:rsidP="00B266AE">
      <w:pPr>
        <w:jc w:val="both"/>
      </w:pPr>
      <w:r w:rsidRPr="00D918FB">
        <w:rPr>
          <w:b/>
        </w:rPr>
        <w:t>Proposed by:</w:t>
      </w:r>
      <w:r>
        <w:tab/>
        <w:t>Joe McBratnie</w:t>
      </w:r>
    </w:p>
    <w:p w:rsidR="00B266AE" w:rsidRDefault="00B266AE" w:rsidP="00B266AE">
      <w:pPr>
        <w:jc w:val="both"/>
      </w:pPr>
      <w:r w:rsidRPr="00D918FB">
        <w:rPr>
          <w:b/>
        </w:rPr>
        <w:t>Purpose:</w:t>
      </w:r>
      <w:r>
        <w:tab/>
        <w:t>To clean up the Rules and Procedures document to reduce years of bloat and allow flexibility to allow the LSC to continue to meet the needs of its membership and grow.</w:t>
      </w:r>
    </w:p>
    <w:p w:rsidR="00D93A6A" w:rsidRPr="00D93A6A" w:rsidRDefault="00D93A6A" w:rsidP="00B266AE">
      <w:pPr>
        <w:jc w:val="both"/>
      </w:pPr>
      <w:r>
        <w:rPr>
          <w:b/>
        </w:rPr>
        <w:t xml:space="preserve">Effective Date:  </w:t>
      </w:r>
      <w:r>
        <w:t>Immediately.</w:t>
      </w:r>
    </w:p>
    <w:p w:rsidR="00B266AE" w:rsidRPr="005B3386" w:rsidRDefault="00B266AE" w:rsidP="005B3386">
      <w:pPr>
        <w:tabs>
          <w:tab w:val="right" w:pos="10800"/>
        </w:tabs>
        <w:jc w:val="both"/>
        <w:rPr>
          <w:i/>
          <w:u w:val="single"/>
        </w:rPr>
      </w:pPr>
      <w:r>
        <w:rPr>
          <w:b/>
        </w:rPr>
        <w:t xml:space="preserve">Recommendation:  </w:t>
      </w:r>
      <w:r>
        <w:rPr>
          <w:i/>
        </w:rPr>
        <w:t xml:space="preserve">The MS Board of Directors </w:t>
      </w:r>
      <w:r w:rsidR="005B3386">
        <w:rPr>
          <w:i/>
        </w:rPr>
        <w:t>recommends</w:t>
      </w:r>
      <w:r w:rsidR="005B3386">
        <w:rPr>
          <w:i/>
          <w:u w:val="single"/>
        </w:rPr>
        <w:tab/>
      </w:r>
    </w:p>
    <w:p w:rsidR="00B266AE" w:rsidRPr="008868B2" w:rsidRDefault="00B266AE" w:rsidP="00B266AE">
      <w:pPr>
        <w:pStyle w:val="Heading2"/>
      </w:pPr>
      <w:bookmarkStart w:id="1211" w:name="_Toc298441431"/>
      <w:r w:rsidRPr="008868B2">
        <w:t>Transmittal of MS Sanction Fees and MS Athlete Surcharge to MS</w:t>
      </w:r>
      <w:bookmarkEnd w:id="1211"/>
    </w:p>
    <w:p w:rsidR="00B266AE" w:rsidRPr="00F36CA5" w:rsidRDefault="00B266AE" w:rsidP="00B266AE">
      <w:pPr>
        <w:tabs>
          <w:tab w:val="left" w:pos="4860"/>
        </w:tabs>
        <w:ind w:left="270" w:hanging="270"/>
        <w:jc w:val="both"/>
        <w:rPr>
          <w:rFonts w:asciiTheme="minorHAnsi" w:hAnsiTheme="minorHAnsi" w:cstheme="minorHAnsi"/>
          <w:szCs w:val="22"/>
        </w:rPr>
      </w:pPr>
      <w:r w:rsidRPr="00F36CA5">
        <w:rPr>
          <w:rFonts w:asciiTheme="minorHAnsi" w:hAnsiTheme="minorHAnsi" w:cstheme="minorHAnsi"/>
          <w:b/>
          <w:szCs w:val="22"/>
        </w:rPr>
        <w:t>A.</w:t>
      </w:r>
      <w:r>
        <w:rPr>
          <w:rFonts w:asciiTheme="minorHAnsi" w:hAnsiTheme="minorHAnsi" w:cstheme="minorHAnsi"/>
          <w:szCs w:val="22"/>
        </w:rPr>
        <w:tab/>
      </w:r>
      <w:r w:rsidRPr="00F36CA5">
        <w:rPr>
          <w:rFonts w:asciiTheme="minorHAnsi" w:hAnsiTheme="minorHAnsi" w:cstheme="minorHAnsi"/>
          <w:szCs w:val="22"/>
        </w:rPr>
        <w:t>Within 30 days following the conclusion of the swim meet the Meet Host shall provide the Treasurer of MS (1) a copy of the final financial information concerning the meet from the final team entry fee report which has been produced from any electronic meet management software approved by USA Swimming, Inc.(2) a completed Michigan Swimming Meet Summary Report, (a copy which is available from the Program Operations Vice-Chair, the MS website (</w:t>
      </w:r>
      <w:hyperlink r:id="rId13" w:history="1">
        <w:r w:rsidRPr="00F36CA5">
          <w:rPr>
            <w:rStyle w:val="Hyperlink"/>
            <w:rFonts w:asciiTheme="minorHAnsi" w:hAnsiTheme="minorHAnsi" w:cstheme="minorHAnsi"/>
            <w:szCs w:val="22"/>
          </w:rPr>
          <w:t>www.miswim.org</w:t>
        </w:r>
      </w:hyperlink>
      <w:r w:rsidRPr="00F36CA5">
        <w:rPr>
          <w:rFonts w:asciiTheme="minorHAnsi" w:hAnsiTheme="minorHAnsi" w:cstheme="minorHAnsi"/>
          <w:szCs w:val="22"/>
        </w:rPr>
        <w:t xml:space="preserve">) or the Office of MS and an example is attached as Appendix 5), and (3) a check for the MS Meet Sanction fee (as outlined in section D below) and for the MS athlete surcharge </w:t>
      </w:r>
      <w:ins w:id="1212" w:author="Jan" w:date="2014-07-15T12:52:00Z">
        <w:r>
          <w:rPr>
            <w:rFonts w:asciiTheme="minorHAnsi" w:hAnsiTheme="minorHAnsi" w:cstheme="minorHAnsi"/>
            <w:szCs w:val="22"/>
          </w:rPr>
          <w:t xml:space="preserve">(See General Rules P Swimmer Entry Fees) </w:t>
        </w:r>
      </w:ins>
      <w:del w:id="1213" w:author="Jan" w:date="2014-07-15T12:53:00Z">
        <w:r w:rsidRPr="00F36CA5" w:rsidDel="00B266AE">
          <w:rPr>
            <w:rFonts w:asciiTheme="minorHAnsi" w:hAnsiTheme="minorHAnsi" w:cstheme="minorHAnsi"/>
            <w:szCs w:val="22"/>
          </w:rPr>
          <w:delText xml:space="preserve">which is equal to $1.00 (non-Championship Meets), $5.00 (District and JO Meets), and $3.00 (State Meets) </w:delText>
        </w:r>
      </w:del>
      <w:r w:rsidRPr="00F36CA5">
        <w:rPr>
          <w:rFonts w:asciiTheme="minorHAnsi" w:hAnsiTheme="minorHAnsi" w:cstheme="minorHAnsi"/>
          <w:szCs w:val="22"/>
        </w:rPr>
        <w:t xml:space="preserve">multiplied by the total number of  athletes who participated in the meet.  All checks should be made payable to Michigan Swimming, Inc. (See Meet Summary Report Form to determine calculation of total fees due MS Inc.)   </w:t>
      </w:r>
    </w:p>
    <w:p w:rsidR="00B266AE" w:rsidRPr="008868B2" w:rsidRDefault="00B266AE" w:rsidP="00B266AE">
      <w:pPr>
        <w:spacing w:before="240"/>
        <w:ind w:left="270" w:hanging="270"/>
        <w:jc w:val="both"/>
        <w:rPr>
          <w:rFonts w:ascii="Arial" w:hAnsi="Arial" w:cs="Arial"/>
          <w:szCs w:val="22"/>
        </w:rPr>
      </w:pPr>
      <w:r>
        <w:rPr>
          <w:rFonts w:ascii="Arial" w:hAnsi="Arial" w:cs="Arial"/>
          <w:b/>
          <w:szCs w:val="22"/>
        </w:rPr>
        <w:t>B.</w:t>
      </w:r>
      <w:r>
        <w:rPr>
          <w:rFonts w:ascii="Arial" w:hAnsi="Arial" w:cs="Arial"/>
          <w:b/>
          <w:szCs w:val="22"/>
        </w:rPr>
        <w:tab/>
      </w:r>
      <w:r w:rsidRPr="008868B2">
        <w:rPr>
          <w:rFonts w:ascii="Arial" w:hAnsi="Arial" w:cs="Arial"/>
          <w:szCs w:val="22"/>
        </w:rPr>
        <w:t xml:space="preserve">Within 30 days following the conclusion of the meet the Meet Host shall provide the Program Operations Vice-Chair </w:t>
      </w:r>
      <w:r>
        <w:rPr>
          <w:rFonts w:ascii="Arial" w:hAnsi="Arial" w:cs="Arial"/>
          <w:szCs w:val="22"/>
        </w:rPr>
        <w:t>and the Michigan Swimming Office Meet and Sanctioning Chair copies</w:t>
      </w:r>
      <w:r w:rsidRPr="008868B2">
        <w:rPr>
          <w:rFonts w:ascii="Arial" w:hAnsi="Arial" w:cs="Arial"/>
          <w:szCs w:val="22"/>
        </w:rPr>
        <w:t xml:space="preserve"> of the Team Entry Fee report</w:t>
      </w:r>
      <w:r>
        <w:rPr>
          <w:rFonts w:ascii="Arial" w:hAnsi="Arial" w:cs="Arial"/>
          <w:szCs w:val="22"/>
        </w:rPr>
        <w:t xml:space="preserve"> </w:t>
      </w:r>
      <w:r w:rsidRPr="007F4950">
        <w:rPr>
          <w:rFonts w:cs="Verdana"/>
          <w:sz w:val="19"/>
          <w:szCs w:val="19"/>
        </w:rPr>
        <w:t xml:space="preserve">from </w:t>
      </w:r>
      <w:r>
        <w:rPr>
          <w:rFonts w:cs="Verdana"/>
          <w:sz w:val="19"/>
          <w:szCs w:val="19"/>
        </w:rPr>
        <w:t>any</w:t>
      </w:r>
      <w:r w:rsidRPr="007F4950">
        <w:rPr>
          <w:rFonts w:cs="Verdana"/>
          <w:sz w:val="19"/>
          <w:szCs w:val="19"/>
        </w:rPr>
        <w:t xml:space="preserve"> electronic meet management </w:t>
      </w:r>
      <w:r>
        <w:rPr>
          <w:rFonts w:cs="Verdana"/>
          <w:sz w:val="19"/>
          <w:szCs w:val="19"/>
        </w:rPr>
        <w:t>software</w:t>
      </w:r>
      <w:r w:rsidRPr="007F4950">
        <w:rPr>
          <w:rFonts w:cs="Verdana"/>
          <w:sz w:val="19"/>
          <w:szCs w:val="19"/>
        </w:rPr>
        <w:t xml:space="preserve"> that has been approved by USA Swimming, Inc.</w:t>
      </w:r>
      <w:r w:rsidRPr="008868B2">
        <w:rPr>
          <w:rFonts w:ascii="Arial" w:hAnsi="Arial" w:cs="Arial"/>
          <w:szCs w:val="22"/>
        </w:rPr>
        <w:t>, the MS Meet Summary Report and the Officials Pay Summary reports as filed with the Treasurer of MS in XI A above.</w:t>
      </w:r>
    </w:p>
    <w:p w:rsidR="00B266AE" w:rsidRPr="008868B2" w:rsidRDefault="00B266AE" w:rsidP="00B266AE">
      <w:pPr>
        <w:spacing w:before="240"/>
        <w:ind w:left="270" w:hanging="270"/>
        <w:jc w:val="both"/>
        <w:rPr>
          <w:rFonts w:ascii="Arial" w:hAnsi="Arial" w:cs="Arial"/>
          <w:szCs w:val="22"/>
        </w:rPr>
      </w:pPr>
      <w:r w:rsidRPr="00980DD7">
        <w:rPr>
          <w:rFonts w:ascii="Arial" w:hAnsi="Arial" w:cs="Arial"/>
          <w:b/>
          <w:szCs w:val="22"/>
        </w:rPr>
        <w:t>C</w:t>
      </w:r>
      <w:r>
        <w:rPr>
          <w:rFonts w:ascii="Arial" w:hAnsi="Arial" w:cs="Arial"/>
          <w:b/>
          <w:szCs w:val="22"/>
        </w:rPr>
        <w:t>.</w:t>
      </w:r>
      <w:r>
        <w:rPr>
          <w:rFonts w:ascii="Arial" w:hAnsi="Arial" w:cs="Arial"/>
          <w:szCs w:val="22"/>
        </w:rPr>
        <w:tab/>
      </w:r>
      <w:r w:rsidRPr="008868B2">
        <w:rPr>
          <w:rFonts w:ascii="Arial" w:hAnsi="Arial" w:cs="Arial"/>
          <w:szCs w:val="22"/>
        </w:rPr>
        <w:t xml:space="preserve">Meet hosts that fail to comply with </w:t>
      </w:r>
      <w:del w:id="1214" w:author="Jan" w:date="2014-07-15T12:53:00Z">
        <w:r w:rsidRPr="008868B2" w:rsidDel="00B266AE">
          <w:rPr>
            <w:rFonts w:ascii="Arial" w:hAnsi="Arial" w:cs="Arial"/>
            <w:szCs w:val="22"/>
          </w:rPr>
          <w:delText xml:space="preserve">XI </w:delText>
        </w:r>
      </w:del>
      <w:proofErr w:type="gramStart"/>
      <w:r w:rsidRPr="008868B2">
        <w:rPr>
          <w:rFonts w:ascii="Arial" w:hAnsi="Arial" w:cs="Arial"/>
          <w:szCs w:val="22"/>
        </w:rPr>
        <w:t>A</w:t>
      </w:r>
      <w:proofErr w:type="gramEnd"/>
      <w:r w:rsidRPr="008868B2">
        <w:rPr>
          <w:rFonts w:ascii="Arial" w:hAnsi="Arial" w:cs="Arial"/>
          <w:szCs w:val="22"/>
        </w:rPr>
        <w:t xml:space="preserve"> above will be fin</w:t>
      </w:r>
      <w:r>
        <w:rPr>
          <w:rFonts w:ascii="Arial" w:hAnsi="Arial" w:cs="Arial"/>
          <w:szCs w:val="22"/>
        </w:rPr>
        <w:t xml:space="preserve">ed $10 per day beginning on the </w:t>
      </w:r>
      <w:r w:rsidRPr="008868B2">
        <w:rPr>
          <w:rFonts w:ascii="Arial" w:hAnsi="Arial" w:cs="Arial"/>
          <w:szCs w:val="22"/>
        </w:rPr>
        <w:t>31st day following the conclusion of the meet until the reports are filed and the fees are paid. Any applicable fine shall be listed on the Meet Summary Report and paid at the same time as the Meet Sanction Fee and the Athlete Surcharge Fee.</w:t>
      </w:r>
    </w:p>
    <w:p w:rsidR="00B266AE" w:rsidRDefault="00B266AE" w:rsidP="00B266AE">
      <w:pPr>
        <w:spacing w:before="240"/>
        <w:ind w:left="270" w:hanging="270"/>
        <w:jc w:val="both"/>
        <w:rPr>
          <w:rFonts w:ascii="Arial" w:hAnsi="Arial" w:cs="Arial"/>
          <w:szCs w:val="22"/>
        </w:rPr>
      </w:pPr>
      <w:r w:rsidRPr="00F36CA5">
        <w:rPr>
          <w:rFonts w:ascii="Arial" w:hAnsi="Arial" w:cs="Arial"/>
          <w:b/>
          <w:szCs w:val="22"/>
        </w:rPr>
        <w:t>D.</w:t>
      </w:r>
      <w:r w:rsidRPr="00F36CA5">
        <w:rPr>
          <w:rFonts w:ascii="Arial" w:hAnsi="Arial" w:cs="Arial"/>
          <w:b/>
          <w:szCs w:val="22"/>
        </w:rPr>
        <w:tab/>
      </w:r>
      <w:r>
        <w:rPr>
          <w:rFonts w:ascii="Arial" w:hAnsi="Arial" w:cs="Arial"/>
          <w:szCs w:val="22"/>
        </w:rPr>
        <w:t xml:space="preserve">Fee structure for Sanctioned, Approved and Observed Meets: </w:t>
      </w:r>
    </w:p>
    <w:p w:rsidR="00B266AE" w:rsidRDefault="00B266AE" w:rsidP="00B266AE">
      <w:pPr>
        <w:spacing w:before="240" w:after="120"/>
        <w:jc w:val="both"/>
        <w:rPr>
          <w:rFonts w:ascii="Arial" w:hAnsi="Arial" w:cs="Arial"/>
          <w:szCs w:val="22"/>
        </w:rPr>
      </w:pPr>
      <w:r>
        <w:rPr>
          <w:rFonts w:ascii="Arial" w:hAnsi="Arial" w:cs="Arial"/>
          <w:szCs w:val="22"/>
        </w:rPr>
        <w:lastRenderedPageBreak/>
        <w:t>SANCTIONS:</w:t>
      </w:r>
    </w:p>
    <w:p w:rsidR="00B266AE" w:rsidRDefault="00B266AE" w:rsidP="00B266AE">
      <w:pPr>
        <w:numPr>
          <w:ilvl w:val="0"/>
          <w:numId w:val="25"/>
        </w:numPr>
        <w:overflowPunct w:val="0"/>
        <w:autoSpaceDE w:val="0"/>
        <w:autoSpaceDN w:val="0"/>
        <w:adjustRightInd w:val="0"/>
        <w:spacing w:after="0" w:line="240" w:lineRule="auto"/>
        <w:jc w:val="both"/>
        <w:textAlignment w:val="baseline"/>
        <w:rPr>
          <w:rFonts w:ascii="Arial" w:hAnsi="Arial" w:cs="Arial"/>
          <w:szCs w:val="22"/>
        </w:rPr>
      </w:pPr>
      <w:r>
        <w:rPr>
          <w:rFonts w:ascii="Arial" w:hAnsi="Arial" w:cs="Arial"/>
          <w:szCs w:val="22"/>
        </w:rPr>
        <w:t xml:space="preserve">Open Invitationals on MS published meet schedule:  </w:t>
      </w:r>
    </w:p>
    <w:p w:rsidR="00B266AE" w:rsidRDefault="00B266AE" w:rsidP="00B266AE">
      <w:pPr>
        <w:pStyle w:val="ListParagraph"/>
        <w:numPr>
          <w:ilvl w:val="0"/>
          <w:numId w:val="29"/>
        </w:numPr>
        <w:overflowPunct w:val="0"/>
        <w:autoSpaceDE w:val="0"/>
        <w:autoSpaceDN w:val="0"/>
        <w:adjustRightInd w:val="0"/>
        <w:spacing w:after="0" w:line="240" w:lineRule="auto"/>
        <w:contextualSpacing w:val="0"/>
        <w:jc w:val="both"/>
        <w:textAlignment w:val="baseline"/>
        <w:rPr>
          <w:rFonts w:ascii="Arial" w:hAnsi="Arial" w:cs="Arial"/>
          <w:szCs w:val="22"/>
        </w:rPr>
      </w:pPr>
      <w:r w:rsidRPr="003A2E64">
        <w:rPr>
          <w:rFonts w:ascii="Arial" w:hAnsi="Arial" w:cs="Arial"/>
          <w:szCs w:val="22"/>
        </w:rPr>
        <w:t xml:space="preserve">5% of total entry fees (including scratches) and </w:t>
      </w:r>
      <w:del w:id="1215" w:author="Jan" w:date="2014-07-15T12:54:00Z">
        <w:r w:rsidRPr="003A2E64" w:rsidDel="00FD2F94">
          <w:rPr>
            <w:rFonts w:ascii="Arial" w:hAnsi="Arial" w:cs="Arial"/>
            <w:szCs w:val="22"/>
          </w:rPr>
          <w:delText xml:space="preserve">$1 per </w:delText>
        </w:r>
      </w:del>
      <w:r w:rsidRPr="003A2E64">
        <w:rPr>
          <w:rFonts w:ascii="Arial" w:hAnsi="Arial" w:cs="Arial"/>
          <w:szCs w:val="22"/>
        </w:rPr>
        <w:t>athlete surcharge.</w:t>
      </w:r>
    </w:p>
    <w:p w:rsidR="00B266AE" w:rsidRPr="003A2E64" w:rsidRDefault="00B266AE" w:rsidP="00B266AE">
      <w:pPr>
        <w:pStyle w:val="ListParagraph"/>
        <w:numPr>
          <w:ilvl w:val="0"/>
          <w:numId w:val="29"/>
        </w:numPr>
        <w:overflowPunct w:val="0"/>
        <w:autoSpaceDE w:val="0"/>
        <w:autoSpaceDN w:val="0"/>
        <w:adjustRightInd w:val="0"/>
        <w:spacing w:after="0" w:line="240" w:lineRule="auto"/>
        <w:contextualSpacing w:val="0"/>
        <w:jc w:val="both"/>
        <w:textAlignment w:val="baseline"/>
        <w:rPr>
          <w:rFonts w:ascii="Arial" w:hAnsi="Arial" w:cs="Arial"/>
          <w:szCs w:val="22"/>
        </w:rPr>
      </w:pPr>
      <w:r w:rsidRPr="003A2E64">
        <w:rPr>
          <w:rFonts w:ascii="Arial" w:hAnsi="Arial" w:cs="Arial"/>
          <w:szCs w:val="22"/>
        </w:rPr>
        <w:t>Paid after meet.</w:t>
      </w:r>
    </w:p>
    <w:p w:rsidR="00B266AE" w:rsidRDefault="00B266AE" w:rsidP="00B266AE">
      <w:pPr>
        <w:pStyle w:val="ListParagraph"/>
        <w:numPr>
          <w:ilvl w:val="0"/>
          <w:numId w:val="25"/>
        </w:numPr>
        <w:overflowPunct w:val="0"/>
        <w:autoSpaceDE w:val="0"/>
        <w:autoSpaceDN w:val="0"/>
        <w:adjustRightInd w:val="0"/>
        <w:spacing w:before="240" w:after="0" w:line="240" w:lineRule="auto"/>
        <w:contextualSpacing w:val="0"/>
        <w:jc w:val="both"/>
        <w:textAlignment w:val="baseline"/>
        <w:rPr>
          <w:rFonts w:ascii="Arial" w:hAnsi="Arial" w:cs="Arial"/>
          <w:szCs w:val="22"/>
        </w:rPr>
      </w:pPr>
      <w:r>
        <w:rPr>
          <w:rFonts w:ascii="Arial" w:hAnsi="Arial" w:cs="Arial"/>
          <w:szCs w:val="22"/>
        </w:rPr>
        <w:t>Districts and Junior Olympics:</w:t>
      </w:r>
    </w:p>
    <w:p w:rsidR="00B266AE" w:rsidRDefault="00B266AE" w:rsidP="00B266AE">
      <w:pPr>
        <w:pStyle w:val="ListParagraph"/>
        <w:numPr>
          <w:ilvl w:val="0"/>
          <w:numId w:val="30"/>
        </w:numPr>
        <w:overflowPunct w:val="0"/>
        <w:autoSpaceDE w:val="0"/>
        <w:autoSpaceDN w:val="0"/>
        <w:adjustRightInd w:val="0"/>
        <w:spacing w:after="0" w:line="240" w:lineRule="auto"/>
        <w:contextualSpacing w:val="0"/>
        <w:jc w:val="both"/>
        <w:textAlignment w:val="baseline"/>
        <w:rPr>
          <w:rFonts w:ascii="Arial" w:hAnsi="Arial" w:cs="Arial"/>
          <w:szCs w:val="22"/>
        </w:rPr>
      </w:pPr>
      <w:r w:rsidRPr="003A2E64">
        <w:rPr>
          <w:rFonts w:ascii="Arial" w:hAnsi="Arial" w:cs="Arial"/>
          <w:szCs w:val="22"/>
        </w:rPr>
        <w:t xml:space="preserve">5% of total entry fees (including scratches) and </w:t>
      </w:r>
      <w:del w:id="1216" w:author="Jan" w:date="2014-07-15T12:54:00Z">
        <w:r w:rsidRPr="003A2E64" w:rsidDel="00FD2F94">
          <w:rPr>
            <w:rFonts w:ascii="Arial" w:hAnsi="Arial" w:cs="Arial"/>
            <w:szCs w:val="22"/>
          </w:rPr>
          <w:delText xml:space="preserve">$5 </w:delText>
        </w:r>
        <w:r w:rsidDel="00FD2F94">
          <w:rPr>
            <w:rFonts w:ascii="Arial" w:hAnsi="Arial" w:cs="Arial"/>
            <w:szCs w:val="22"/>
          </w:rPr>
          <w:delText xml:space="preserve">per </w:delText>
        </w:r>
      </w:del>
      <w:r>
        <w:rPr>
          <w:rFonts w:ascii="Arial" w:hAnsi="Arial" w:cs="Arial"/>
          <w:szCs w:val="22"/>
        </w:rPr>
        <w:t>athlete surcharge.</w:t>
      </w:r>
    </w:p>
    <w:p w:rsidR="00B266AE" w:rsidRPr="003A2E64" w:rsidRDefault="00B266AE" w:rsidP="00B266AE">
      <w:pPr>
        <w:pStyle w:val="ListParagraph"/>
        <w:numPr>
          <w:ilvl w:val="0"/>
          <w:numId w:val="30"/>
        </w:numPr>
        <w:overflowPunct w:val="0"/>
        <w:autoSpaceDE w:val="0"/>
        <w:autoSpaceDN w:val="0"/>
        <w:adjustRightInd w:val="0"/>
        <w:spacing w:after="0" w:line="240" w:lineRule="auto"/>
        <w:contextualSpacing w:val="0"/>
        <w:jc w:val="both"/>
        <w:textAlignment w:val="baseline"/>
        <w:rPr>
          <w:rFonts w:ascii="Arial" w:hAnsi="Arial" w:cs="Arial"/>
          <w:szCs w:val="22"/>
        </w:rPr>
      </w:pPr>
      <w:r w:rsidRPr="003A2E64">
        <w:rPr>
          <w:rFonts w:ascii="Arial" w:hAnsi="Arial" w:cs="Arial"/>
          <w:szCs w:val="22"/>
        </w:rPr>
        <w:t>Paid after meet.</w:t>
      </w:r>
    </w:p>
    <w:p w:rsidR="00B266AE" w:rsidRPr="00F36CA5" w:rsidRDefault="00B266AE" w:rsidP="00B266AE">
      <w:pPr>
        <w:numPr>
          <w:ilvl w:val="0"/>
          <w:numId w:val="25"/>
        </w:numPr>
        <w:overflowPunct w:val="0"/>
        <w:autoSpaceDE w:val="0"/>
        <w:autoSpaceDN w:val="0"/>
        <w:adjustRightInd w:val="0"/>
        <w:spacing w:before="240" w:after="0" w:line="240" w:lineRule="auto"/>
        <w:jc w:val="both"/>
        <w:textAlignment w:val="baseline"/>
        <w:rPr>
          <w:rFonts w:ascii="Arial" w:hAnsi="Arial" w:cs="Arial"/>
          <w:szCs w:val="22"/>
        </w:rPr>
      </w:pPr>
      <w:r w:rsidRPr="00F36CA5">
        <w:rPr>
          <w:rFonts w:ascii="Arial" w:hAnsi="Arial" w:cs="Arial"/>
          <w:szCs w:val="22"/>
        </w:rPr>
        <w:t>State Championships (SCY and LCM)</w:t>
      </w:r>
    </w:p>
    <w:p w:rsidR="00B266AE" w:rsidRDefault="00B266AE" w:rsidP="00B266AE">
      <w:pPr>
        <w:pStyle w:val="ListParagraph"/>
        <w:numPr>
          <w:ilvl w:val="0"/>
          <w:numId w:val="31"/>
        </w:numPr>
        <w:overflowPunct w:val="0"/>
        <w:autoSpaceDE w:val="0"/>
        <w:autoSpaceDN w:val="0"/>
        <w:adjustRightInd w:val="0"/>
        <w:spacing w:after="0" w:line="240" w:lineRule="auto"/>
        <w:contextualSpacing w:val="0"/>
        <w:jc w:val="both"/>
        <w:textAlignment w:val="baseline"/>
        <w:rPr>
          <w:rFonts w:ascii="Arial" w:hAnsi="Arial" w:cs="Arial"/>
          <w:szCs w:val="22"/>
        </w:rPr>
      </w:pPr>
      <w:r w:rsidRPr="003A2E64">
        <w:rPr>
          <w:rFonts w:ascii="Arial" w:hAnsi="Arial" w:cs="Arial"/>
          <w:szCs w:val="22"/>
        </w:rPr>
        <w:t xml:space="preserve">10% of total entry fees (including scratches) and </w:t>
      </w:r>
      <w:del w:id="1217" w:author="Jan" w:date="2014-07-15T12:54:00Z">
        <w:r w:rsidRPr="003A2E64" w:rsidDel="00FD2F94">
          <w:rPr>
            <w:rFonts w:ascii="Arial" w:hAnsi="Arial" w:cs="Arial"/>
            <w:szCs w:val="22"/>
          </w:rPr>
          <w:delText xml:space="preserve">$3 per </w:delText>
        </w:r>
      </w:del>
      <w:r w:rsidRPr="003A2E64">
        <w:rPr>
          <w:rFonts w:ascii="Arial" w:hAnsi="Arial" w:cs="Arial"/>
          <w:szCs w:val="22"/>
        </w:rPr>
        <w:t>athlete surcharge.</w:t>
      </w:r>
    </w:p>
    <w:p w:rsidR="00B266AE" w:rsidRPr="003A2E64" w:rsidRDefault="00B266AE" w:rsidP="00B266AE">
      <w:pPr>
        <w:pStyle w:val="ListParagraph"/>
        <w:numPr>
          <w:ilvl w:val="0"/>
          <w:numId w:val="31"/>
        </w:numPr>
        <w:overflowPunct w:val="0"/>
        <w:autoSpaceDE w:val="0"/>
        <w:autoSpaceDN w:val="0"/>
        <w:adjustRightInd w:val="0"/>
        <w:spacing w:after="0" w:line="240" w:lineRule="auto"/>
        <w:contextualSpacing w:val="0"/>
        <w:jc w:val="both"/>
        <w:textAlignment w:val="baseline"/>
        <w:rPr>
          <w:rFonts w:ascii="Arial" w:hAnsi="Arial" w:cs="Arial"/>
          <w:szCs w:val="22"/>
        </w:rPr>
      </w:pPr>
      <w:r w:rsidRPr="003A2E64">
        <w:rPr>
          <w:rFonts w:ascii="Arial" w:hAnsi="Arial" w:cs="Arial"/>
          <w:szCs w:val="22"/>
        </w:rPr>
        <w:t>Paid after meet.</w:t>
      </w:r>
    </w:p>
    <w:p w:rsidR="00B266AE" w:rsidRDefault="00B266AE" w:rsidP="00B266AE">
      <w:pPr>
        <w:numPr>
          <w:ilvl w:val="0"/>
          <w:numId w:val="25"/>
        </w:numPr>
        <w:overflowPunct w:val="0"/>
        <w:autoSpaceDE w:val="0"/>
        <w:autoSpaceDN w:val="0"/>
        <w:adjustRightInd w:val="0"/>
        <w:spacing w:before="240" w:after="0" w:line="240" w:lineRule="auto"/>
        <w:jc w:val="both"/>
        <w:textAlignment w:val="baseline"/>
        <w:rPr>
          <w:rFonts w:ascii="Arial" w:hAnsi="Arial" w:cs="Arial"/>
          <w:szCs w:val="22"/>
        </w:rPr>
      </w:pPr>
      <w:r>
        <w:rPr>
          <w:rFonts w:ascii="Arial" w:hAnsi="Arial" w:cs="Arial"/>
          <w:szCs w:val="22"/>
        </w:rPr>
        <w:t>Off the published meet schedule (all USA clubs)</w:t>
      </w:r>
    </w:p>
    <w:p w:rsidR="00B266AE" w:rsidRDefault="00B266AE" w:rsidP="00B266AE">
      <w:pPr>
        <w:numPr>
          <w:ilvl w:val="0"/>
          <w:numId w:val="27"/>
        </w:numPr>
        <w:overflowPunct w:val="0"/>
        <w:autoSpaceDE w:val="0"/>
        <w:autoSpaceDN w:val="0"/>
        <w:adjustRightInd w:val="0"/>
        <w:spacing w:after="0" w:line="240" w:lineRule="auto"/>
        <w:jc w:val="both"/>
        <w:textAlignment w:val="baseline"/>
        <w:rPr>
          <w:rFonts w:ascii="Arial" w:hAnsi="Arial" w:cs="Arial"/>
          <w:szCs w:val="22"/>
        </w:rPr>
      </w:pPr>
      <w:r>
        <w:rPr>
          <w:rFonts w:ascii="Arial" w:hAnsi="Arial" w:cs="Arial"/>
          <w:szCs w:val="22"/>
        </w:rPr>
        <w:t>Host club will pay 5% of total entry fee based on Tier 1 fee, per event, regardless of what is actually charged.  (Example:  100 swimmers x 3 events x $5 per event = $1,500.  5% of $1,500 is $75).  MS assumes standard event entry fee of $5.</w:t>
      </w:r>
    </w:p>
    <w:p w:rsidR="00B266AE" w:rsidRDefault="00B266AE" w:rsidP="00B266AE">
      <w:pPr>
        <w:numPr>
          <w:ilvl w:val="0"/>
          <w:numId w:val="27"/>
        </w:numPr>
        <w:overflowPunct w:val="0"/>
        <w:autoSpaceDE w:val="0"/>
        <w:autoSpaceDN w:val="0"/>
        <w:adjustRightInd w:val="0"/>
        <w:spacing w:after="0" w:line="240" w:lineRule="auto"/>
        <w:jc w:val="both"/>
        <w:textAlignment w:val="baseline"/>
        <w:rPr>
          <w:rFonts w:ascii="Arial" w:hAnsi="Arial" w:cs="Arial"/>
          <w:szCs w:val="22"/>
        </w:rPr>
      </w:pPr>
      <w:r>
        <w:rPr>
          <w:rFonts w:ascii="Arial" w:hAnsi="Arial" w:cs="Arial"/>
          <w:szCs w:val="22"/>
        </w:rPr>
        <w:t>Paid after meet.</w:t>
      </w:r>
    </w:p>
    <w:p w:rsidR="00B266AE" w:rsidRDefault="00B266AE" w:rsidP="00B266AE">
      <w:pPr>
        <w:spacing w:before="240" w:after="120"/>
        <w:jc w:val="both"/>
        <w:rPr>
          <w:rFonts w:ascii="Arial" w:hAnsi="Arial" w:cs="Arial"/>
          <w:szCs w:val="22"/>
        </w:rPr>
      </w:pPr>
      <w:r>
        <w:rPr>
          <w:rFonts w:ascii="Arial" w:hAnsi="Arial" w:cs="Arial"/>
          <w:szCs w:val="22"/>
        </w:rPr>
        <w:t>APPROVALS:</w:t>
      </w:r>
    </w:p>
    <w:p w:rsidR="00B266AE" w:rsidRDefault="00B266AE" w:rsidP="00B266AE">
      <w:pPr>
        <w:numPr>
          <w:ilvl w:val="0"/>
          <w:numId w:val="26"/>
        </w:numPr>
        <w:overflowPunct w:val="0"/>
        <w:autoSpaceDE w:val="0"/>
        <w:autoSpaceDN w:val="0"/>
        <w:adjustRightInd w:val="0"/>
        <w:spacing w:before="240" w:after="0" w:line="240" w:lineRule="auto"/>
        <w:jc w:val="both"/>
        <w:textAlignment w:val="baseline"/>
        <w:rPr>
          <w:rFonts w:ascii="Arial" w:hAnsi="Arial" w:cs="Arial"/>
          <w:szCs w:val="22"/>
        </w:rPr>
      </w:pPr>
      <w:r>
        <w:rPr>
          <w:rFonts w:ascii="Arial" w:hAnsi="Arial" w:cs="Arial"/>
          <w:szCs w:val="22"/>
        </w:rPr>
        <w:t>USA clubs – No charge for Open Water, Black Heritage and Disability Meets.</w:t>
      </w:r>
    </w:p>
    <w:p w:rsidR="00B266AE" w:rsidRDefault="00B266AE" w:rsidP="00B266AE">
      <w:pPr>
        <w:numPr>
          <w:ilvl w:val="0"/>
          <w:numId w:val="26"/>
        </w:numPr>
        <w:overflowPunct w:val="0"/>
        <w:autoSpaceDE w:val="0"/>
        <w:autoSpaceDN w:val="0"/>
        <w:adjustRightInd w:val="0"/>
        <w:spacing w:before="240" w:after="0" w:line="240" w:lineRule="auto"/>
        <w:jc w:val="both"/>
        <w:textAlignment w:val="baseline"/>
        <w:rPr>
          <w:rFonts w:ascii="Arial" w:hAnsi="Arial" w:cs="Arial"/>
          <w:szCs w:val="22"/>
        </w:rPr>
      </w:pPr>
      <w:r>
        <w:rPr>
          <w:rFonts w:ascii="Arial" w:hAnsi="Arial" w:cs="Arial"/>
          <w:szCs w:val="22"/>
        </w:rPr>
        <w:t>YMCA Clubs – Closed YMCA Invitationals, Clusters, State or Zone - $250 paid prior to meet.</w:t>
      </w:r>
    </w:p>
    <w:p w:rsidR="00B266AE" w:rsidRDefault="00B266AE" w:rsidP="00B266AE">
      <w:pPr>
        <w:numPr>
          <w:ilvl w:val="0"/>
          <w:numId w:val="26"/>
        </w:numPr>
        <w:overflowPunct w:val="0"/>
        <w:autoSpaceDE w:val="0"/>
        <w:autoSpaceDN w:val="0"/>
        <w:adjustRightInd w:val="0"/>
        <w:spacing w:before="240" w:after="0" w:line="240" w:lineRule="auto"/>
        <w:jc w:val="both"/>
        <w:textAlignment w:val="baseline"/>
        <w:rPr>
          <w:rFonts w:ascii="Arial" w:hAnsi="Arial" w:cs="Arial"/>
          <w:szCs w:val="22"/>
        </w:rPr>
      </w:pPr>
      <w:r>
        <w:rPr>
          <w:rFonts w:ascii="Arial" w:hAnsi="Arial" w:cs="Arial"/>
          <w:szCs w:val="22"/>
        </w:rPr>
        <w:t>Non USA Clubs – State Games, Park and Rec, AAU, etc. -- $250 paid prior to meet.</w:t>
      </w:r>
    </w:p>
    <w:p w:rsidR="00B266AE" w:rsidRDefault="00B266AE" w:rsidP="00B266AE">
      <w:pPr>
        <w:numPr>
          <w:ilvl w:val="0"/>
          <w:numId w:val="26"/>
        </w:numPr>
        <w:overflowPunct w:val="0"/>
        <w:autoSpaceDE w:val="0"/>
        <w:autoSpaceDN w:val="0"/>
        <w:adjustRightInd w:val="0"/>
        <w:spacing w:before="240" w:after="0" w:line="240" w:lineRule="auto"/>
        <w:jc w:val="both"/>
        <w:textAlignment w:val="baseline"/>
        <w:rPr>
          <w:rFonts w:ascii="Arial" w:hAnsi="Arial" w:cs="Arial"/>
          <w:szCs w:val="22"/>
        </w:rPr>
      </w:pPr>
      <w:r>
        <w:rPr>
          <w:rFonts w:ascii="Arial" w:hAnsi="Arial" w:cs="Arial"/>
          <w:szCs w:val="22"/>
        </w:rPr>
        <w:t>USA Clubs – Approval through USA Program Operations Form F -- $100 paid prior to meet.</w:t>
      </w:r>
    </w:p>
    <w:p w:rsidR="00B266AE" w:rsidRDefault="00B266AE" w:rsidP="00B266AE">
      <w:pPr>
        <w:tabs>
          <w:tab w:val="left" w:pos="5743"/>
        </w:tabs>
        <w:spacing w:before="240" w:after="120"/>
        <w:jc w:val="both"/>
        <w:rPr>
          <w:rFonts w:ascii="Arial" w:hAnsi="Arial" w:cs="Arial"/>
          <w:szCs w:val="22"/>
        </w:rPr>
      </w:pPr>
      <w:r>
        <w:rPr>
          <w:rFonts w:ascii="Arial" w:hAnsi="Arial" w:cs="Arial"/>
          <w:szCs w:val="22"/>
        </w:rPr>
        <w:t>OBSERVATIONS:</w:t>
      </w:r>
      <w:r>
        <w:rPr>
          <w:rFonts w:ascii="Arial" w:hAnsi="Arial" w:cs="Arial"/>
          <w:szCs w:val="22"/>
        </w:rPr>
        <w:tab/>
      </w:r>
    </w:p>
    <w:p w:rsidR="00FD2F94" w:rsidRPr="00FD2F94" w:rsidRDefault="00B266AE" w:rsidP="00FD2F94">
      <w:pPr>
        <w:numPr>
          <w:ilvl w:val="0"/>
          <w:numId w:val="28"/>
        </w:numPr>
        <w:overflowPunct w:val="0"/>
        <w:autoSpaceDE w:val="0"/>
        <w:autoSpaceDN w:val="0"/>
        <w:adjustRightInd w:val="0"/>
        <w:spacing w:after="0" w:line="240" w:lineRule="auto"/>
        <w:jc w:val="both"/>
        <w:textAlignment w:val="baseline"/>
        <w:rPr>
          <w:rFonts w:ascii="Arial" w:hAnsi="Arial" w:cs="Arial"/>
          <w:szCs w:val="22"/>
        </w:rPr>
      </w:pPr>
      <w:r>
        <w:rPr>
          <w:rFonts w:ascii="Arial" w:hAnsi="Arial" w:cs="Arial"/>
          <w:szCs w:val="22"/>
        </w:rPr>
        <w:t xml:space="preserve">No charge for application, review, possible authorization and administrative tasks.  </w:t>
      </w:r>
    </w:p>
    <w:p w:rsidR="00FD2F94" w:rsidRDefault="004F25FC" w:rsidP="00FD2F94">
      <w:pPr>
        <w:suppressLineNumbers/>
        <w:pBdr>
          <w:top w:val="single" w:sz="4" w:space="1" w:color="auto"/>
          <w:left w:val="single" w:sz="4" w:space="4" w:color="auto"/>
          <w:bottom w:val="single" w:sz="4" w:space="1" w:color="auto"/>
          <w:right w:val="single" w:sz="4" w:space="4" w:color="auto"/>
        </w:pBdr>
        <w:spacing w:before="480"/>
        <w:jc w:val="both"/>
      </w:pPr>
      <w:r>
        <w:t>R-25</w:t>
      </w:r>
      <w:r w:rsidR="00FD2F94">
        <w:t xml:space="preserve"> ACTION:  Adopted     Defeated     Adopted/Amended    Tabled    Postponed    Pulled</w:t>
      </w:r>
    </w:p>
    <w:p w:rsidR="00FD2F94" w:rsidRDefault="00FD2F94" w:rsidP="00FD2F94">
      <w:pPr>
        <w:jc w:val="both"/>
      </w:pPr>
      <w:r w:rsidRPr="00D918FB">
        <w:rPr>
          <w:b/>
        </w:rPr>
        <w:t>Location:</w:t>
      </w:r>
      <w:r>
        <w:tab/>
        <w:t>Pages 76-108 – Appendices</w:t>
      </w:r>
    </w:p>
    <w:p w:rsidR="00FD2F94" w:rsidRDefault="00FD2F94" w:rsidP="00FD2F94">
      <w:pPr>
        <w:jc w:val="both"/>
      </w:pPr>
      <w:r w:rsidRPr="00D918FB">
        <w:rPr>
          <w:b/>
        </w:rPr>
        <w:t>Proposed by:</w:t>
      </w:r>
      <w:r>
        <w:tab/>
        <w:t>Joe McBratnie</w:t>
      </w:r>
    </w:p>
    <w:p w:rsidR="00FD2F94" w:rsidRDefault="00FD2F94" w:rsidP="00FD2F94">
      <w:pPr>
        <w:jc w:val="both"/>
      </w:pPr>
      <w:r w:rsidRPr="00D918FB">
        <w:rPr>
          <w:b/>
        </w:rPr>
        <w:t>Purpose:</w:t>
      </w:r>
      <w:r>
        <w:tab/>
        <w:t>To clean up the Rules and Procedures document to reduce years of bloat and allow flexibility to allow the LSC to continue to meet the needs of its membership and grow.</w:t>
      </w:r>
    </w:p>
    <w:p w:rsidR="00D93A6A" w:rsidRPr="00D93A6A" w:rsidRDefault="00D93A6A" w:rsidP="00FD2F94">
      <w:pPr>
        <w:jc w:val="both"/>
      </w:pPr>
      <w:r>
        <w:rPr>
          <w:b/>
        </w:rPr>
        <w:t xml:space="preserve">Effective Date:  </w:t>
      </w:r>
      <w:r>
        <w:t>Immediately.</w:t>
      </w:r>
    </w:p>
    <w:p w:rsidR="00FD2F94" w:rsidRPr="0079614A" w:rsidRDefault="00FD2F94" w:rsidP="0079614A">
      <w:pPr>
        <w:tabs>
          <w:tab w:val="right" w:pos="10800"/>
        </w:tabs>
        <w:jc w:val="both"/>
        <w:rPr>
          <w:i/>
          <w:u w:val="single"/>
        </w:rPr>
      </w:pPr>
      <w:r>
        <w:rPr>
          <w:b/>
        </w:rPr>
        <w:lastRenderedPageBreak/>
        <w:t xml:space="preserve">Recommendation:  </w:t>
      </w:r>
      <w:r>
        <w:rPr>
          <w:i/>
        </w:rPr>
        <w:t xml:space="preserve">The MS Board of Directors </w:t>
      </w:r>
      <w:r w:rsidR="0079614A">
        <w:rPr>
          <w:i/>
        </w:rPr>
        <w:t>recommends</w:t>
      </w:r>
      <w:r w:rsidR="0079614A">
        <w:rPr>
          <w:i/>
          <w:u w:val="single"/>
        </w:rPr>
        <w:tab/>
      </w:r>
    </w:p>
    <w:p w:rsidR="00FD2F94" w:rsidRPr="00722321" w:rsidDel="00722321" w:rsidRDefault="00722321" w:rsidP="00722321">
      <w:pPr>
        <w:pStyle w:val="Title1"/>
        <w:outlineLvl w:val="0"/>
        <w:rPr>
          <w:del w:id="1218" w:author="Jan" w:date="2014-07-15T13:05:00Z"/>
          <w:rFonts w:ascii="Arial" w:hAnsi="Arial" w:cs="Arial"/>
        </w:rPr>
      </w:pPr>
      <w:del w:id="1219" w:author="Jan" w:date="2014-07-15T13:05:00Z">
        <w:r w:rsidDel="00722321">
          <w:rPr>
            <w:rFonts w:ascii="Arial" w:hAnsi="Arial" w:cs="Arial"/>
          </w:rPr>
          <w:delText>Appendices</w:delText>
        </w:r>
      </w:del>
    </w:p>
    <w:p w:rsidR="00FD2F94" w:rsidDel="00722321" w:rsidRDefault="00FD2F94" w:rsidP="00FD2F94">
      <w:pPr>
        <w:tabs>
          <w:tab w:val="left" w:pos="1800"/>
        </w:tabs>
        <w:spacing w:after="120"/>
        <w:rPr>
          <w:del w:id="1220" w:author="Jan" w:date="2014-07-15T13:05:00Z"/>
          <w:rFonts w:ascii="Arial" w:hAnsi="Arial" w:cs="Arial"/>
        </w:rPr>
      </w:pPr>
      <w:del w:id="1221" w:author="Jan" w:date="2014-07-15T13:05:00Z">
        <w:r w:rsidRPr="0014584E" w:rsidDel="00722321">
          <w:rPr>
            <w:rFonts w:ascii="Arial" w:hAnsi="Arial" w:cs="Arial"/>
          </w:rPr>
          <w:delText>Appendix 1</w:delText>
        </w:r>
        <w:r w:rsidDel="00722321">
          <w:rPr>
            <w:rFonts w:ascii="Arial" w:hAnsi="Arial" w:cs="Arial"/>
          </w:rPr>
          <w:delText>:</w:delText>
        </w:r>
        <w:r w:rsidDel="00722321">
          <w:rPr>
            <w:rFonts w:ascii="Arial" w:hAnsi="Arial" w:cs="Arial"/>
          </w:rPr>
          <w:tab/>
        </w:r>
        <w:r w:rsidRPr="0014584E" w:rsidDel="00722321">
          <w:rPr>
            <w:rFonts w:ascii="Arial" w:hAnsi="Arial" w:cs="Arial"/>
          </w:rPr>
          <w:delText>Skeleton Meet Schedule</w:delText>
        </w:r>
      </w:del>
    </w:p>
    <w:p w:rsidR="00FD2F94" w:rsidDel="00722321" w:rsidRDefault="00FD2F94" w:rsidP="00FD2F94">
      <w:pPr>
        <w:tabs>
          <w:tab w:val="left" w:pos="1800"/>
        </w:tabs>
        <w:spacing w:after="120"/>
        <w:rPr>
          <w:del w:id="1222" w:author="Jan" w:date="2014-07-15T13:05:00Z"/>
          <w:rFonts w:ascii="Arial" w:hAnsi="Arial" w:cs="Arial"/>
        </w:rPr>
      </w:pPr>
      <w:del w:id="1223" w:author="Jan" w:date="2014-07-15T13:05:00Z">
        <w:r w:rsidDel="00722321">
          <w:rPr>
            <w:rFonts w:ascii="Arial" w:hAnsi="Arial" w:cs="Arial"/>
          </w:rPr>
          <w:delText>Appendix 2:</w:delText>
        </w:r>
        <w:r w:rsidDel="00722321">
          <w:rPr>
            <w:rFonts w:ascii="Arial" w:hAnsi="Arial" w:cs="Arial"/>
          </w:rPr>
          <w:tab/>
          <w:delText>Bid Form for Published Meet Schedule Sanctioned Meet</w:delText>
        </w:r>
      </w:del>
    </w:p>
    <w:p w:rsidR="00FD2F94" w:rsidDel="00722321" w:rsidRDefault="00FD2F94" w:rsidP="00FD2F94">
      <w:pPr>
        <w:tabs>
          <w:tab w:val="left" w:pos="1800"/>
        </w:tabs>
        <w:spacing w:after="120"/>
        <w:rPr>
          <w:del w:id="1224" w:author="Jan" w:date="2014-07-15T13:05:00Z"/>
          <w:rFonts w:ascii="Arial" w:hAnsi="Arial" w:cs="Arial"/>
        </w:rPr>
      </w:pPr>
      <w:del w:id="1225" w:author="Jan" w:date="2014-07-15T13:05:00Z">
        <w:r w:rsidDel="00722321">
          <w:rPr>
            <w:rFonts w:ascii="Arial" w:hAnsi="Arial" w:cs="Arial"/>
          </w:rPr>
          <w:delText>Appendix 2-A:</w:delText>
        </w:r>
        <w:r w:rsidDel="00722321">
          <w:rPr>
            <w:rFonts w:ascii="Arial" w:hAnsi="Arial" w:cs="Arial"/>
          </w:rPr>
          <w:tab/>
          <w:delText>Application for Closed Sanctioned Meet</w:delText>
        </w:r>
      </w:del>
    </w:p>
    <w:p w:rsidR="00FD2F94" w:rsidDel="00722321" w:rsidRDefault="00FD2F94" w:rsidP="00FD2F94">
      <w:pPr>
        <w:tabs>
          <w:tab w:val="left" w:pos="1800"/>
        </w:tabs>
        <w:spacing w:after="120"/>
        <w:ind w:left="720" w:hanging="720"/>
        <w:rPr>
          <w:del w:id="1226" w:author="Jan" w:date="2014-07-15T13:05:00Z"/>
          <w:rFonts w:ascii="Arial" w:hAnsi="Arial" w:cs="Arial"/>
        </w:rPr>
      </w:pPr>
      <w:del w:id="1227" w:author="Jan" w:date="2014-07-15T13:05:00Z">
        <w:r w:rsidDel="00722321">
          <w:rPr>
            <w:rFonts w:ascii="Arial" w:hAnsi="Arial" w:cs="Arial"/>
          </w:rPr>
          <w:delText>Appendix 2-B:</w:delText>
        </w:r>
        <w:r w:rsidDel="00722321">
          <w:rPr>
            <w:rFonts w:ascii="Arial" w:hAnsi="Arial" w:cs="Arial"/>
          </w:rPr>
          <w:tab/>
          <w:delText>Application for Approved Meet (USA Teams must also include Form F—(see Appendix 2D)</w:delText>
        </w:r>
      </w:del>
    </w:p>
    <w:p w:rsidR="00FD2F94" w:rsidDel="00722321" w:rsidRDefault="00FD2F94" w:rsidP="00FD2F94">
      <w:pPr>
        <w:tabs>
          <w:tab w:val="left" w:pos="1800"/>
        </w:tabs>
        <w:spacing w:after="120"/>
        <w:rPr>
          <w:del w:id="1228" w:author="Jan" w:date="2014-07-15T13:05:00Z"/>
          <w:rFonts w:ascii="Arial" w:hAnsi="Arial" w:cs="Arial"/>
        </w:rPr>
      </w:pPr>
      <w:del w:id="1229" w:author="Jan" w:date="2014-07-15T13:05:00Z">
        <w:r w:rsidDel="00722321">
          <w:rPr>
            <w:rFonts w:ascii="Arial" w:hAnsi="Arial" w:cs="Arial"/>
          </w:rPr>
          <w:delText>Appendix 2-C:</w:delText>
        </w:r>
        <w:r w:rsidDel="00722321">
          <w:rPr>
            <w:rFonts w:ascii="Arial" w:hAnsi="Arial" w:cs="Arial"/>
          </w:rPr>
          <w:tab/>
          <w:delText>YMCA Request for Closed Approved Meet (for YMCA Teams only)</w:delText>
        </w:r>
      </w:del>
    </w:p>
    <w:p w:rsidR="00FD2F94" w:rsidDel="00722321" w:rsidRDefault="00FD2F94" w:rsidP="00FD2F94">
      <w:pPr>
        <w:tabs>
          <w:tab w:val="left" w:pos="1800"/>
        </w:tabs>
        <w:spacing w:after="120"/>
        <w:ind w:left="720" w:hanging="720"/>
        <w:rPr>
          <w:del w:id="1230" w:author="Jan" w:date="2014-07-15T13:05:00Z"/>
          <w:rFonts w:ascii="Arial" w:hAnsi="Arial" w:cs="Arial"/>
        </w:rPr>
      </w:pPr>
      <w:del w:id="1231" w:author="Jan" w:date="2014-07-15T13:05:00Z">
        <w:r w:rsidDel="00722321">
          <w:rPr>
            <w:rFonts w:ascii="Arial" w:hAnsi="Arial" w:cs="Arial"/>
          </w:rPr>
          <w:delText>Appendix 2-D:</w:delText>
        </w:r>
        <w:r w:rsidDel="00722321">
          <w:rPr>
            <w:rFonts w:ascii="Arial" w:hAnsi="Arial" w:cs="Arial"/>
          </w:rPr>
          <w:tab/>
          <w:delText>Application by USA Team for an Approved Meet (Form F from SWIMS Times Policy Manual)</w:delText>
        </w:r>
      </w:del>
    </w:p>
    <w:p w:rsidR="00FD2F94" w:rsidDel="00722321" w:rsidRDefault="00FD2F94" w:rsidP="00FD2F94">
      <w:pPr>
        <w:tabs>
          <w:tab w:val="left" w:pos="1800"/>
        </w:tabs>
        <w:spacing w:after="120"/>
        <w:ind w:left="720" w:hanging="720"/>
        <w:rPr>
          <w:del w:id="1232" w:author="Jan" w:date="2014-07-15T13:05:00Z"/>
          <w:rFonts w:ascii="Arial" w:hAnsi="Arial" w:cs="Arial"/>
        </w:rPr>
      </w:pPr>
      <w:del w:id="1233" w:author="Jan" w:date="2014-07-15T13:05:00Z">
        <w:r w:rsidDel="00722321">
          <w:rPr>
            <w:rFonts w:ascii="Arial" w:hAnsi="Arial" w:cs="Arial"/>
          </w:rPr>
          <w:delText>Appendix 2-E</w:delText>
        </w:r>
        <w:r w:rsidDel="00722321">
          <w:rPr>
            <w:rFonts w:ascii="Arial" w:hAnsi="Arial" w:cs="Arial"/>
          </w:rPr>
          <w:tab/>
          <w:delText>Application for Observation of Non-Season-Ending Championship Meet</w:delText>
        </w:r>
      </w:del>
    </w:p>
    <w:p w:rsidR="00FD2F94" w:rsidDel="00722321" w:rsidRDefault="00FD2F94" w:rsidP="00FD2F94">
      <w:pPr>
        <w:tabs>
          <w:tab w:val="left" w:pos="1800"/>
        </w:tabs>
        <w:spacing w:after="120"/>
        <w:ind w:left="720" w:hanging="720"/>
        <w:rPr>
          <w:del w:id="1234" w:author="Jan" w:date="2014-07-15T13:05:00Z"/>
          <w:rFonts w:ascii="Arial" w:hAnsi="Arial" w:cs="Arial"/>
        </w:rPr>
      </w:pPr>
      <w:del w:id="1235" w:author="Jan" w:date="2014-07-15T13:05:00Z">
        <w:r w:rsidDel="00722321">
          <w:rPr>
            <w:rFonts w:ascii="Arial" w:hAnsi="Arial" w:cs="Arial"/>
          </w:rPr>
          <w:delText>Appendix 2-F</w:delText>
        </w:r>
        <w:r w:rsidDel="00722321">
          <w:rPr>
            <w:rFonts w:ascii="Arial" w:hAnsi="Arial" w:cs="Arial"/>
          </w:rPr>
          <w:tab/>
          <w:delText>Application for Observation of Season Ending Championship Meet</w:delText>
        </w:r>
      </w:del>
    </w:p>
    <w:p w:rsidR="00FD2F94" w:rsidDel="00722321" w:rsidRDefault="00FD2F94" w:rsidP="00FD2F94">
      <w:pPr>
        <w:tabs>
          <w:tab w:val="left" w:pos="1800"/>
        </w:tabs>
        <w:spacing w:after="120"/>
        <w:rPr>
          <w:del w:id="1236" w:author="Jan" w:date="2014-07-15T13:05:00Z"/>
          <w:rFonts w:ascii="Arial" w:hAnsi="Arial" w:cs="Arial"/>
        </w:rPr>
      </w:pPr>
      <w:del w:id="1237" w:author="Jan" w:date="2014-07-15T13:05:00Z">
        <w:r w:rsidDel="00722321">
          <w:rPr>
            <w:rFonts w:ascii="Arial" w:hAnsi="Arial" w:cs="Arial"/>
          </w:rPr>
          <w:delText>Appendix 3:</w:delText>
        </w:r>
        <w:r w:rsidDel="00722321">
          <w:rPr>
            <w:rFonts w:ascii="Arial" w:hAnsi="Arial" w:cs="Arial"/>
          </w:rPr>
          <w:tab/>
          <w:delText>Meet Announcement Template (Sanctioned Meets)</w:delText>
        </w:r>
      </w:del>
    </w:p>
    <w:p w:rsidR="00FD2F94" w:rsidDel="00722321" w:rsidRDefault="00FD2F94" w:rsidP="00FD2F94">
      <w:pPr>
        <w:tabs>
          <w:tab w:val="left" w:pos="1800"/>
        </w:tabs>
        <w:spacing w:after="120"/>
        <w:rPr>
          <w:del w:id="1238" w:author="Jan" w:date="2014-07-15T13:05:00Z"/>
          <w:rFonts w:ascii="Arial" w:hAnsi="Arial" w:cs="Arial"/>
        </w:rPr>
      </w:pPr>
      <w:del w:id="1239" w:author="Jan" w:date="2014-07-15T13:05:00Z">
        <w:r w:rsidDel="00722321">
          <w:rPr>
            <w:rFonts w:ascii="Arial" w:hAnsi="Arial" w:cs="Arial"/>
          </w:rPr>
          <w:delText xml:space="preserve">Appendix 3-A: </w:delText>
        </w:r>
        <w:r w:rsidDel="00722321">
          <w:rPr>
            <w:rFonts w:ascii="Arial" w:hAnsi="Arial" w:cs="Arial"/>
          </w:rPr>
          <w:tab/>
          <w:delText>Meet Announcement Template (Approved Meets)</w:delText>
        </w:r>
      </w:del>
    </w:p>
    <w:p w:rsidR="00FD2F94" w:rsidDel="00722321" w:rsidRDefault="00FD2F94" w:rsidP="00FD2F94">
      <w:pPr>
        <w:tabs>
          <w:tab w:val="left" w:pos="1800"/>
        </w:tabs>
        <w:spacing w:after="120"/>
        <w:rPr>
          <w:del w:id="1240" w:author="Jan" w:date="2014-07-15T13:05:00Z"/>
          <w:rFonts w:ascii="Arial" w:hAnsi="Arial" w:cs="Arial"/>
        </w:rPr>
      </w:pPr>
      <w:del w:id="1241" w:author="Jan" w:date="2014-07-15T13:05:00Z">
        <w:r w:rsidDel="00722321">
          <w:rPr>
            <w:rFonts w:ascii="Arial" w:hAnsi="Arial" w:cs="Arial"/>
          </w:rPr>
          <w:delText>Appendix 4:</w:delText>
        </w:r>
        <w:r w:rsidDel="00722321">
          <w:rPr>
            <w:rFonts w:ascii="Arial" w:hAnsi="Arial" w:cs="Arial"/>
          </w:rPr>
          <w:tab/>
          <w:delText>Meet Financial Summary</w:delText>
        </w:r>
      </w:del>
    </w:p>
    <w:p w:rsidR="00FD2F94" w:rsidDel="00722321" w:rsidRDefault="00FD2F94" w:rsidP="00FD2F94">
      <w:pPr>
        <w:tabs>
          <w:tab w:val="left" w:pos="1800"/>
        </w:tabs>
        <w:spacing w:after="120"/>
        <w:rPr>
          <w:del w:id="1242" w:author="Jan" w:date="2014-07-15T13:05:00Z"/>
          <w:rFonts w:ascii="Arial" w:hAnsi="Arial" w:cs="Arial"/>
        </w:rPr>
      </w:pPr>
      <w:del w:id="1243" w:author="Jan" w:date="2014-07-15T13:05:00Z">
        <w:r w:rsidDel="00722321">
          <w:rPr>
            <w:rFonts w:ascii="Arial" w:hAnsi="Arial" w:cs="Arial"/>
          </w:rPr>
          <w:delText>Appendix 5:</w:delText>
        </w:r>
        <w:r w:rsidDel="00722321">
          <w:rPr>
            <w:rFonts w:ascii="Arial" w:hAnsi="Arial" w:cs="Arial"/>
          </w:rPr>
          <w:tab/>
          <w:delText>Open Water Sanction Application Checklist</w:delText>
        </w:r>
      </w:del>
    </w:p>
    <w:p w:rsidR="00FD2F94" w:rsidDel="00722321" w:rsidRDefault="00FD2F94" w:rsidP="00FD2F94">
      <w:pPr>
        <w:tabs>
          <w:tab w:val="left" w:pos="1800"/>
        </w:tabs>
        <w:rPr>
          <w:del w:id="1244" w:author="Jan" w:date="2014-07-15T13:05:00Z"/>
          <w:rFonts w:ascii="Arial" w:hAnsi="Arial" w:cs="Arial"/>
        </w:rPr>
      </w:pPr>
      <w:del w:id="1245" w:author="Jan" w:date="2014-07-15T13:05:00Z">
        <w:r w:rsidDel="00722321">
          <w:rPr>
            <w:rFonts w:ascii="Arial" w:hAnsi="Arial" w:cs="Arial"/>
          </w:rPr>
          <w:delText>Appendix 5-A:</w:delText>
        </w:r>
        <w:r w:rsidDel="00722321">
          <w:rPr>
            <w:rFonts w:ascii="Arial" w:hAnsi="Arial" w:cs="Arial"/>
          </w:rPr>
          <w:tab/>
          <w:delText>Open Water Sanction Application</w:delText>
        </w:r>
      </w:del>
    </w:p>
    <w:p w:rsidR="00FD2F94" w:rsidRDefault="00722321" w:rsidP="00722321">
      <w:pPr>
        <w:overflowPunct w:val="0"/>
        <w:autoSpaceDE w:val="0"/>
        <w:autoSpaceDN w:val="0"/>
        <w:adjustRightInd w:val="0"/>
        <w:spacing w:before="240" w:after="0" w:line="240" w:lineRule="auto"/>
        <w:jc w:val="center"/>
        <w:textAlignment w:val="baseline"/>
        <w:rPr>
          <w:ins w:id="1246" w:author="Jan" w:date="2014-07-15T16:01:00Z"/>
          <w:rFonts w:ascii="Arial" w:hAnsi="Arial" w:cs="Arial"/>
          <w:szCs w:val="22"/>
        </w:rPr>
      </w:pPr>
      <w:ins w:id="1247" w:author="Jan" w:date="2014-07-15T13:06:00Z">
        <w:r>
          <w:rPr>
            <w:rFonts w:ascii="Arial" w:hAnsi="Arial" w:cs="Arial"/>
            <w:szCs w:val="22"/>
          </w:rPr>
          <w:t>Forms should reside on the Michigan Swimming web site.</w:t>
        </w:r>
      </w:ins>
    </w:p>
    <w:p w:rsidR="00504701" w:rsidRDefault="00504701" w:rsidP="00504701">
      <w:pPr>
        <w:suppressLineNumbers/>
        <w:pBdr>
          <w:top w:val="single" w:sz="4" w:space="1" w:color="auto"/>
          <w:left w:val="single" w:sz="4" w:space="4" w:color="auto"/>
          <w:bottom w:val="single" w:sz="4" w:space="1" w:color="auto"/>
          <w:right w:val="single" w:sz="4" w:space="4" w:color="auto"/>
        </w:pBdr>
        <w:jc w:val="both"/>
      </w:pPr>
      <w:r>
        <w:t>R-2</w:t>
      </w:r>
      <w:r w:rsidR="004F25FC">
        <w:t>6</w:t>
      </w:r>
      <w:r>
        <w:t xml:space="preserve"> ACTION:  Adopted     Defeated     Adopted/Amended    Tabled    Postponed    Pulled</w:t>
      </w:r>
    </w:p>
    <w:p w:rsidR="00504701" w:rsidRDefault="00504701" w:rsidP="00504701">
      <w:pPr>
        <w:jc w:val="both"/>
      </w:pPr>
      <w:r w:rsidRPr="00D918FB">
        <w:rPr>
          <w:b/>
        </w:rPr>
        <w:t>Location:</w:t>
      </w:r>
      <w:r>
        <w:tab/>
        <w:t># 5, 6 &amp; 7, Page 110 R&amp;R - Official’s Committee</w:t>
      </w:r>
    </w:p>
    <w:p w:rsidR="00504701" w:rsidRDefault="00504701" w:rsidP="00504701">
      <w:pPr>
        <w:jc w:val="both"/>
      </w:pPr>
      <w:r w:rsidRPr="00D918FB">
        <w:rPr>
          <w:b/>
        </w:rPr>
        <w:t>Proposed by:</w:t>
      </w:r>
      <w:r>
        <w:tab/>
        <w:t>Dawn Gurley, Official’s Committee Chair</w:t>
      </w:r>
    </w:p>
    <w:p w:rsidR="00504701" w:rsidRDefault="00504701" w:rsidP="00504701">
      <w:pPr>
        <w:jc w:val="both"/>
      </w:pPr>
      <w:r w:rsidRPr="00D918FB">
        <w:rPr>
          <w:b/>
        </w:rPr>
        <w:t>Purpose:</w:t>
      </w:r>
      <w:r>
        <w:tab/>
        <w:t>To clean up dates for seeking &amp; receiving Official’s Chair nominations as a result of moving the annual House of Delegates meeting from spring to fall.</w:t>
      </w:r>
    </w:p>
    <w:p w:rsidR="00504701" w:rsidRPr="0079614A" w:rsidRDefault="00504701" w:rsidP="0079614A">
      <w:pPr>
        <w:tabs>
          <w:tab w:val="right" w:pos="10800"/>
        </w:tabs>
        <w:jc w:val="both"/>
        <w:rPr>
          <w:i/>
          <w:u w:val="single"/>
        </w:rPr>
      </w:pPr>
      <w:r>
        <w:rPr>
          <w:b/>
        </w:rPr>
        <w:t xml:space="preserve">Recommendation:  </w:t>
      </w:r>
      <w:r>
        <w:rPr>
          <w:i/>
        </w:rPr>
        <w:t xml:space="preserve">The MS Board of Directors </w:t>
      </w:r>
      <w:r w:rsidR="0079614A">
        <w:rPr>
          <w:i/>
        </w:rPr>
        <w:t>recommends</w:t>
      </w:r>
      <w:r w:rsidR="0079614A">
        <w:rPr>
          <w:i/>
          <w:u w:val="single"/>
        </w:rPr>
        <w:tab/>
      </w:r>
    </w:p>
    <w:p w:rsidR="00504701" w:rsidRDefault="00504701" w:rsidP="00504701">
      <w:pPr>
        <w:spacing w:after="120" w:line="240" w:lineRule="auto"/>
        <w:jc w:val="both"/>
      </w:pPr>
      <w:r w:rsidRPr="00D918FB">
        <w:t xml:space="preserve">5. </w:t>
      </w:r>
      <w:r>
        <w:rPr>
          <w:b/>
        </w:rPr>
        <w:t xml:space="preserve">Nomination Chair:  </w:t>
      </w:r>
      <w:r>
        <w:t xml:space="preserve">The currently existing Officials’ Committee should appoint a Nomination Chair for the election process.  The selection of the nomination chair should be completed by </w:t>
      </w:r>
      <w:del w:id="1248" w:author="Jan" w:date="2014-07-16T18:34:00Z">
        <w:r w:rsidR="0079614A" w:rsidDel="0079614A">
          <w:delText>January</w:delText>
        </w:r>
        <w:r w:rsidDel="0079614A">
          <w:delText xml:space="preserve"> </w:delText>
        </w:r>
      </w:del>
      <w:ins w:id="1249" w:author="Jan" w:date="2014-07-16T18:34:00Z">
        <w:r w:rsidR="0079614A">
          <w:t xml:space="preserve">May </w:t>
        </w:r>
      </w:ins>
      <w:r>
        <w:t>31 of the year in which the election is to take place.  The current Officials’ Chair is not eligible to be the nomination chair.</w:t>
      </w:r>
    </w:p>
    <w:p w:rsidR="00504701" w:rsidRDefault="00504701" w:rsidP="00504701">
      <w:pPr>
        <w:spacing w:after="120" w:line="240" w:lineRule="auto"/>
        <w:jc w:val="both"/>
      </w:pPr>
      <w:r>
        <w:lastRenderedPageBreak/>
        <w:t xml:space="preserve">6.  </w:t>
      </w:r>
      <w:r>
        <w:rPr>
          <w:b/>
        </w:rPr>
        <w:t xml:space="preserve">Notice Seeking Nominations:  </w:t>
      </w:r>
      <w:r>
        <w:t xml:space="preserve">The Nomination Chair, by contacting the Office of MS, shall cause a notice seeking nominations for the position of Officials’ Chair to be sent out by electronic mail to all currently certified MS officials in good standing.  If the notice cannot be sent by electronic mail then the notice shall be mailed by standard means.  The notice should be sent out by the Office of MS by </w:t>
      </w:r>
      <w:del w:id="1250" w:author="Jan" w:date="2014-07-16T18:34:00Z">
        <w:r w:rsidR="0079614A" w:rsidDel="0079614A">
          <w:delText>February 29</w:delText>
        </w:r>
      </w:del>
      <w:ins w:id="1251" w:author="Jan" w:date="2014-07-16T18:34:00Z">
        <w:r w:rsidR="0079614A">
          <w:t>June 30</w:t>
        </w:r>
      </w:ins>
      <w:r>
        <w:t xml:space="preserve"> of the year the election is taking place.  The notice should include a) the fact that there is an election for the position of Officials’ Chair which shall be concluded immediately prior to the next scheduled House of Delegates meeting b) the fact that nominees must be a currently certified MS Meet Referee in good standing c) the deadline for submitting nominations for the position of Officials’ Chair is </w:t>
      </w:r>
      <w:del w:id="1252" w:author="Jan" w:date="2014-07-16T18:35:00Z">
        <w:r w:rsidR="0079614A" w:rsidDel="0079614A">
          <w:delText>March</w:delText>
        </w:r>
        <w:r w:rsidDel="0079614A">
          <w:delText xml:space="preserve"> </w:delText>
        </w:r>
      </w:del>
      <w:ins w:id="1253" w:author="Jan" w:date="2014-07-16T18:35:00Z">
        <w:r w:rsidR="0079614A">
          <w:t xml:space="preserve">July </w:t>
        </w:r>
      </w:ins>
      <w:r>
        <w:t xml:space="preserve">31 d) all nominations should be returned directly to the Nomination Chair by </w:t>
      </w:r>
      <w:del w:id="1254" w:author="Jan" w:date="2014-07-16T18:35:00Z">
        <w:r w:rsidR="0079614A" w:rsidDel="0079614A">
          <w:delText>March</w:delText>
        </w:r>
        <w:r w:rsidDel="0079614A">
          <w:delText xml:space="preserve"> </w:delText>
        </w:r>
      </w:del>
      <w:ins w:id="1255" w:author="Jan" w:date="2014-07-16T18:35:00Z">
        <w:r w:rsidR="0079614A">
          <w:t xml:space="preserve">July </w:t>
        </w:r>
      </w:ins>
      <w:r>
        <w:t>31 and e) no nominations will be taken from the floor at the House of Delegates.</w:t>
      </w:r>
    </w:p>
    <w:p w:rsidR="00504701" w:rsidRPr="00D92FBC" w:rsidRDefault="00504701" w:rsidP="00504701">
      <w:pPr>
        <w:spacing w:after="120" w:line="240" w:lineRule="auto"/>
        <w:jc w:val="both"/>
      </w:pPr>
      <w:r>
        <w:t xml:space="preserve">7.  </w:t>
      </w:r>
      <w:r>
        <w:rPr>
          <w:b/>
        </w:rPr>
        <w:t xml:space="preserve">Ballot Confirmation: </w:t>
      </w:r>
      <w:r>
        <w:t xml:space="preserve">The Nomination Chair, as soon as possible following </w:t>
      </w:r>
      <w:del w:id="1256" w:author="Jan" w:date="2014-07-16T18:36:00Z">
        <w:r w:rsidR="0079614A" w:rsidDel="0079614A">
          <w:delText>March</w:delText>
        </w:r>
        <w:r w:rsidDel="0079614A">
          <w:delText xml:space="preserve"> </w:delText>
        </w:r>
      </w:del>
      <w:ins w:id="1257" w:author="Jan" w:date="2014-07-16T18:36:00Z">
        <w:r w:rsidR="0079614A">
          <w:t xml:space="preserve">July </w:t>
        </w:r>
      </w:ins>
      <w:r>
        <w:t>31, shall confirm with each nominated individual whether they wish their name to be included on the ballot for the position of Officials’ Chair and, if so, ask the individual to immediately submit to the Office of MS (if they care to do so) a short biographical statement outlining their qualifications for the position.  The Nomination Chair shall then immediately transmit the names of all candidates for the position of Officials Chair to the Office of MS.</w:t>
      </w:r>
    </w:p>
    <w:p w:rsidR="00504701" w:rsidRDefault="004F25FC" w:rsidP="00504701">
      <w:pPr>
        <w:suppressLineNumbers/>
        <w:pBdr>
          <w:top w:val="single" w:sz="4" w:space="1" w:color="auto"/>
          <w:left w:val="single" w:sz="4" w:space="4" w:color="auto"/>
          <w:bottom w:val="single" w:sz="4" w:space="1" w:color="auto"/>
          <w:right w:val="single" w:sz="4" w:space="4" w:color="auto"/>
        </w:pBdr>
        <w:jc w:val="both"/>
      </w:pPr>
      <w:r>
        <w:t>R-27</w:t>
      </w:r>
      <w:r w:rsidR="00504701">
        <w:t xml:space="preserve"> ACTION:  Adopted     Defeated     Adopted/Amended    Tabled    Postponed    Pulled</w:t>
      </w:r>
    </w:p>
    <w:p w:rsidR="00504701" w:rsidRDefault="00504701" w:rsidP="00504701">
      <w:pPr>
        <w:tabs>
          <w:tab w:val="left" w:pos="720"/>
          <w:tab w:val="left" w:pos="1440"/>
          <w:tab w:val="left" w:pos="2160"/>
          <w:tab w:val="left" w:pos="2880"/>
          <w:tab w:val="left" w:pos="3600"/>
          <w:tab w:val="left" w:pos="4320"/>
          <w:tab w:val="left" w:pos="5040"/>
          <w:tab w:val="left" w:pos="5760"/>
          <w:tab w:val="left" w:pos="6480"/>
          <w:tab w:val="left" w:pos="6960"/>
        </w:tabs>
        <w:jc w:val="both"/>
      </w:pPr>
      <w:r w:rsidRPr="00D918FB">
        <w:rPr>
          <w:b/>
        </w:rPr>
        <w:t>Location:</w:t>
      </w:r>
      <w:r>
        <w:tab/>
        <w:t># 8, Page 110 R&amp;R - Official’s Committee</w:t>
      </w:r>
      <w:r>
        <w:tab/>
      </w:r>
      <w:r>
        <w:tab/>
      </w:r>
    </w:p>
    <w:p w:rsidR="00504701" w:rsidRDefault="00504701" w:rsidP="00504701">
      <w:pPr>
        <w:jc w:val="both"/>
      </w:pPr>
      <w:r w:rsidRPr="00D918FB">
        <w:rPr>
          <w:b/>
        </w:rPr>
        <w:t>Proposed by:</w:t>
      </w:r>
      <w:r>
        <w:tab/>
        <w:t>Dawn Gurley, Official’s Committee Chair</w:t>
      </w:r>
    </w:p>
    <w:p w:rsidR="00504701" w:rsidRDefault="00504701" w:rsidP="00504701">
      <w:pPr>
        <w:jc w:val="both"/>
      </w:pPr>
      <w:r w:rsidRPr="00D918FB">
        <w:rPr>
          <w:b/>
        </w:rPr>
        <w:t>Purpose:</w:t>
      </w:r>
      <w:r>
        <w:tab/>
        <w:t>Clarifies which members are eligible to receive a ballot to elect the Officials’ Chair</w:t>
      </w:r>
    </w:p>
    <w:p w:rsidR="00504701" w:rsidRPr="0079614A" w:rsidRDefault="00504701" w:rsidP="0079614A">
      <w:pPr>
        <w:tabs>
          <w:tab w:val="right" w:pos="10800"/>
        </w:tabs>
        <w:jc w:val="both"/>
        <w:rPr>
          <w:i/>
          <w:u w:val="single"/>
        </w:rPr>
      </w:pPr>
      <w:r>
        <w:rPr>
          <w:b/>
        </w:rPr>
        <w:t xml:space="preserve">Recommendation:  </w:t>
      </w:r>
      <w:r>
        <w:rPr>
          <w:i/>
        </w:rPr>
        <w:t xml:space="preserve">The MS Board of Directors </w:t>
      </w:r>
      <w:r w:rsidR="0079614A">
        <w:rPr>
          <w:i/>
        </w:rPr>
        <w:t>recommends</w:t>
      </w:r>
      <w:r w:rsidR="0079614A">
        <w:rPr>
          <w:i/>
          <w:u w:val="single"/>
        </w:rPr>
        <w:tab/>
      </w:r>
    </w:p>
    <w:p w:rsidR="00504701" w:rsidRPr="00D92FBC" w:rsidRDefault="00504701" w:rsidP="00504701">
      <w:pPr>
        <w:spacing w:after="120" w:line="240" w:lineRule="auto"/>
        <w:jc w:val="both"/>
      </w:pPr>
      <w:r w:rsidRPr="0019148E">
        <w:rPr>
          <w:b/>
        </w:rPr>
        <w:t>8.  Ballots:</w:t>
      </w:r>
      <w:r>
        <w:t xml:space="preserve">  the Office of MS shall then immediately prepare a ballot indicating the names of all nominees for the position of Officials’ chair, that a voting official may case only one vote for a candidate and that they may also write in a candidate of their choosing.  The ballot shall also include a deadline date for the ballot to be returned to the Office of MS, all received biographical statements, an envelope identified as BALLOT and a return envelope to the Office of MS containing the voting official’s name and return address in the upper left corner.  If the date of the House of Delegates has been determined by the time the ballots are sent out, the deadline date for return of completed ballots shall be one week before the House of Delegates meeting.  The ballot will then be mailed to all currently certified </w:t>
      </w:r>
      <w:ins w:id="1258" w:author="Jan" w:date="2014-07-16T18:40:00Z">
        <w:r w:rsidR="0079614A">
          <w:t xml:space="preserve">technical </w:t>
        </w:r>
      </w:ins>
      <w:r>
        <w:t xml:space="preserve">officials in good standing.  Voting officials should insert their marked ballots in the BALLOT envelope, seal it and place it inside the paid envelope for return to the Office of MS.  The voting official should insure </w:t>
      </w:r>
      <w:r>
        <w:lastRenderedPageBreak/>
        <w:t>that the ballot is mailed so that the BALLOT is received by the Office of MS by the deadline date for return of the BALLOT.</w:t>
      </w:r>
    </w:p>
    <w:p w:rsidR="00504701" w:rsidRDefault="004F25FC" w:rsidP="00504701">
      <w:pPr>
        <w:suppressLineNumbers/>
        <w:pBdr>
          <w:top w:val="single" w:sz="4" w:space="1" w:color="auto"/>
          <w:left w:val="single" w:sz="4" w:space="4" w:color="auto"/>
          <w:bottom w:val="single" w:sz="4" w:space="1" w:color="auto"/>
          <w:right w:val="single" w:sz="4" w:space="4" w:color="auto"/>
        </w:pBdr>
        <w:jc w:val="both"/>
      </w:pPr>
      <w:r>
        <w:t xml:space="preserve">R-28 </w:t>
      </w:r>
      <w:r w:rsidR="00504701">
        <w:t>ACTION:  Adopted     Defeated     Adopted/Amended    Tabled    Postponed    Pulled</w:t>
      </w:r>
    </w:p>
    <w:p w:rsidR="00504701" w:rsidRDefault="00504701" w:rsidP="00504701">
      <w:pPr>
        <w:jc w:val="both"/>
      </w:pPr>
      <w:r w:rsidRPr="00D918FB">
        <w:rPr>
          <w:b/>
        </w:rPr>
        <w:t>Location:</w:t>
      </w:r>
      <w:r>
        <w:tab/>
        <w:t>Coordinators A, Page 111 R&amp;R - Official’s Committee</w:t>
      </w:r>
    </w:p>
    <w:p w:rsidR="00504701" w:rsidRDefault="00504701" w:rsidP="00504701">
      <w:pPr>
        <w:jc w:val="both"/>
      </w:pPr>
      <w:r w:rsidRPr="00D918FB">
        <w:rPr>
          <w:b/>
        </w:rPr>
        <w:t>Proposed by:</w:t>
      </w:r>
      <w:r>
        <w:tab/>
        <w:t>Dawn Gurley, Official’s Committee Chair</w:t>
      </w:r>
    </w:p>
    <w:p w:rsidR="00504701" w:rsidRDefault="00504701" w:rsidP="00504701">
      <w:pPr>
        <w:jc w:val="both"/>
      </w:pPr>
      <w:r w:rsidRPr="00D918FB">
        <w:rPr>
          <w:b/>
        </w:rPr>
        <w:t>Purpose:</w:t>
      </w:r>
      <w:r>
        <w:tab/>
        <w:t>Deletes MS Certification Exam Coordinator position and re-letters succeeding paragraphs in this section.</w:t>
      </w:r>
    </w:p>
    <w:p w:rsidR="00504701" w:rsidRPr="002709C5" w:rsidRDefault="00504701" w:rsidP="002709C5">
      <w:pPr>
        <w:tabs>
          <w:tab w:val="right" w:pos="10800"/>
        </w:tabs>
        <w:jc w:val="both"/>
        <w:rPr>
          <w:i/>
          <w:u w:val="single"/>
        </w:rPr>
      </w:pPr>
      <w:r>
        <w:rPr>
          <w:b/>
        </w:rPr>
        <w:t xml:space="preserve">Recommendation:  </w:t>
      </w:r>
      <w:r>
        <w:rPr>
          <w:i/>
        </w:rPr>
        <w:t xml:space="preserve">The MS Board of Directors </w:t>
      </w:r>
      <w:r w:rsidR="002709C5">
        <w:rPr>
          <w:i/>
        </w:rPr>
        <w:t xml:space="preserve">recommends </w:t>
      </w:r>
      <w:r w:rsidR="002709C5">
        <w:rPr>
          <w:i/>
          <w:u w:val="single"/>
        </w:rPr>
        <w:tab/>
      </w:r>
    </w:p>
    <w:p w:rsidR="002709C5" w:rsidRPr="0080139A" w:rsidRDefault="002709C5" w:rsidP="002709C5">
      <w:pPr>
        <w:pStyle w:val="Heading2"/>
      </w:pPr>
      <w:bookmarkStart w:id="1259" w:name="_Toc82313687"/>
      <w:bookmarkStart w:id="1260" w:name="_Toc298441448"/>
      <w:r w:rsidRPr="0080139A">
        <w:t>Coordinators</w:t>
      </w:r>
      <w:bookmarkEnd w:id="1259"/>
      <w:bookmarkEnd w:id="1260"/>
    </w:p>
    <w:p w:rsidR="002709C5" w:rsidRPr="0080139A" w:rsidRDefault="002709C5" w:rsidP="002709C5">
      <w:pPr>
        <w:spacing w:before="120"/>
        <w:jc w:val="both"/>
        <w:rPr>
          <w:rFonts w:ascii="Arial" w:hAnsi="Arial" w:cs="Arial"/>
          <w:szCs w:val="22"/>
        </w:rPr>
      </w:pPr>
      <w:r w:rsidRPr="0080139A">
        <w:rPr>
          <w:rFonts w:ascii="Arial" w:hAnsi="Arial" w:cs="Arial"/>
          <w:szCs w:val="22"/>
        </w:rPr>
        <w:t>If possible at the beginning of his/her term the Officials Chair should appoint interested parties to the following positions as needed:</w:t>
      </w:r>
    </w:p>
    <w:p w:rsidR="002709C5" w:rsidRPr="00316F68" w:rsidDel="002709C5" w:rsidRDefault="002709C5" w:rsidP="002709C5">
      <w:pPr>
        <w:spacing w:before="120" w:after="120"/>
        <w:jc w:val="center"/>
        <w:rPr>
          <w:del w:id="1261" w:author="Jan" w:date="2014-07-16T18:44:00Z"/>
          <w:rFonts w:asciiTheme="minorHAnsi" w:hAnsiTheme="minorHAnsi" w:cstheme="minorHAnsi"/>
          <w:b/>
        </w:rPr>
      </w:pPr>
      <w:bookmarkStart w:id="1262" w:name="_Toc82313688"/>
      <w:bookmarkStart w:id="1263" w:name="_Toc298441449"/>
      <w:del w:id="1264" w:author="Jan" w:date="2014-07-16T18:44:00Z">
        <w:r w:rsidRPr="00316F68" w:rsidDel="002709C5">
          <w:rPr>
            <w:rFonts w:asciiTheme="minorHAnsi" w:hAnsiTheme="minorHAnsi" w:cstheme="minorHAnsi"/>
            <w:b/>
          </w:rPr>
          <w:delText>A. MS Certification Exam Coordinator</w:delText>
        </w:r>
        <w:bookmarkEnd w:id="1262"/>
        <w:bookmarkEnd w:id="1263"/>
      </w:del>
    </w:p>
    <w:p w:rsidR="002709C5" w:rsidRPr="0080139A" w:rsidDel="002709C5" w:rsidRDefault="002709C5" w:rsidP="002709C5">
      <w:pPr>
        <w:spacing w:before="120"/>
        <w:jc w:val="both"/>
        <w:rPr>
          <w:del w:id="1265" w:author="Jan" w:date="2014-07-16T18:44:00Z"/>
          <w:rFonts w:ascii="Arial" w:hAnsi="Arial" w:cs="Arial"/>
          <w:szCs w:val="22"/>
        </w:rPr>
      </w:pPr>
      <w:del w:id="1266" w:author="Jan" w:date="2014-07-16T18:44:00Z">
        <w:r w:rsidRPr="0080139A" w:rsidDel="002709C5">
          <w:rPr>
            <w:rFonts w:ascii="Arial" w:hAnsi="Arial" w:cs="Arial"/>
            <w:szCs w:val="22"/>
          </w:rPr>
          <w:delText>MS Certification Exam Coordinator is responsible for distributing the appropriate and current USA Swimming Officials Examination(s) to applicants for certification as an MS Official, collecting and grading the exams and forwarding the results and names of successful examinees to the appropriate individual, e.g. Apprenticeship Coordinator, Officials Chair, etc.</w:delText>
        </w:r>
      </w:del>
    </w:p>
    <w:p w:rsidR="002709C5" w:rsidRPr="00316F68" w:rsidRDefault="002709C5" w:rsidP="002709C5">
      <w:pPr>
        <w:spacing w:before="120" w:after="120"/>
        <w:jc w:val="center"/>
        <w:rPr>
          <w:rFonts w:ascii="Arial" w:hAnsi="Arial" w:cs="Arial"/>
          <w:b/>
        </w:rPr>
      </w:pPr>
      <w:bookmarkStart w:id="1267" w:name="_Toc82313689"/>
      <w:bookmarkStart w:id="1268" w:name="_Toc298441450"/>
      <w:del w:id="1269" w:author="Jan" w:date="2014-07-16T18:44:00Z">
        <w:r w:rsidRPr="00316F68" w:rsidDel="002709C5">
          <w:rPr>
            <w:rFonts w:ascii="Arial" w:hAnsi="Arial" w:cs="Arial"/>
            <w:b/>
          </w:rPr>
          <w:delText>B.</w:delText>
        </w:r>
      </w:del>
      <w:ins w:id="1270" w:author="Jan" w:date="2014-07-16T18:44:00Z">
        <w:r>
          <w:rPr>
            <w:rFonts w:ascii="Arial" w:hAnsi="Arial" w:cs="Arial"/>
            <w:b/>
          </w:rPr>
          <w:t>A</w:t>
        </w:r>
      </w:ins>
      <w:r w:rsidRPr="00316F68">
        <w:rPr>
          <w:rFonts w:ascii="Arial" w:hAnsi="Arial" w:cs="Arial"/>
          <w:b/>
        </w:rPr>
        <w:t xml:space="preserve"> MS Apprenticeship Coordinator</w:t>
      </w:r>
      <w:bookmarkEnd w:id="1267"/>
      <w:bookmarkEnd w:id="1268"/>
    </w:p>
    <w:p w:rsidR="002709C5" w:rsidRPr="0080139A" w:rsidRDefault="002709C5" w:rsidP="002709C5">
      <w:pPr>
        <w:spacing w:before="120"/>
        <w:jc w:val="both"/>
        <w:rPr>
          <w:rFonts w:ascii="Arial" w:hAnsi="Arial" w:cs="Arial"/>
          <w:szCs w:val="22"/>
        </w:rPr>
      </w:pPr>
      <w:proofErr w:type="gramStart"/>
      <w:r w:rsidRPr="0080139A">
        <w:rPr>
          <w:rFonts w:ascii="Arial" w:hAnsi="Arial" w:cs="Arial"/>
          <w:szCs w:val="22"/>
        </w:rPr>
        <w:t>oversees</w:t>
      </w:r>
      <w:proofErr w:type="gramEnd"/>
      <w:r w:rsidRPr="0080139A">
        <w:rPr>
          <w:rFonts w:ascii="Arial" w:hAnsi="Arial" w:cs="Arial"/>
          <w:szCs w:val="22"/>
        </w:rPr>
        <w:t xml:space="preserve"> the assignment of apprentices to appropriate meets during the short and long course seasons to assure that candidates are properly trained for certification. The Apprentice Coordinator is responsible for forwarding post meet evaluations to the Officials Chair so as to track the participation and performances of apprentices. </w:t>
      </w:r>
    </w:p>
    <w:p w:rsidR="002709C5" w:rsidRPr="00316F68" w:rsidRDefault="002709C5" w:rsidP="002709C5">
      <w:pPr>
        <w:spacing w:before="120" w:after="120"/>
        <w:jc w:val="center"/>
        <w:rPr>
          <w:rFonts w:ascii="Arial" w:hAnsi="Arial" w:cs="Arial"/>
          <w:b/>
        </w:rPr>
      </w:pPr>
      <w:bookmarkStart w:id="1271" w:name="_Toc82313690"/>
      <w:bookmarkStart w:id="1272" w:name="_Toc298441451"/>
      <w:del w:id="1273" w:author="Jan" w:date="2014-07-16T18:44:00Z">
        <w:r w:rsidRPr="00316F68" w:rsidDel="002709C5">
          <w:rPr>
            <w:rFonts w:ascii="Arial" w:hAnsi="Arial" w:cs="Arial"/>
            <w:b/>
          </w:rPr>
          <w:delText>C.</w:delText>
        </w:r>
      </w:del>
      <w:ins w:id="1274" w:author="Jan" w:date="2014-07-16T18:44:00Z">
        <w:r>
          <w:rPr>
            <w:rFonts w:ascii="Arial" w:hAnsi="Arial" w:cs="Arial"/>
            <w:b/>
          </w:rPr>
          <w:t>B</w:t>
        </w:r>
      </w:ins>
      <w:r w:rsidRPr="00316F68">
        <w:rPr>
          <w:rFonts w:ascii="Arial" w:hAnsi="Arial" w:cs="Arial"/>
          <w:b/>
        </w:rPr>
        <w:t xml:space="preserve"> MS Clinic Coordinator</w:t>
      </w:r>
      <w:bookmarkEnd w:id="1271"/>
      <w:bookmarkEnd w:id="1272"/>
    </w:p>
    <w:p w:rsidR="002709C5" w:rsidRPr="0080139A" w:rsidRDefault="002709C5" w:rsidP="002709C5">
      <w:pPr>
        <w:spacing w:before="120"/>
        <w:jc w:val="both"/>
        <w:rPr>
          <w:rFonts w:ascii="Arial" w:hAnsi="Arial" w:cs="Arial"/>
          <w:szCs w:val="22"/>
        </w:rPr>
      </w:pPr>
      <w:proofErr w:type="gramStart"/>
      <w:r w:rsidRPr="0080139A">
        <w:rPr>
          <w:rFonts w:ascii="Arial" w:hAnsi="Arial" w:cs="Arial"/>
          <w:szCs w:val="22"/>
        </w:rPr>
        <w:t>is</w:t>
      </w:r>
      <w:proofErr w:type="gramEnd"/>
      <w:r w:rsidRPr="0080139A">
        <w:rPr>
          <w:rFonts w:ascii="Arial" w:hAnsi="Arial" w:cs="Arial"/>
          <w:szCs w:val="22"/>
        </w:rPr>
        <w:t xml:space="preserve"> responsible for (a) scheduling MS Officials Training Clinics and arranging for speakers and moderators at these clinics (b) tracking participation by Officials at these clinics and reporting this to the Officials Chair and (c) scheduling and conducting any other clinic or training exercise deemed appropriate by the Officials Committee.</w:t>
      </w:r>
    </w:p>
    <w:p w:rsidR="002709C5" w:rsidRPr="00316F68" w:rsidRDefault="002709C5" w:rsidP="002709C5">
      <w:pPr>
        <w:spacing w:before="120" w:after="120"/>
        <w:jc w:val="center"/>
        <w:rPr>
          <w:rFonts w:ascii="Arial" w:hAnsi="Arial" w:cs="Arial"/>
          <w:b/>
        </w:rPr>
      </w:pPr>
      <w:bookmarkStart w:id="1275" w:name="_Toc82313691"/>
      <w:bookmarkStart w:id="1276" w:name="_Toc298441452"/>
      <w:del w:id="1277" w:author="Jan" w:date="2014-07-16T18:44:00Z">
        <w:r w:rsidRPr="00316F68" w:rsidDel="002709C5">
          <w:rPr>
            <w:rFonts w:ascii="Arial" w:hAnsi="Arial" w:cs="Arial"/>
            <w:b/>
          </w:rPr>
          <w:delText>D.</w:delText>
        </w:r>
      </w:del>
      <w:ins w:id="1278" w:author="Jan" w:date="2014-07-16T18:44:00Z">
        <w:r>
          <w:rPr>
            <w:rFonts w:ascii="Arial" w:hAnsi="Arial" w:cs="Arial"/>
            <w:b/>
          </w:rPr>
          <w:t>C</w:t>
        </w:r>
      </w:ins>
      <w:r w:rsidRPr="00316F68">
        <w:rPr>
          <w:rFonts w:ascii="Arial" w:hAnsi="Arial" w:cs="Arial"/>
          <w:b/>
        </w:rPr>
        <w:t xml:space="preserve"> National Certification Coordinator</w:t>
      </w:r>
      <w:bookmarkEnd w:id="1275"/>
      <w:bookmarkEnd w:id="1276"/>
    </w:p>
    <w:p w:rsidR="002709C5" w:rsidRPr="0080139A" w:rsidRDefault="002709C5" w:rsidP="002709C5">
      <w:pPr>
        <w:spacing w:before="120"/>
        <w:jc w:val="both"/>
        <w:rPr>
          <w:rFonts w:ascii="Arial" w:hAnsi="Arial" w:cs="Arial"/>
          <w:szCs w:val="22"/>
        </w:rPr>
      </w:pPr>
      <w:proofErr w:type="gramStart"/>
      <w:r w:rsidRPr="0080139A">
        <w:rPr>
          <w:rFonts w:ascii="Arial" w:hAnsi="Arial" w:cs="Arial"/>
          <w:szCs w:val="22"/>
        </w:rPr>
        <w:t>is</w:t>
      </w:r>
      <w:proofErr w:type="gramEnd"/>
      <w:r w:rsidRPr="0080139A">
        <w:rPr>
          <w:rFonts w:ascii="Arial" w:hAnsi="Arial" w:cs="Arial"/>
          <w:szCs w:val="22"/>
        </w:rPr>
        <w:t xml:space="preserve"> responsible for assuring that MS LSC certified officials can properly qualify for National (Regional) Certification and National Championship Certification per USA Swimming guidelines.  The National Certification Coordinator shall keep informed of and communicate to MS certified officials all USA Swimming rules, procedures, forms and other relevant information which allows a MS LSC certified </w:t>
      </w:r>
      <w:r w:rsidRPr="0080139A">
        <w:rPr>
          <w:rFonts w:ascii="Arial" w:hAnsi="Arial" w:cs="Arial"/>
          <w:szCs w:val="22"/>
        </w:rPr>
        <w:lastRenderedPageBreak/>
        <w:t>official the opportunity to qualify and officiate at USA Swimming National Championship Meets or any meet above the level of MS State Championship Meets.</w:t>
      </w:r>
    </w:p>
    <w:p w:rsidR="002709C5" w:rsidRPr="00316F68" w:rsidRDefault="002709C5" w:rsidP="002709C5">
      <w:pPr>
        <w:spacing w:before="120" w:after="120"/>
        <w:jc w:val="center"/>
        <w:rPr>
          <w:rFonts w:ascii="Arial" w:hAnsi="Arial" w:cs="Arial"/>
          <w:b/>
        </w:rPr>
      </w:pPr>
      <w:bookmarkStart w:id="1279" w:name="_Toc82313692"/>
      <w:bookmarkStart w:id="1280" w:name="_Toc298441453"/>
      <w:del w:id="1281" w:author="Jan" w:date="2014-07-16T18:44:00Z">
        <w:r w:rsidRPr="00316F68" w:rsidDel="002709C5">
          <w:rPr>
            <w:rFonts w:ascii="Arial" w:hAnsi="Arial" w:cs="Arial"/>
            <w:b/>
          </w:rPr>
          <w:delText>E.</w:delText>
        </w:r>
      </w:del>
      <w:ins w:id="1282" w:author="Jan" w:date="2014-07-16T18:44:00Z">
        <w:r>
          <w:rPr>
            <w:rFonts w:ascii="Arial" w:hAnsi="Arial" w:cs="Arial"/>
            <w:b/>
          </w:rPr>
          <w:t>D</w:t>
        </w:r>
      </w:ins>
      <w:r w:rsidRPr="00316F68">
        <w:rPr>
          <w:rFonts w:ascii="Arial" w:hAnsi="Arial" w:cs="Arial"/>
          <w:b/>
        </w:rPr>
        <w:t xml:space="preserve"> Recruit Coordinator</w:t>
      </w:r>
      <w:bookmarkEnd w:id="1279"/>
      <w:bookmarkEnd w:id="1280"/>
    </w:p>
    <w:p w:rsidR="002709C5" w:rsidRPr="0080139A" w:rsidRDefault="002709C5" w:rsidP="002709C5">
      <w:pPr>
        <w:spacing w:before="120"/>
        <w:jc w:val="both"/>
        <w:rPr>
          <w:rFonts w:ascii="Arial" w:hAnsi="Arial" w:cs="Arial"/>
          <w:szCs w:val="22"/>
        </w:rPr>
      </w:pPr>
      <w:proofErr w:type="gramStart"/>
      <w:r w:rsidRPr="0080139A">
        <w:rPr>
          <w:rFonts w:ascii="Arial" w:hAnsi="Arial" w:cs="Arial"/>
          <w:szCs w:val="22"/>
        </w:rPr>
        <w:t>is</w:t>
      </w:r>
      <w:proofErr w:type="gramEnd"/>
      <w:r w:rsidRPr="0080139A">
        <w:rPr>
          <w:rFonts w:ascii="Arial" w:hAnsi="Arial" w:cs="Arial"/>
          <w:szCs w:val="22"/>
        </w:rPr>
        <w:t xml:space="preserve"> responsible for developing programs and methods designed to recruit apprentice and other officials in an effort to fashion the best development at all levels of officiating from new officials through Meet Referee.</w:t>
      </w:r>
    </w:p>
    <w:p w:rsidR="002709C5" w:rsidRPr="00316F68" w:rsidRDefault="002709C5" w:rsidP="002709C5">
      <w:pPr>
        <w:spacing w:before="120" w:after="120"/>
        <w:jc w:val="center"/>
        <w:rPr>
          <w:rFonts w:ascii="Arial" w:hAnsi="Arial" w:cs="Arial"/>
          <w:b/>
        </w:rPr>
      </w:pPr>
      <w:bookmarkStart w:id="1283" w:name="_Toc82313693"/>
      <w:bookmarkStart w:id="1284" w:name="_Toc298441454"/>
      <w:del w:id="1285" w:author="Jan" w:date="2014-07-16T18:44:00Z">
        <w:r w:rsidRPr="00316F68" w:rsidDel="002709C5">
          <w:rPr>
            <w:rFonts w:ascii="Arial" w:hAnsi="Arial" w:cs="Arial"/>
            <w:b/>
          </w:rPr>
          <w:delText>F.</w:delText>
        </w:r>
      </w:del>
      <w:ins w:id="1286" w:author="Jan" w:date="2014-07-16T18:44:00Z">
        <w:r>
          <w:rPr>
            <w:rFonts w:ascii="Arial" w:hAnsi="Arial" w:cs="Arial"/>
            <w:b/>
          </w:rPr>
          <w:t>E</w:t>
        </w:r>
      </w:ins>
      <w:r w:rsidRPr="00316F68">
        <w:rPr>
          <w:rFonts w:ascii="Arial" w:hAnsi="Arial" w:cs="Arial"/>
          <w:b/>
        </w:rPr>
        <w:t xml:space="preserve"> Official mentor</w:t>
      </w:r>
      <w:bookmarkEnd w:id="1283"/>
      <w:bookmarkEnd w:id="1284"/>
    </w:p>
    <w:p w:rsidR="002709C5" w:rsidRPr="0080139A" w:rsidRDefault="002709C5" w:rsidP="002709C5">
      <w:pPr>
        <w:spacing w:before="120"/>
        <w:jc w:val="both"/>
        <w:rPr>
          <w:rFonts w:ascii="Arial" w:hAnsi="Arial" w:cs="Arial"/>
          <w:szCs w:val="22"/>
        </w:rPr>
      </w:pPr>
      <w:proofErr w:type="gramStart"/>
      <w:r w:rsidRPr="0080139A">
        <w:rPr>
          <w:rFonts w:ascii="Arial" w:hAnsi="Arial" w:cs="Arial"/>
          <w:szCs w:val="22"/>
        </w:rPr>
        <w:t>is</w:t>
      </w:r>
      <w:proofErr w:type="gramEnd"/>
      <w:r w:rsidRPr="0080139A">
        <w:rPr>
          <w:rFonts w:ascii="Arial" w:hAnsi="Arial" w:cs="Arial"/>
          <w:szCs w:val="22"/>
        </w:rPr>
        <w:t xml:space="preserve"> a currently certified MS Official and is responsible to act as a mentor to a specific official.  The mentor shall strive to teach the official all aspects of swim meet officiating that the mentor is currently certified in an effort to fashion the best development and training at all levels of officiating from apprentice officials through Meet Referee.</w:t>
      </w:r>
    </w:p>
    <w:p w:rsidR="002709C5" w:rsidRPr="00316F68" w:rsidRDefault="002709C5" w:rsidP="002709C5">
      <w:pPr>
        <w:spacing w:before="120" w:after="120"/>
        <w:jc w:val="center"/>
        <w:rPr>
          <w:rFonts w:ascii="Arial" w:hAnsi="Arial" w:cs="Arial"/>
          <w:b/>
        </w:rPr>
      </w:pPr>
      <w:bookmarkStart w:id="1287" w:name="_Toc82313694"/>
      <w:bookmarkStart w:id="1288" w:name="_Toc298441455"/>
      <w:del w:id="1289" w:author="Jan" w:date="2014-07-16T18:45:00Z">
        <w:r w:rsidRPr="00316F68" w:rsidDel="002709C5">
          <w:rPr>
            <w:rFonts w:ascii="Arial" w:hAnsi="Arial" w:cs="Arial"/>
            <w:b/>
          </w:rPr>
          <w:delText>G.</w:delText>
        </w:r>
      </w:del>
      <w:ins w:id="1290" w:author="Jan" w:date="2014-07-16T18:45:00Z">
        <w:r>
          <w:rPr>
            <w:rFonts w:ascii="Arial" w:hAnsi="Arial" w:cs="Arial"/>
            <w:b/>
          </w:rPr>
          <w:t>F</w:t>
        </w:r>
      </w:ins>
      <w:r w:rsidRPr="00316F68">
        <w:rPr>
          <w:rFonts w:ascii="Arial" w:hAnsi="Arial" w:cs="Arial"/>
          <w:b/>
        </w:rPr>
        <w:t xml:space="preserve"> Officials Chair Nomination </w:t>
      </w:r>
      <w:bookmarkEnd w:id="1287"/>
      <w:r w:rsidRPr="00316F68">
        <w:rPr>
          <w:rFonts w:ascii="Arial" w:hAnsi="Arial" w:cs="Arial"/>
          <w:b/>
        </w:rPr>
        <w:t>Chair</w:t>
      </w:r>
      <w:bookmarkEnd w:id="1288"/>
    </w:p>
    <w:p w:rsidR="00504701" w:rsidRDefault="002709C5" w:rsidP="002709C5">
      <w:pPr>
        <w:spacing w:line="240" w:lineRule="auto"/>
        <w:jc w:val="both"/>
      </w:pPr>
      <w:proofErr w:type="gramStart"/>
      <w:r w:rsidRPr="008868B2">
        <w:rPr>
          <w:rFonts w:ascii="Arial" w:hAnsi="Arial" w:cs="Arial"/>
        </w:rPr>
        <w:t>is</w:t>
      </w:r>
      <w:proofErr w:type="gramEnd"/>
      <w:r w:rsidRPr="008868B2">
        <w:rPr>
          <w:rFonts w:ascii="Arial" w:hAnsi="Arial" w:cs="Arial"/>
        </w:rPr>
        <w:t xml:space="preserve"> responsible for seeking nominations for the position of Officials Chair during election years as outlined above in this document</w:t>
      </w:r>
    </w:p>
    <w:p w:rsidR="00504701" w:rsidRDefault="004F25FC" w:rsidP="00504701">
      <w:pPr>
        <w:suppressLineNumbers/>
        <w:pBdr>
          <w:top w:val="single" w:sz="4" w:space="1" w:color="auto"/>
          <w:left w:val="single" w:sz="4" w:space="4" w:color="auto"/>
          <w:bottom w:val="single" w:sz="4" w:space="1" w:color="auto"/>
          <w:right w:val="single" w:sz="4" w:space="4" w:color="auto"/>
        </w:pBdr>
        <w:jc w:val="both"/>
      </w:pPr>
      <w:r>
        <w:t>R-29</w:t>
      </w:r>
      <w:r w:rsidR="00504701">
        <w:t xml:space="preserve"> ACTION:  Adopted     Defeated     Adopted/Amended    Tabled    Postponed    Pulled</w:t>
      </w:r>
    </w:p>
    <w:p w:rsidR="00504701" w:rsidRDefault="00504701" w:rsidP="00504701">
      <w:pPr>
        <w:jc w:val="both"/>
      </w:pPr>
      <w:r w:rsidRPr="00D918FB">
        <w:rPr>
          <w:b/>
        </w:rPr>
        <w:t>Location:</w:t>
      </w:r>
      <w:r>
        <w:tab/>
        <w:t>USA Swimming Clinics/Workshops, Page 112 R&amp;R - Official’s Committee</w:t>
      </w:r>
    </w:p>
    <w:p w:rsidR="00504701" w:rsidRDefault="00504701" w:rsidP="00504701">
      <w:pPr>
        <w:jc w:val="both"/>
      </w:pPr>
      <w:r w:rsidRPr="00D918FB">
        <w:rPr>
          <w:b/>
        </w:rPr>
        <w:t>Proposed by:</w:t>
      </w:r>
      <w:r>
        <w:tab/>
        <w:t>Dawn Gurley, Official’s Committee Chair</w:t>
      </w:r>
    </w:p>
    <w:p w:rsidR="00504701" w:rsidRDefault="00504701" w:rsidP="00504701">
      <w:pPr>
        <w:jc w:val="both"/>
      </w:pPr>
      <w:r w:rsidRPr="00D918FB">
        <w:rPr>
          <w:b/>
        </w:rPr>
        <w:t>Purpose:</w:t>
      </w:r>
      <w:r>
        <w:tab/>
        <w:t>To remove active involvement on Officials Committee as a criterion for selection to attend a USA Swimming workshop.</w:t>
      </w:r>
    </w:p>
    <w:p w:rsidR="00504701" w:rsidRDefault="00504701" w:rsidP="002709C5">
      <w:pPr>
        <w:tabs>
          <w:tab w:val="right" w:pos="10800"/>
        </w:tabs>
        <w:jc w:val="both"/>
        <w:rPr>
          <w:i/>
        </w:rPr>
      </w:pPr>
      <w:r>
        <w:rPr>
          <w:b/>
        </w:rPr>
        <w:t xml:space="preserve">Recommendation:  </w:t>
      </w:r>
      <w:r>
        <w:rPr>
          <w:i/>
        </w:rPr>
        <w:t xml:space="preserve">The MS Board of Directors </w:t>
      </w:r>
      <w:r w:rsidR="002709C5">
        <w:rPr>
          <w:i/>
          <w:u w:val="single"/>
        </w:rPr>
        <w:t>recommends</w:t>
      </w:r>
      <w:r w:rsidR="002709C5">
        <w:rPr>
          <w:i/>
          <w:u w:val="single"/>
        </w:rPr>
        <w:tab/>
      </w:r>
    </w:p>
    <w:p w:rsidR="002709C5" w:rsidRPr="0080139A" w:rsidRDefault="002709C5" w:rsidP="002709C5">
      <w:pPr>
        <w:pStyle w:val="Heading2"/>
      </w:pPr>
      <w:bookmarkStart w:id="1291" w:name="_Toc82313699"/>
      <w:bookmarkStart w:id="1292" w:name="_Toc298441460"/>
      <w:r w:rsidRPr="0080139A">
        <w:t>USA Swimming Clinics / Workshops</w:t>
      </w:r>
      <w:bookmarkEnd w:id="1291"/>
      <w:bookmarkEnd w:id="1292"/>
    </w:p>
    <w:p w:rsidR="002709C5" w:rsidRPr="0080139A" w:rsidRDefault="002709C5" w:rsidP="002709C5">
      <w:pPr>
        <w:spacing w:before="120"/>
        <w:jc w:val="both"/>
        <w:rPr>
          <w:rFonts w:ascii="Arial" w:hAnsi="Arial" w:cs="Arial"/>
        </w:rPr>
      </w:pPr>
      <w:r w:rsidRPr="0080139A">
        <w:rPr>
          <w:rFonts w:ascii="Arial" w:hAnsi="Arial" w:cs="Arial"/>
        </w:rPr>
        <w:t xml:space="preserve">USA Swimming typically hosts Officials Clinics including an LSC Officials Chair’s Workshop and various types of general education Officials Clinics.  Funds are typically allotted by MS for these clinics to offer financial support to the MS officials who participate. Attendees shall be selected by the Officials Chair with the advice and guidance of the Officials Committee.  The selection criteria include:  (a) the official’s level of certification with preference given to meet and deck referees, then starters, then stroke-and-turn judges; (b) </w:t>
      </w:r>
      <w:del w:id="1293" w:author="Jan" w:date="2014-07-16T18:50:00Z">
        <w:r w:rsidRPr="0080139A" w:rsidDel="003B42A8">
          <w:rPr>
            <w:rFonts w:ascii="Arial" w:hAnsi="Arial" w:cs="Arial"/>
          </w:rPr>
          <w:delText xml:space="preserve">active involvement on the MS Officials Committee; (c) </w:delText>
        </w:r>
      </w:del>
      <w:r w:rsidRPr="0080139A">
        <w:rPr>
          <w:rFonts w:ascii="Arial" w:hAnsi="Arial" w:cs="Arial"/>
        </w:rPr>
        <w:t>active involvement in the supervision and/or training of officials; and (</w:t>
      </w:r>
      <w:del w:id="1294" w:author="Jan" w:date="2014-07-16T18:50:00Z">
        <w:r w:rsidRPr="0080139A" w:rsidDel="003B42A8">
          <w:rPr>
            <w:rFonts w:ascii="Arial" w:hAnsi="Arial" w:cs="Arial"/>
          </w:rPr>
          <w:delText>d</w:delText>
        </w:r>
      </w:del>
      <w:ins w:id="1295" w:author="Jan" w:date="2014-07-16T18:50:00Z">
        <w:r w:rsidR="003B42A8">
          <w:rPr>
            <w:rFonts w:ascii="Arial" w:hAnsi="Arial" w:cs="Arial"/>
          </w:rPr>
          <w:t>c</w:t>
        </w:r>
      </w:ins>
      <w:r w:rsidRPr="0080139A">
        <w:rPr>
          <w:rFonts w:ascii="Arial" w:hAnsi="Arial" w:cs="Arial"/>
        </w:rPr>
        <w:t>) any other factor deemed relevant by the Officials Chair and committee.</w:t>
      </w:r>
    </w:p>
    <w:p w:rsidR="00504701" w:rsidRDefault="004F25FC" w:rsidP="00504701">
      <w:pPr>
        <w:suppressLineNumbers/>
        <w:pBdr>
          <w:top w:val="single" w:sz="4" w:space="1" w:color="auto"/>
          <w:left w:val="single" w:sz="4" w:space="4" w:color="auto"/>
          <w:bottom w:val="single" w:sz="4" w:space="1" w:color="auto"/>
          <w:right w:val="single" w:sz="4" w:space="4" w:color="auto"/>
        </w:pBdr>
        <w:jc w:val="both"/>
      </w:pPr>
      <w:r>
        <w:t>R-30</w:t>
      </w:r>
      <w:r w:rsidR="00504701">
        <w:t xml:space="preserve"> ACTION:  Adopted     Defeated     Adopted/Amended    Tabled    Postponed    Pulled</w:t>
      </w:r>
    </w:p>
    <w:p w:rsidR="00504701" w:rsidRDefault="00504701" w:rsidP="00504701">
      <w:pPr>
        <w:jc w:val="both"/>
      </w:pPr>
      <w:r w:rsidRPr="00D918FB">
        <w:rPr>
          <w:b/>
        </w:rPr>
        <w:lastRenderedPageBreak/>
        <w:t>Location:</w:t>
      </w:r>
      <w:r>
        <w:tab/>
        <w:t xml:space="preserve">MS Certification / How to Become </w:t>
      </w:r>
      <w:proofErr w:type="gramStart"/>
      <w:r>
        <w:t>An</w:t>
      </w:r>
      <w:proofErr w:type="gramEnd"/>
      <w:r>
        <w:t xml:space="preserve"> Official; MS Re-Certification, Pages 113 &amp; 114 R&amp;R - Official’s Committee</w:t>
      </w:r>
    </w:p>
    <w:p w:rsidR="00504701" w:rsidRDefault="00504701" w:rsidP="00504701">
      <w:pPr>
        <w:jc w:val="both"/>
      </w:pPr>
      <w:r w:rsidRPr="00D918FB">
        <w:rPr>
          <w:b/>
        </w:rPr>
        <w:t>Proposed by:</w:t>
      </w:r>
      <w:r>
        <w:tab/>
        <w:t>Dawn Gurley, Official’s Committee Chair</w:t>
      </w:r>
    </w:p>
    <w:p w:rsidR="00504701" w:rsidRDefault="00504701" w:rsidP="00504701">
      <w:pPr>
        <w:jc w:val="both"/>
      </w:pPr>
      <w:r w:rsidRPr="00D918FB">
        <w:rPr>
          <w:b/>
        </w:rPr>
        <w:t>Purpose:</w:t>
      </w:r>
      <w:r>
        <w:tab/>
        <w:t>To clean up R&amp;P, add USA-S requirements and clarify who is responsible for paying for requirements</w:t>
      </w:r>
    </w:p>
    <w:p w:rsidR="00504701" w:rsidRPr="003B42A8" w:rsidRDefault="00504701" w:rsidP="003B42A8">
      <w:pPr>
        <w:tabs>
          <w:tab w:val="right" w:pos="10800"/>
        </w:tabs>
        <w:jc w:val="both"/>
        <w:rPr>
          <w:i/>
          <w:u w:val="single"/>
        </w:rPr>
      </w:pPr>
      <w:r>
        <w:rPr>
          <w:b/>
        </w:rPr>
        <w:t xml:space="preserve">Recommendation:  </w:t>
      </w:r>
      <w:r>
        <w:rPr>
          <w:i/>
        </w:rPr>
        <w:t xml:space="preserve">The MS Board of Directors </w:t>
      </w:r>
      <w:r w:rsidR="003B42A8">
        <w:rPr>
          <w:i/>
        </w:rPr>
        <w:t>recommends</w:t>
      </w:r>
      <w:r w:rsidR="003B42A8">
        <w:rPr>
          <w:i/>
          <w:u w:val="single"/>
        </w:rPr>
        <w:tab/>
      </w:r>
    </w:p>
    <w:p w:rsidR="003B42A8" w:rsidRPr="0080139A" w:rsidRDefault="003B42A8" w:rsidP="003B42A8">
      <w:pPr>
        <w:pStyle w:val="Heading2"/>
      </w:pPr>
      <w:bookmarkStart w:id="1296" w:name="_Toc82313704"/>
      <w:bookmarkStart w:id="1297" w:name="_Toc298441465"/>
      <w:r w:rsidRPr="0080139A">
        <w:t>MS Certification/How to Become an Official</w:t>
      </w:r>
      <w:bookmarkEnd w:id="1296"/>
      <w:bookmarkEnd w:id="1297"/>
    </w:p>
    <w:p w:rsidR="003B42A8" w:rsidRPr="00316F68" w:rsidRDefault="003B42A8" w:rsidP="003B42A8">
      <w:pPr>
        <w:jc w:val="center"/>
        <w:rPr>
          <w:rFonts w:ascii="Arial" w:hAnsi="Arial" w:cs="Arial"/>
          <w:b/>
        </w:rPr>
      </w:pPr>
      <w:bookmarkStart w:id="1298" w:name="_Toc82313705"/>
      <w:bookmarkStart w:id="1299" w:name="_Toc298441466"/>
      <w:r w:rsidRPr="00316F68">
        <w:rPr>
          <w:rFonts w:ascii="Arial" w:hAnsi="Arial" w:cs="Arial"/>
          <w:b/>
        </w:rPr>
        <w:t>A. USA Swimming Membership</w:t>
      </w:r>
      <w:bookmarkEnd w:id="1298"/>
      <w:bookmarkEnd w:id="1299"/>
    </w:p>
    <w:p w:rsidR="003B42A8" w:rsidRPr="0080139A" w:rsidRDefault="003B42A8" w:rsidP="003B42A8">
      <w:pPr>
        <w:spacing w:before="120" w:after="120"/>
        <w:jc w:val="both"/>
        <w:rPr>
          <w:rFonts w:ascii="Arial" w:hAnsi="Arial" w:cs="Arial"/>
        </w:rPr>
      </w:pPr>
      <w:r>
        <w:rPr>
          <w:rFonts w:ascii="Arial" w:hAnsi="Arial" w:cs="Arial"/>
        </w:rPr>
        <w:t>A</w:t>
      </w:r>
      <w:r w:rsidRPr="0080139A">
        <w:rPr>
          <w:rFonts w:ascii="Arial" w:hAnsi="Arial" w:cs="Arial"/>
        </w:rPr>
        <w:t xml:space="preserve"> USA Swimming non-athlete membership is required of all MS officials including apprentice officials.  The membership form may be obtained from </w:t>
      </w:r>
      <w:del w:id="1300" w:author="Jan" w:date="2014-07-16T18:56:00Z">
        <w:r w:rsidRPr="0080139A" w:rsidDel="003B42A8">
          <w:rPr>
            <w:rFonts w:ascii="Arial" w:hAnsi="Arial" w:cs="Arial"/>
          </w:rPr>
          <w:delText xml:space="preserve">the exam coordinator, the Officials Chair, </w:delText>
        </w:r>
      </w:del>
      <w:r w:rsidRPr="0080139A">
        <w:rPr>
          <w:rFonts w:ascii="Arial" w:hAnsi="Arial" w:cs="Arial"/>
        </w:rPr>
        <w:t>the MS website</w:t>
      </w:r>
      <w:del w:id="1301" w:author="Jan" w:date="2014-07-16T18:56:00Z">
        <w:r w:rsidRPr="0080139A" w:rsidDel="003B42A8">
          <w:rPr>
            <w:rFonts w:ascii="Arial" w:hAnsi="Arial" w:cs="Arial"/>
          </w:rPr>
          <w:delText xml:space="preserve"> or the MS Office</w:delText>
        </w:r>
      </w:del>
      <w:r w:rsidRPr="0080139A">
        <w:rPr>
          <w:rFonts w:ascii="Arial" w:hAnsi="Arial" w:cs="Arial"/>
        </w:rPr>
        <w:t>.  The membership fee is the responsibility of the official.</w:t>
      </w:r>
      <w:ins w:id="1302" w:author="Jan" w:date="2014-07-16T18:57:00Z">
        <w:r>
          <w:rPr>
            <w:rFonts w:ascii="Arial" w:hAnsi="Arial" w:cs="Arial"/>
          </w:rPr>
          <w:t xml:space="preserve">  A </w:t>
        </w:r>
      </w:ins>
      <w:ins w:id="1303" w:author="Jan" w:date="2014-07-16T18:58:00Z">
        <w:r>
          <w:rPr>
            <w:rFonts w:ascii="Arial" w:hAnsi="Arial" w:cs="Arial"/>
          </w:rPr>
          <w:t>l</w:t>
        </w:r>
      </w:ins>
      <w:ins w:id="1304" w:author="Jan" w:date="2014-07-16T18:57:00Z">
        <w:r>
          <w:rPr>
            <w:rFonts w:ascii="Arial" w:hAnsi="Arial" w:cs="Arial"/>
          </w:rPr>
          <w:t>evel II background check is required of all MS officials.  The fee is the responsibility of the official.  Athlete Protection Training (APT) and Michigan Sports Concussion Training are required of all MS officials.</w:t>
        </w:r>
      </w:ins>
    </w:p>
    <w:p w:rsidR="003B42A8" w:rsidRPr="00316F68" w:rsidRDefault="003B42A8" w:rsidP="003B42A8">
      <w:pPr>
        <w:jc w:val="center"/>
        <w:rPr>
          <w:rFonts w:ascii="Arial" w:hAnsi="Arial" w:cs="Arial"/>
          <w:b/>
        </w:rPr>
      </w:pPr>
      <w:bookmarkStart w:id="1305" w:name="_Toc82313706"/>
      <w:bookmarkStart w:id="1306" w:name="_Toc298441467"/>
      <w:r w:rsidRPr="00316F68">
        <w:rPr>
          <w:rFonts w:ascii="Arial" w:hAnsi="Arial" w:cs="Arial"/>
          <w:b/>
        </w:rPr>
        <w:t>B. Levels of Certification</w:t>
      </w:r>
      <w:bookmarkEnd w:id="1305"/>
      <w:bookmarkEnd w:id="1306"/>
    </w:p>
    <w:p w:rsidR="003B42A8" w:rsidRPr="0080139A" w:rsidRDefault="003B42A8" w:rsidP="003B42A8">
      <w:pPr>
        <w:spacing w:before="120"/>
        <w:jc w:val="both"/>
        <w:rPr>
          <w:rFonts w:ascii="Arial" w:hAnsi="Arial" w:cs="Arial"/>
        </w:rPr>
      </w:pPr>
      <w:r w:rsidRPr="0080139A">
        <w:rPr>
          <w:rFonts w:ascii="Arial" w:hAnsi="Arial" w:cs="Arial"/>
        </w:rPr>
        <w:t xml:space="preserve">The Officials Chair of MS certifies officials at </w:t>
      </w:r>
      <w:r w:rsidRPr="0080139A">
        <w:rPr>
          <w:rFonts w:ascii="Arial" w:hAnsi="Arial" w:cs="Arial"/>
          <w:u w:val="single"/>
        </w:rPr>
        <w:t>four</w:t>
      </w:r>
      <w:ins w:id="1307" w:author="Jan" w:date="2014-07-16T18:58:00Z">
        <w:r>
          <w:rPr>
            <w:rFonts w:ascii="Arial" w:hAnsi="Arial" w:cs="Arial"/>
            <w:u w:val="single"/>
          </w:rPr>
          <w:t xml:space="preserve"> technical</w:t>
        </w:r>
      </w:ins>
      <w:r w:rsidRPr="0080139A">
        <w:rPr>
          <w:rFonts w:ascii="Arial" w:hAnsi="Arial" w:cs="Arial"/>
        </w:rPr>
        <w:t xml:space="preserve"> levels:  stroke and turn judge, starter, deck referee and meet referee.  Certification at each level indicates proficiency at the previous level.  </w:t>
      </w:r>
      <w:ins w:id="1308" w:author="Jan" w:date="2014-07-16T18:59:00Z">
        <w:r>
          <w:rPr>
            <w:rFonts w:ascii="Arial" w:hAnsi="Arial" w:cs="Arial"/>
          </w:rPr>
          <w:t xml:space="preserve">The Officials Chair of MS certifies officials at two non-technical levels:  administrative official and administrative referee.  You must be a certified meet referee to become an administrative referee.  </w:t>
        </w:r>
      </w:ins>
      <w:r w:rsidRPr="0080139A">
        <w:rPr>
          <w:rFonts w:ascii="Arial" w:hAnsi="Arial" w:cs="Arial"/>
        </w:rPr>
        <w:t>The time required to become certified at any given level is determined by the individual's desire, ability and proficiency.  One may remain at any level.  Advancement is encouraged but not required.</w:t>
      </w:r>
    </w:p>
    <w:p w:rsidR="003B42A8" w:rsidRPr="00316F68" w:rsidRDefault="003B42A8" w:rsidP="003B42A8">
      <w:pPr>
        <w:jc w:val="center"/>
        <w:rPr>
          <w:rFonts w:ascii="Arial" w:hAnsi="Arial" w:cs="Arial"/>
          <w:b/>
        </w:rPr>
      </w:pPr>
      <w:bookmarkStart w:id="1309" w:name="_Toc82313707"/>
      <w:bookmarkStart w:id="1310" w:name="_Toc298441468"/>
      <w:r w:rsidRPr="00316F68">
        <w:rPr>
          <w:rFonts w:ascii="Arial" w:hAnsi="Arial" w:cs="Arial"/>
          <w:b/>
        </w:rPr>
        <w:t>C. How to Become an MS Official</w:t>
      </w:r>
      <w:bookmarkEnd w:id="1309"/>
      <w:bookmarkEnd w:id="1310"/>
    </w:p>
    <w:p w:rsidR="003B42A8" w:rsidRPr="008868B2" w:rsidRDefault="003B42A8" w:rsidP="003B42A8">
      <w:pPr>
        <w:spacing w:before="120"/>
        <w:jc w:val="both"/>
        <w:rPr>
          <w:rFonts w:ascii="Arial" w:hAnsi="Arial" w:cs="Arial"/>
        </w:rPr>
      </w:pPr>
      <w:r w:rsidRPr="0080139A">
        <w:rPr>
          <w:rFonts w:ascii="Arial" w:hAnsi="Arial" w:cs="Arial"/>
        </w:rPr>
        <w:t>First, contact the Officials Chair, Recruit or Apprentice Coordinator for the time and location of the next New Official/Apprentice Clinic and, secon</w:t>
      </w:r>
      <w:r>
        <w:rPr>
          <w:rFonts w:ascii="Arial" w:hAnsi="Arial" w:cs="Arial"/>
        </w:rPr>
        <w:t>dly, join USA Swimming as a non-</w:t>
      </w:r>
      <w:r w:rsidRPr="0080139A">
        <w:rPr>
          <w:rFonts w:ascii="Arial" w:hAnsi="Arial" w:cs="Arial"/>
        </w:rPr>
        <w:t xml:space="preserve">athlete or athlete member (whichever applies).  The requirements for certification at each of the four levels </w:t>
      </w:r>
      <w:r w:rsidRPr="008868B2">
        <w:rPr>
          <w:rFonts w:ascii="Arial" w:hAnsi="Arial" w:cs="Arial"/>
        </w:rPr>
        <w:t xml:space="preserve">are </w:t>
      </w:r>
      <w:r>
        <w:rPr>
          <w:rFonts w:ascii="Arial" w:hAnsi="Arial" w:cs="Arial"/>
        </w:rPr>
        <w:t>promulgated</w:t>
      </w:r>
      <w:r w:rsidRPr="008868B2">
        <w:rPr>
          <w:rFonts w:ascii="Arial" w:hAnsi="Arial" w:cs="Arial"/>
        </w:rPr>
        <w:t xml:space="preserve"> by the Officials Committee and are available from </w:t>
      </w:r>
      <w:del w:id="1311" w:author="Jan" w:date="2014-07-16T19:01:00Z">
        <w:r w:rsidRPr="008868B2" w:rsidDel="009C7BDC">
          <w:rPr>
            <w:rFonts w:ascii="Arial" w:hAnsi="Arial" w:cs="Arial"/>
          </w:rPr>
          <w:delText>the Officials Chair, the Office of MS</w:delText>
        </w:r>
        <w:r w:rsidDel="009C7BDC">
          <w:rPr>
            <w:rFonts w:ascii="Arial" w:hAnsi="Arial" w:cs="Arial"/>
          </w:rPr>
          <w:delText xml:space="preserve"> or </w:delText>
        </w:r>
      </w:del>
      <w:ins w:id="1312" w:author="Jan" w:date="2014-07-16T19:01:00Z">
        <w:r w:rsidR="009C7BDC">
          <w:rPr>
            <w:rFonts w:ascii="Arial" w:hAnsi="Arial" w:cs="Arial"/>
          </w:rPr>
          <w:t xml:space="preserve">the MS Officials website or </w:t>
        </w:r>
      </w:ins>
      <w:r>
        <w:rPr>
          <w:rFonts w:ascii="Arial" w:hAnsi="Arial" w:cs="Arial"/>
        </w:rPr>
        <w:t>the MS website.</w:t>
      </w:r>
    </w:p>
    <w:p w:rsidR="003B42A8" w:rsidRPr="008868B2" w:rsidRDefault="003B42A8" w:rsidP="003B42A8">
      <w:pPr>
        <w:pStyle w:val="Heading2"/>
      </w:pPr>
      <w:bookmarkStart w:id="1313" w:name="_Toc82313708"/>
      <w:bookmarkStart w:id="1314" w:name="_Toc298441469"/>
      <w:r w:rsidRPr="008868B2">
        <w:t>National Certification</w:t>
      </w:r>
      <w:bookmarkEnd w:id="1313"/>
      <w:bookmarkEnd w:id="1314"/>
    </w:p>
    <w:p w:rsidR="003B42A8" w:rsidRPr="00316F68" w:rsidRDefault="003B42A8" w:rsidP="003B42A8">
      <w:pPr>
        <w:jc w:val="center"/>
        <w:rPr>
          <w:rFonts w:ascii="Arial" w:hAnsi="Arial" w:cs="Arial"/>
          <w:b/>
        </w:rPr>
      </w:pPr>
      <w:bookmarkStart w:id="1315" w:name="_Toc82313709"/>
      <w:bookmarkStart w:id="1316" w:name="_Toc298441470"/>
      <w:r w:rsidRPr="00316F68">
        <w:rPr>
          <w:rFonts w:ascii="Arial" w:hAnsi="Arial" w:cs="Arial"/>
          <w:b/>
        </w:rPr>
        <w:t>A. National (Regional) Certification</w:t>
      </w:r>
      <w:bookmarkEnd w:id="1315"/>
      <w:bookmarkEnd w:id="1316"/>
    </w:p>
    <w:p w:rsidR="003B42A8" w:rsidRPr="008868B2" w:rsidRDefault="003B42A8" w:rsidP="003B42A8">
      <w:pPr>
        <w:spacing w:before="120"/>
        <w:ind w:left="360"/>
        <w:jc w:val="both"/>
        <w:rPr>
          <w:rFonts w:ascii="Arial" w:hAnsi="Arial" w:cs="Arial"/>
        </w:rPr>
      </w:pPr>
      <w:r w:rsidRPr="008868B2">
        <w:rPr>
          <w:rFonts w:ascii="Arial" w:hAnsi="Arial" w:cs="Arial"/>
        </w:rPr>
        <w:t>(See USA Swimming standards)</w:t>
      </w:r>
    </w:p>
    <w:p w:rsidR="003B42A8" w:rsidRPr="008868B2" w:rsidRDefault="003B42A8" w:rsidP="003B42A8">
      <w:pPr>
        <w:spacing w:before="120"/>
        <w:jc w:val="both"/>
        <w:rPr>
          <w:rFonts w:ascii="Arial" w:hAnsi="Arial" w:cs="Arial"/>
        </w:rPr>
      </w:pPr>
      <w:r w:rsidRPr="008868B2">
        <w:rPr>
          <w:rFonts w:ascii="Arial" w:hAnsi="Arial" w:cs="Arial"/>
        </w:rPr>
        <w:t xml:space="preserve">National (Regional) Officials certification is obtained by applying for and working at regional or local championship meets approved for such certification by the USA Officials Committee. The competition must meet established criteria that would make it similar to a national championship and application </w:t>
      </w:r>
      <w:r w:rsidRPr="008868B2">
        <w:rPr>
          <w:rFonts w:ascii="Arial" w:hAnsi="Arial" w:cs="Arial"/>
        </w:rPr>
        <w:lastRenderedPageBreak/>
        <w:t xml:space="preserve">for meet approval must be submitted to the USA Officials Committee by the LSC hosting the meet. Applicants for certification must be USA Swimming non-athlete or athlete members, must be certified officials for at </w:t>
      </w:r>
      <w:r w:rsidRPr="008868B2">
        <w:rPr>
          <w:rFonts w:ascii="Arial" w:hAnsi="Arial" w:cs="Arial"/>
          <w:bCs/>
          <w:iCs/>
        </w:rPr>
        <w:t xml:space="preserve">least one year </w:t>
      </w:r>
      <w:r w:rsidRPr="008868B2">
        <w:rPr>
          <w:rFonts w:ascii="Arial" w:hAnsi="Arial" w:cs="Arial"/>
        </w:rPr>
        <w:t>within their own LSC and must attend an officials’ briefing session at the meet and work at least three sessions.</w:t>
      </w:r>
    </w:p>
    <w:p w:rsidR="003B42A8" w:rsidRPr="00435516" w:rsidRDefault="003B42A8" w:rsidP="003B42A8">
      <w:pPr>
        <w:spacing w:before="120" w:after="120"/>
        <w:jc w:val="center"/>
        <w:rPr>
          <w:rFonts w:ascii="Arial" w:hAnsi="Arial" w:cs="Arial"/>
          <w:b/>
        </w:rPr>
      </w:pPr>
      <w:bookmarkStart w:id="1317" w:name="_Toc82313710"/>
      <w:bookmarkStart w:id="1318" w:name="_Toc298441471"/>
      <w:r w:rsidRPr="00435516">
        <w:rPr>
          <w:rFonts w:ascii="Arial" w:hAnsi="Arial" w:cs="Arial"/>
          <w:b/>
        </w:rPr>
        <w:t>B. National Championship Certification</w:t>
      </w:r>
      <w:bookmarkEnd w:id="1317"/>
      <w:bookmarkEnd w:id="1318"/>
    </w:p>
    <w:p w:rsidR="003B42A8" w:rsidRPr="008868B2" w:rsidRDefault="003B42A8" w:rsidP="003B42A8">
      <w:pPr>
        <w:spacing w:before="120"/>
        <w:ind w:left="360"/>
        <w:jc w:val="both"/>
        <w:rPr>
          <w:rFonts w:ascii="Arial" w:hAnsi="Arial" w:cs="Arial"/>
        </w:rPr>
      </w:pPr>
      <w:r w:rsidRPr="008868B2">
        <w:rPr>
          <w:rFonts w:ascii="Arial" w:hAnsi="Arial" w:cs="Arial"/>
        </w:rPr>
        <w:t>(See USA Swimming standards)</w:t>
      </w:r>
    </w:p>
    <w:p w:rsidR="003B42A8" w:rsidRPr="008868B2" w:rsidRDefault="003B42A8" w:rsidP="003B42A8">
      <w:pPr>
        <w:spacing w:before="120"/>
        <w:jc w:val="both"/>
        <w:rPr>
          <w:rFonts w:ascii="Arial" w:hAnsi="Arial" w:cs="Arial"/>
        </w:rPr>
      </w:pPr>
      <w:r w:rsidRPr="008868B2">
        <w:rPr>
          <w:rFonts w:ascii="Arial" w:hAnsi="Arial" w:cs="Arial"/>
        </w:rPr>
        <w:t xml:space="preserve">National Championship Officials certification is obtained by applying for and working at a National Championship (Senior Nationals, Disabilities, World Cup, U.S. Open and Sectionals with some restrictions).  Applications are available several months before the meet and must be submitted to the USA Officials Committee Chair before the deadlines published with the application. Applicants must be USA Swimming non-athlete or athlete members and must be certified officials within their own Local Swimming Committee (LSC). In order to receive National Championship certification, they must have National (Regional) Officials certification for at </w:t>
      </w:r>
      <w:r w:rsidRPr="008868B2">
        <w:rPr>
          <w:rFonts w:ascii="Arial" w:hAnsi="Arial" w:cs="Arial"/>
          <w:bCs/>
          <w:iCs/>
        </w:rPr>
        <w:t>least one year</w:t>
      </w:r>
      <w:r w:rsidRPr="008868B2">
        <w:rPr>
          <w:rFonts w:ascii="Arial" w:hAnsi="Arial" w:cs="Arial"/>
        </w:rPr>
        <w:t>, must attend officials’ meetings prior to each session of the meet and must work at least four sessions (prelims and finals count as separate sessions).</w:t>
      </w:r>
    </w:p>
    <w:p w:rsidR="003B42A8" w:rsidRPr="008868B2" w:rsidRDefault="003B42A8" w:rsidP="003B42A8">
      <w:pPr>
        <w:pStyle w:val="Heading2"/>
      </w:pPr>
      <w:bookmarkStart w:id="1319" w:name="_Toc82313711"/>
      <w:bookmarkStart w:id="1320" w:name="_Toc298441472"/>
      <w:r w:rsidRPr="008868B2">
        <w:t>MS Re-Certification</w:t>
      </w:r>
      <w:bookmarkEnd w:id="1319"/>
      <w:bookmarkEnd w:id="1320"/>
    </w:p>
    <w:p w:rsidR="003B42A8" w:rsidRPr="008868B2" w:rsidRDefault="003B42A8" w:rsidP="009C7BDC">
      <w:pPr>
        <w:spacing w:before="120"/>
        <w:ind w:left="360" w:hanging="360"/>
        <w:jc w:val="both"/>
        <w:rPr>
          <w:rFonts w:ascii="Arial" w:hAnsi="Arial" w:cs="Arial"/>
        </w:rPr>
      </w:pPr>
      <w:r w:rsidRPr="008868B2">
        <w:rPr>
          <w:rFonts w:ascii="Arial" w:hAnsi="Arial" w:cs="Arial"/>
        </w:rPr>
        <w:t xml:space="preserve">A.  Once an official has become MS certified the official is required to maintain his level of certification by completing minimum yearly requirements.  These include a minimum number of sessions that an official must work on deck, minimum evaluation ratings, attendance at Officials Clinics and the successful completion of bi-yearly recertification tests.  </w:t>
      </w:r>
      <w:ins w:id="1321" w:author="Jan" w:date="2014-07-16T19:03:00Z">
        <w:r w:rsidR="009C7BDC">
          <w:rPr>
            <w:rFonts w:ascii="Arial" w:hAnsi="Arial" w:cs="Arial"/>
          </w:rPr>
          <w:t xml:space="preserve">An official must also renew their background check and APT as they expire.  </w:t>
        </w:r>
      </w:ins>
      <w:r w:rsidRPr="008868B2">
        <w:rPr>
          <w:rFonts w:ascii="Arial" w:hAnsi="Arial" w:cs="Arial"/>
        </w:rPr>
        <w:t xml:space="preserve">The requirements for recertification at each of the four levels are promulgated by the Officials Committee and are available from </w:t>
      </w:r>
      <w:del w:id="1322" w:author="Jan" w:date="2014-07-16T19:03:00Z">
        <w:r w:rsidRPr="008868B2" w:rsidDel="009C7BDC">
          <w:rPr>
            <w:rFonts w:ascii="Arial" w:hAnsi="Arial" w:cs="Arial"/>
          </w:rPr>
          <w:delText xml:space="preserve">the Officials Chair, the Office of MS </w:delText>
        </w:r>
      </w:del>
      <w:ins w:id="1323" w:author="Jan" w:date="2014-07-16T19:04:00Z">
        <w:r w:rsidR="009C7BDC">
          <w:rPr>
            <w:rFonts w:ascii="Arial" w:hAnsi="Arial" w:cs="Arial"/>
          </w:rPr>
          <w:t xml:space="preserve">the MS Officials website </w:t>
        </w:r>
      </w:ins>
      <w:r w:rsidRPr="008868B2">
        <w:rPr>
          <w:rFonts w:ascii="Arial" w:hAnsi="Arial" w:cs="Arial"/>
        </w:rPr>
        <w:t>or the MS website.  See MS minimum standards. The certification is valid from September 1 through August 31.  If an Official is certified any</w:t>
      </w:r>
      <w:r>
        <w:rPr>
          <w:rFonts w:ascii="Arial" w:hAnsi="Arial" w:cs="Arial"/>
        </w:rPr>
        <w:t xml:space="preserve"> </w:t>
      </w:r>
      <w:r w:rsidRPr="008868B2">
        <w:rPr>
          <w:rFonts w:ascii="Arial" w:hAnsi="Arial" w:cs="Arial"/>
        </w:rPr>
        <w:t>time after September 1, his/her certification will also expire on August 31.</w:t>
      </w:r>
    </w:p>
    <w:p w:rsidR="003B42A8" w:rsidRPr="008868B2" w:rsidRDefault="003B42A8" w:rsidP="009C7BDC">
      <w:pPr>
        <w:spacing w:before="120"/>
        <w:ind w:left="360" w:hanging="360"/>
        <w:jc w:val="both"/>
        <w:rPr>
          <w:rFonts w:ascii="Arial" w:hAnsi="Arial" w:cs="Arial"/>
        </w:rPr>
      </w:pPr>
      <w:r w:rsidRPr="008868B2">
        <w:rPr>
          <w:rFonts w:ascii="Arial" w:hAnsi="Arial" w:cs="Arial"/>
        </w:rPr>
        <w:t>B. If the Official fails to complete the minimum yearly requirements for recertification, the Officials Chair has the discretion to fashion an appropriate remedy which would allow the Official to complete the requirements.  The Officials Chair shall take into account all relevant factors and information as to why the requirements were not met within the time period allowed, however, the Officials Chair</w:t>
      </w:r>
      <w:r w:rsidR="009C7BDC">
        <w:rPr>
          <w:rFonts w:ascii="Arial" w:hAnsi="Arial" w:cs="Arial"/>
        </w:rPr>
        <w:t>’</w:t>
      </w:r>
      <w:r w:rsidRPr="008868B2">
        <w:rPr>
          <w:rFonts w:ascii="Arial" w:hAnsi="Arial" w:cs="Arial"/>
        </w:rPr>
        <w:t xml:space="preserve">s ultimate decision as to an appropriate remedy to recertify (if any) is final.   </w:t>
      </w:r>
    </w:p>
    <w:p w:rsidR="00504701" w:rsidRDefault="004F25FC" w:rsidP="00504701">
      <w:pPr>
        <w:suppressLineNumbers/>
        <w:pBdr>
          <w:top w:val="single" w:sz="4" w:space="1" w:color="auto"/>
          <w:left w:val="single" w:sz="4" w:space="4" w:color="auto"/>
          <w:bottom w:val="single" w:sz="4" w:space="1" w:color="auto"/>
          <w:right w:val="single" w:sz="4" w:space="4" w:color="auto"/>
        </w:pBdr>
        <w:jc w:val="both"/>
      </w:pPr>
      <w:r>
        <w:t>R-31</w:t>
      </w:r>
      <w:r w:rsidR="00504701">
        <w:t xml:space="preserve"> ACTION:  Adopted     Defeated     Adopted/Amended    Tabled    Postponed    Pulled</w:t>
      </w:r>
    </w:p>
    <w:p w:rsidR="00504701" w:rsidRDefault="00504701" w:rsidP="00504701">
      <w:pPr>
        <w:jc w:val="both"/>
      </w:pPr>
      <w:r w:rsidRPr="00D918FB">
        <w:rPr>
          <w:b/>
        </w:rPr>
        <w:t>Location:</w:t>
      </w:r>
      <w:r>
        <w:tab/>
        <w:t xml:space="preserve">Minimum Number of Officials </w:t>
      </w:r>
      <w:proofErr w:type="gramStart"/>
      <w:r>
        <w:t>At</w:t>
      </w:r>
      <w:proofErr w:type="gramEnd"/>
      <w:r>
        <w:t xml:space="preserve"> Meets, pages 115-117 R&amp;P</w:t>
      </w:r>
    </w:p>
    <w:p w:rsidR="00504701" w:rsidRDefault="00504701" w:rsidP="00504701">
      <w:pPr>
        <w:jc w:val="both"/>
      </w:pPr>
      <w:r w:rsidRPr="00D918FB">
        <w:rPr>
          <w:b/>
        </w:rPr>
        <w:t>Proposed by:</w:t>
      </w:r>
      <w:r>
        <w:tab/>
        <w:t>Dawn Gurley, Official’s Committee Chair</w:t>
      </w:r>
    </w:p>
    <w:p w:rsidR="00504701" w:rsidRDefault="00504701" w:rsidP="00504701">
      <w:pPr>
        <w:jc w:val="both"/>
      </w:pPr>
      <w:r w:rsidRPr="00D918FB">
        <w:rPr>
          <w:b/>
        </w:rPr>
        <w:lastRenderedPageBreak/>
        <w:t>Purpose:</w:t>
      </w:r>
      <w:r>
        <w:tab/>
        <w:t>Adds AO to list of Officials; Moves S/T Judges to ends of pool rather than sides; Defines separate configurations for Short- and Long-Course Championship Meets</w:t>
      </w:r>
    </w:p>
    <w:p w:rsidR="00504701" w:rsidRPr="009C7BDC" w:rsidRDefault="00504701" w:rsidP="009C7BDC">
      <w:pPr>
        <w:tabs>
          <w:tab w:val="right" w:pos="10800"/>
        </w:tabs>
        <w:jc w:val="both"/>
        <w:rPr>
          <w:i/>
          <w:u w:val="single"/>
        </w:rPr>
      </w:pPr>
      <w:r>
        <w:rPr>
          <w:b/>
        </w:rPr>
        <w:t xml:space="preserve">Recommendation:  </w:t>
      </w:r>
      <w:r>
        <w:rPr>
          <w:i/>
        </w:rPr>
        <w:t xml:space="preserve">The MS Board of Directors </w:t>
      </w:r>
      <w:r w:rsidR="009C7BDC">
        <w:rPr>
          <w:i/>
        </w:rPr>
        <w:t>recommends</w:t>
      </w:r>
      <w:r w:rsidR="009C7BDC">
        <w:rPr>
          <w:i/>
          <w:u w:val="single"/>
        </w:rPr>
        <w:tab/>
      </w:r>
    </w:p>
    <w:p w:rsidR="009C7BDC" w:rsidRDefault="009C7BDC" w:rsidP="009C7BDC">
      <w:pPr>
        <w:jc w:val="center"/>
        <w:rPr>
          <w:rFonts w:ascii="Arial" w:hAnsi="Arial" w:cs="Arial"/>
          <w:b/>
          <w:bCs/>
          <w:sz w:val="21"/>
          <w:szCs w:val="21"/>
        </w:rPr>
      </w:pPr>
      <w:r>
        <w:rPr>
          <w:rFonts w:ascii="Arial" w:hAnsi="Arial" w:cs="Arial"/>
          <w:b/>
          <w:bCs/>
          <w:sz w:val="21"/>
          <w:szCs w:val="21"/>
        </w:rPr>
        <w:t>MINIMUM NUMBER OF OFFICIALS AT MEETS</w:t>
      </w:r>
    </w:p>
    <w:p w:rsidR="009C7BDC" w:rsidRPr="00435516" w:rsidRDefault="009C7BDC" w:rsidP="009C7BDC">
      <w:pPr>
        <w:spacing w:before="120" w:after="120"/>
        <w:jc w:val="center"/>
        <w:rPr>
          <w:rFonts w:ascii="Arial" w:hAnsi="Arial" w:cs="Arial"/>
          <w:b/>
          <w:szCs w:val="22"/>
        </w:rPr>
      </w:pPr>
      <w:r w:rsidRPr="00435516">
        <w:rPr>
          <w:rFonts w:ascii="Arial" w:hAnsi="Arial" w:cs="Arial"/>
          <w:b/>
          <w:szCs w:val="22"/>
        </w:rPr>
        <w:t>A. General Age Group Meets</w:t>
      </w:r>
    </w:p>
    <w:p w:rsidR="009C7BDC" w:rsidRDefault="009C7BDC" w:rsidP="009C7BDC">
      <w:pPr>
        <w:spacing w:after="120"/>
        <w:jc w:val="both"/>
        <w:rPr>
          <w:rFonts w:ascii="Arial" w:hAnsi="Arial" w:cs="Arial"/>
          <w:szCs w:val="22"/>
        </w:rPr>
      </w:pPr>
      <w:r w:rsidRPr="00B83A6D">
        <w:rPr>
          <w:rFonts w:ascii="Arial" w:hAnsi="Arial" w:cs="Arial"/>
          <w:szCs w:val="22"/>
        </w:rPr>
        <w:t>As it pertains to required and minimum numbers of officials, Michigan Swimming shall fo</w:t>
      </w:r>
      <w:r>
        <w:rPr>
          <w:rFonts w:ascii="Arial" w:hAnsi="Arial" w:cs="Arial"/>
          <w:szCs w:val="22"/>
        </w:rPr>
        <w:t xml:space="preserve">llow </w:t>
      </w:r>
      <w:r w:rsidRPr="00B83A6D">
        <w:rPr>
          <w:rFonts w:ascii="Arial" w:hAnsi="Arial" w:cs="Arial"/>
          <w:szCs w:val="22"/>
        </w:rPr>
        <w:t>national guidelines adopted at the 2012 USA-S Conventi</w:t>
      </w:r>
      <w:r>
        <w:rPr>
          <w:rFonts w:ascii="Arial" w:hAnsi="Arial" w:cs="Arial"/>
          <w:szCs w:val="22"/>
        </w:rPr>
        <w:t xml:space="preserve">on and follow future updates as </w:t>
      </w:r>
      <w:r w:rsidRPr="00B83A6D">
        <w:rPr>
          <w:rFonts w:ascii="Arial" w:hAnsi="Arial" w:cs="Arial"/>
          <w:szCs w:val="22"/>
        </w:rPr>
        <w:t>outlined in the USA-S rulebook. For all swimming meets or ti</w:t>
      </w:r>
      <w:r>
        <w:rPr>
          <w:rFonts w:ascii="Arial" w:hAnsi="Arial" w:cs="Arial"/>
          <w:szCs w:val="22"/>
        </w:rPr>
        <w:t xml:space="preserve">me trials except for dual meets </w:t>
      </w:r>
      <w:r w:rsidRPr="00B83A6D">
        <w:rPr>
          <w:rFonts w:ascii="Arial" w:hAnsi="Arial" w:cs="Arial"/>
          <w:szCs w:val="22"/>
        </w:rPr>
        <w:t>there should not be fewer than the following officiating positions filled</w:t>
      </w:r>
      <w:r>
        <w:rPr>
          <w:rFonts w:ascii="Arial" w:hAnsi="Arial" w:cs="Arial"/>
          <w:szCs w:val="22"/>
        </w:rPr>
        <w:t xml:space="preserve"> or approved by Michigan </w:t>
      </w:r>
      <w:r w:rsidRPr="00B83A6D">
        <w:rPr>
          <w:rFonts w:ascii="Arial" w:hAnsi="Arial" w:cs="Arial"/>
          <w:szCs w:val="22"/>
        </w:rPr>
        <w:t>Swimming</w:t>
      </w:r>
      <w:r>
        <w:rPr>
          <w:rFonts w:ascii="Arial" w:hAnsi="Arial" w:cs="Arial"/>
          <w:szCs w:val="22"/>
        </w:rPr>
        <w:t>:</w:t>
      </w:r>
    </w:p>
    <w:p w:rsidR="009C7BDC" w:rsidRDefault="009C7BDC" w:rsidP="009C7BDC">
      <w:pPr>
        <w:ind w:firstLine="720"/>
        <w:rPr>
          <w:ins w:id="1324" w:author="Jan" w:date="2014-07-16T19:12:00Z"/>
          <w:rFonts w:ascii="Arial" w:hAnsi="Arial" w:cs="Arial"/>
          <w:szCs w:val="22"/>
        </w:rPr>
      </w:pPr>
      <w:r w:rsidRPr="00B83A6D">
        <w:rPr>
          <w:rFonts w:ascii="Arial" w:hAnsi="Arial" w:cs="Arial"/>
          <w:szCs w:val="22"/>
        </w:rPr>
        <w:t>1 Referee</w:t>
      </w:r>
    </w:p>
    <w:p w:rsidR="00933E4C" w:rsidRPr="00B83A6D" w:rsidRDefault="00933E4C" w:rsidP="009C7BDC">
      <w:pPr>
        <w:ind w:firstLine="720"/>
        <w:rPr>
          <w:rFonts w:ascii="Arial" w:hAnsi="Arial" w:cs="Arial"/>
          <w:szCs w:val="22"/>
        </w:rPr>
      </w:pPr>
      <w:ins w:id="1325" w:author="Jan" w:date="2014-07-16T19:12:00Z">
        <w:r>
          <w:rPr>
            <w:rFonts w:ascii="Arial" w:hAnsi="Arial" w:cs="Arial"/>
            <w:szCs w:val="22"/>
          </w:rPr>
          <w:t>1 Administrative Official</w:t>
        </w:r>
      </w:ins>
    </w:p>
    <w:p w:rsidR="009C7BDC" w:rsidRPr="00B83A6D" w:rsidRDefault="009C7BDC" w:rsidP="009C7BDC">
      <w:pPr>
        <w:ind w:firstLine="720"/>
        <w:rPr>
          <w:rFonts w:ascii="Arial" w:hAnsi="Arial" w:cs="Arial"/>
          <w:szCs w:val="22"/>
        </w:rPr>
      </w:pPr>
      <w:r w:rsidRPr="00B83A6D">
        <w:rPr>
          <w:rFonts w:ascii="Arial" w:hAnsi="Arial" w:cs="Arial"/>
          <w:szCs w:val="22"/>
        </w:rPr>
        <w:t>1 Starter</w:t>
      </w:r>
    </w:p>
    <w:p w:rsidR="009C7BDC" w:rsidRDefault="009C7BDC" w:rsidP="009C7BDC">
      <w:pPr>
        <w:spacing w:after="120"/>
        <w:ind w:firstLine="720"/>
        <w:rPr>
          <w:rFonts w:ascii="Arial" w:hAnsi="Arial" w:cs="Arial"/>
          <w:szCs w:val="22"/>
        </w:rPr>
      </w:pPr>
      <w:r w:rsidRPr="00B83A6D">
        <w:rPr>
          <w:rFonts w:ascii="Arial" w:hAnsi="Arial" w:cs="Arial"/>
          <w:szCs w:val="22"/>
        </w:rPr>
        <w:t>2 Stroke Judges and 2 Turn Judges or 2 Stroke &amp; Turn Judges</w:t>
      </w:r>
    </w:p>
    <w:p w:rsidR="009C7BDC" w:rsidRDefault="009C7BDC" w:rsidP="009C7BDC">
      <w:pPr>
        <w:spacing w:after="120"/>
        <w:jc w:val="both"/>
        <w:rPr>
          <w:rFonts w:ascii="Arial" w:hAnsi="Arial" w:cs="Arial"/>
          <w:szCs w:val="22"/>
        </w:rPr>
      </w:pPr>
      <w:r w:rsidRPr="00B83A6D">
        <w:rPr>
          <w:rFonts w:ascii="Arial" w:hAnsi="Arial" w:cs="Arial"/>
          <w:szCs w:val="22"/>
        </w:rPr>
        <w:t xml:space="preserve">Officials other than the Referee </w:t>
      </w:r>
      <w:ins w:id="1326" w:author="Jan" w:date="2014-07-16T19:12:00Z">
        <w:r w:rsidR="00933E4C">
          <w:rPr>
            <w:rFonts w:ascii="Arial" w:hAnsi="Arial" w:cs="Arial"/>
            <w:szCs w:val="22"/>
          </w:rPr>
          <w:t xml:space="preserve">and the Administrative Official </w:t>
        </w:r>
      </w:ins>
      <w:r w:rsidRPr="00B83A6D">
        <w:rPr>
          <w:rFonts w:ascii="Arial" w:hAnsi="Arial" w:cs="Arial"/>
          <w:szCs w:val="22"/>
        </w:rPr>
        <w:t>may act in more tha</w:t>
      </w:r>
      <w:r>
        <w:rPr>
          <w:rFonts w:ascii="Arial" w:hAnsi="Arial" w:cs="Arial"/>
          <w:szCs w:val="22"/>
        </w:rPr>
        <w:t xml:space="preserve">n one officiating capacity only </w:t>
      </w:r>
      <w:r w:rsidRPr="00B83A6D">
        <w:rPr>
          <w:rFonts w:ascii="Arial" w:hAnsi="Arial" w:cs="Arial"/>
          <w:szCs w:val="22"/>
        </w:rPr>
        <w:t>when sufficient qualified officials are not available. Michigan S</w:t>
      </w:r>
      <w:r>
        <w:rPr>
          <w:rFonts w:ascii="Arial" w:hAnsi="Arial" w:cs="Arial"/>
          <w:szCs w:val="22"/>
        </w:rPr>
        <w:t xml:space="preserve">wimming will not reimburse host </w:t>
      </w:r>
      <w:r w:rsidRPr="00B83A6D">
        <w:rPr>
          <w:rFonts w:ascii="Arial" w:hAnsi="Arial" w:cs="Arial"/>
          <w:szCs w:val="22"/>
        </w:rPr>
        <w:t>clubs for a Deck Referee position in dual meets or off-schedule, sanctioned meets.</w:t>
      </w:r>
    </w:p>
    <w:p w:rsidR="009C7BDC" w:rsidDel="00933E4C" w:rsidRDefault="009C7BDC" w:rsidP="009C7BDC">
      <w:pPr>
        <w:spacing w:after="120"/>
        <w:jc w:val="both"/>
        <w:rPr>
          <w:del w:id="1327" w:author="Jan" w:date="2014-07-16T19:13:00Z"/>
          <w:rFonts w:ascii="Arial" w:hAnsi="Arial" w:cs="Arial"/>
          <w:szCs w:val="22"/>
        </w:rPr>
      </w:pPr>
      <w:del w:id="1328" w:author="Jan" w:date="2014-07-16T19:13:00Z">
        <w:r w:rsidRPr="00B83A6D" w:rsidDel="00933E4C">
          <w:rPr>
            <w:rFonts w:ascii="Arial" w:hAnsi="Arial" w:cs="Arial"/>
            <w:szCs w:val="22"/>
          </w:rPr>
          <w:delText>The Administrative Official adopted at the 2012 USA-S Conven</w:delText>
        </w:r>
        <w:r w:rsidDel="00933E4C">
          <w:rPr>
            <w:rFonts w:ascii="Arial" w:hAnsi="Arial" w:cs="Arial"/>
            <w:szCs w:val="22"/>
          </w:rPr>
          <w:delText xml:space="preserve">tion will not become a required </w:delText>
        </w:r>
        <w:r w:rsidRPr="00B83A6D" w:rsidDel="00933E4C">
          <w:rPr>
            <w:rFonts w:ascii="Arial" w:hAnsi="Arial" w:cs="Arial"/>
            <w:szCs w:val="22"/>
          </w:rPr>
          <w:delText>position until the national rul</w:delText>
        </w:r>
        <w:r w:rsidDel="00933E4C">
          <w:rPr>
            <w:rFonts w:ascii="Arial" w:hAnsi="Arial" w:cs="Arial"/>
            <w:szCs w:val="22"/>
          </w:rPr>
          <w:delText>e effective date of September 1,</w:delText>
        </w:r>
        <w:r w:rsidRPr="00B83A6D" w:rsidDel="00933E4C">
          <w:rPr>
            <w:rFonts w:ascii="Arial" w:hAnsi="Arial" w:cs="Arial"/>
            <w:szCs w:val="22"/>
          </w:rPr>
          <w:delText xml:space="preserve"> 2013.</w:delText>
        </w:r>
        <w:bookmarkStart w:id="1329" w:name="_Toc82313718"/>
        <w:bookmarkStart w:id="1330" w:name="_Toc298441479"/>
      </w:del>
    </w:p>
    <w:p w:rsidR="009C7BDC" w:rsidRPr="00435516" w:rsidRDefault="009C7BDC" w:rsidP="009C7BDC">
      <w:pPr>
        <w:spacing w:after="120"/>
        <w:jc w:val="center"/>
        <w:rPr>
          <w:rFonts w:ascii="Arial" w:hAnsi="Arial" w:cs="Arial"/>
          <w:b/>
        </w:rPr>
      </w:pPr>
      <w:r w:rsidRPr="00435516">
        <w:rPr>
          <w:rFonts w:ascii="Arial" w:hAnsi="Arial" w:cs="Arial"/>
          <w:b/>
        </w:rPr>
        <w:t>B. District Championships</w:t>
      </w:r>
    </w:p>
    <w:p w:rsidR="009C7BDC" w:rsidRPr="008868B2" w:rsidRDefault="009C7BDC" w:rsidP="009C7BDC">
      <w:pPr>
        <w:jc w:val="both"/>
        <w:rPr>
          <w:rFonts w:ascii="Arial" w:hAnsi="Arial" w:cs="Arial"/>
        </w:rPr>
      </w:pPr>
      <w:r w:rsidRPr="008868B2">
        <w:rPr>
          <w:rFonts w:ascii="Arial" w:hAnsi="Arial" w:cs="Arial"/>
        </w:rPr>
        <w:t xml:space="preserve">Total of </w:t>
      </w:r>
      <w:del w:id="1331" w:author="Jan" w:date="2014-07-16T19:13:00Z">
        <w:r w:rsidRPr="008868B2" w:rsidDel="00933E4C">
          <w:rPr>
            <w:rFonts w:ascii="Arial" w:hAnsi="Arial" w:cs="Arial"/>
          </w:rPr>
          <w:delText xml:space="preserve">9 </w:delText>
        </w:r>
      </w:del>
      <w:ins w:id="1332" w:author="Jan" w:date="2014-07-16T19:13:00Z">
        <w:r w:rsidR="00933E4C">
          <w:rPr>
            <w:rFonts w:ascii="Arial" w:hAnsi="Arial" w:cs="Arial"/>
          </w:rPr>
          <w:t>10</w:t>
        </w:r>
        <w:r w:rsidR="00933E4C" w:rsidRPr="008868B2">
          <w:rPr>
            <w:rFonts w:ascii="Arial" w:hAnsi="Arial" w:cs="Arial"/>
          </w:rPr>
          <w:t xml:space="preserve"> </w:t>
        </w:r>
      </w:ins>
      <w:r w:rsidRPr="008868B2">
        <w:rPr>
          <w:rFonts w:ascii="Arial" w:hAnsi="Arial" w:cs="Arial"/>
        </w:rPr>
        <w:t xml:space="preserve">(or </w:t>
      </w:r>
      <w:r>
        <w:rPr>
          <w:rFonts w:ascii="Arial" w:hAnsi="Arial" w:cs="Arial"/>
        </w:rPr>
        <w:t>t</w:t>
      </w:r>
      <w:r w:rsidRPr="008868B2">
        <w:rPr>
          <w:rFonts w:ascii="Arial" w:hAnsi="Arial" w:cs="Arial"/>
        </w:rPr>
        <w:t xml:space="preserve">otal of </w:t>
      </w:r>
      <w:ins w:id="1333" w:author="Jan" w:date="2014-07-16T19:13:00Z">
        <w:r w:rsidR="00933E4C">
          <w:rPr>
            <w:rFonts w:ascii="Arial" w:hAnsi="Arial" w:cs="Arial"/>
          </w:rPr>
          <w:t xml:space="preserve"> </w:t>
        </w:r>
      </w:ins>
      <w:del w:id="1334" w:author="Jan" w:date="2014-07-16T19:13:00Z">
        <w:r w:rsidRPr="008868B2" w:rsidDel="00933E4C">
          <w:rPr>
            <w:rFonts w:ascii="Arial" w:hAnsi="Arial" w:cs="Arial"/>
          </w:rPr>
          <w:delText>7</w:delText>
        </w:r>
      </w:del>
      <w:ins w:id="1335" w:author="Jan" w:date="2014-07-16T19:13:00Z">
        <w:r w:rsidR="00933E4C">
          <w:rPr>
            <w:rFonts w:ascii="Arial" w:hAnsi="Arial" w:cs="Arial"/>
          </w:rPr>
          <w:t xml:space="preserve"> 8</w:t>
        </w:r>
      </w:ins>
      <w:r w:rsidRPr="008868B2">
        <w:rPr>
          <w:rFonts w:ascii="Arial" w:hAnsi="Arial" w:cs="Arial"/>
        </w:rPr>
        <w:t xml:space="preserve"> if using 6 lane </w:t>
      </w:r>
      <w:proofErr w:type="gramStart"/>
      <w:r w:rsidRPr="008868B2">
        <w:rPr>
          <w:rFonts w:ascii="Arial" w:hAnsi="Arial" w:cs="Arial"/>
        </w:rPr>
        <w:t>pool</w:t>
      </w:r>
      <w:proofErr w:type="gramEnd"/>
      <w:r w:rsidRPr="008868B2">
        <w:rPr>
          <w:rFonts w:ascii="Arial" w:hAnsi="Arial" w:cs="Arial"/>
        </w:rPr>
        <w:t>)</w:t>
      </w:r>
    </w:p>
    <w:p w:rsidR="009C7BDC" w:rsidRPr="008868B2" w:rsidRDefault="009C7BDC" w:rsidP="009C7BDC">
      <w:pPr>
        <w:tabs>
          <w:tab w:val="left" w:pos="0"/>
        </w:tabs>
        <w:spacing w:before="120"/>
        <w:ind w:left="432" w:hanging="432"/>
        <w:jc w:val="both"/>
        <w:rPr>
          <w:rFonts w:ascii="Arial" w:hAnsi="Arial" w:cs="Arial"/>
        </w:rPr>
      </w:pPr>
      <w:r>
        <w:rPr>
          <w:rFonts w:ascii="Arial" w:hAnsi="Arial" w:cs="Arial"/>
        </w:rPr>
        <w:tab/>
      </w:r>
      <w:r w:rsidRPr="008868B2">
        <w:rPr>
          <w:rFonts w:ascii="Arial" w:hAnsi="Arial" w:cs="Arial"/>
        </w:rPr>
        <w:t>1 Meet Referee</w:t>
      </w:r>
    </w:p>
    <w:p w:rsidR="009C7BDC" w:rsidRDefault="009C7BDC" w:rsidP="009C7BDC">
      <w:pPr>
        <w:tabs>
          <w:tab w:val="left" w:pos="0"/>
        </w:tabs>
        <w:ind w:left="432" w:hanging="432"/>
        <w:jc w:val="both"/>
        <w:rPr>
          <w:ins w:id="1336" w:author="Jan" w:date="2014-07-16T19:14:00Z"/>
          <w:rFonts w:ascii="Arial" w:hAnsi="Arial" w:cs="Arial"/>
        </w:rPr>
      </w:pPr>
      <w:r>
        <w:rPr>
          <w:rFonts w:ascii="Arial" w:hAnsi="Arial" w:cs="Arial"/>
        </w:rPr>
        <w:tab/>
      </w:r>
      <w:r w:rsidRPr="008868B2">
        <w:rPr>
          <w:rFonts w:ascii="Arial" w:hAnsi="Arial" w:cs="Arial"/>
        </w:rPr>
        <w:t>1 Deck Referee</w:t>
      </w:r>
    </w:p>
    <w:p w:rsidR="00933E4C" w:rsidRPr="008868B2" w:rsidRDefault="00933E4C" w:rsidP="009C7BDC">
      <w:pPr>
        <w:tabs>
          <w:tab w:val="left" w:pos="0"/>
        </w:tabs>
        <w:ind w:left="432" w:hanging="432"/>
        <w:jc w:val="both"/>
        <w:rPr>
          <w:rFonts w:ascii="Arial" w:hAnsi="Arial" w:cs="Arial"/>
        </w:rPr>
      </w:pPr>
      <w:ins w:id="1337" w:author="Jan" w:date="2014-07-16T19:14:00Z">
        <w:r>
          <w:rPr>
            <w:rFonts w:ascii="Arial" w:hAnsi="Arial" w:cs="Arial"/>
          </w:rPr>
          <w:tab/>
          <w:t>1 Administrative Official</w:t>
        </w:r>
      </w:ins>
    </w:p>
    <w:p w:rsidR="009C7BDC" w:rsidRPr="008868B2" w:rsidRDefault="009C7BDC" w:rsidP="009C7BDC">
      <w:pPr>
        <w:tabs>
          <w:tab w:val="left" w:pos="0"/>
        </w:tabs>
        <w:ind w:left="432" w:hanging="432"/>
        <w:jc w:val="both"/>
        <w:rPr>
          <w:rFonts w:ascii="Arial" w:hAnsi="Arial" w:cs="Arial"/>
        </w:rPr>
      </w:pPr>
      <w:r>
        <w:rPr>
          <w:rFonts w:ascii="Arial" w:hAnsi="Arial" w:cs="Arial"/>
        </w:rPr>
        <w:tab/>
      </w:r>
      <w:r w:rsidRPr="008868B2">
        <w:rPr>
          <w:rFonts w:ascii="Arial" w:hAnsi="Arial" w:cs="Arial"/>
        </w:rPr>
        <w:t>1 Starter</w:t>
      </w:r>
    </w:p>
    <w:p w:rsidR="009C7BDC" w:rsidRPr="008868B2" w:rsidRDefault="009C7BDC" w:rsidP="009C7BDC">
      <w:pPr>
        <w:tabs>
          <w:tab w:val="left" w:pos="0"/>
        </w:tabs>
        <w:ind w:left="432" w:hanging="432"/>
        <w:jc w:val="both"/>
        <w:rPr>
          <w:rFonts w:ascii="Arial" w:hAnsi="Arial" w:cs="Arial"/>
        </w:rPr>
      </w:pPr>
      <w:r>
        <w:rPr>
          <w:rFonts w:ascii="Arial" w:hAnsi="Arial" w:cs="Arial"/>
        </w:rPr>
        <w:tab/>
      </w:r>
      <w:r w:rsidRPr="008868B2">
        <w:rPr>
          <w:rFonts w:ascii="Arial" w:hAnsi="Arial" w:cs="Arial"/>
        </w:rPr>
        <w:t>6 Stroke/Turn Judges* (4 if six lane pool)</w:t>
      </w:r>
    </w:p>
    <w:p w:rsidR="009C7BDC" w:rsidRPr="008868B2" w:rsidRDefault="009C7BDC" w:rsidP="009C7BDC">
      <w:pPr>
        <w:tabs>
          <w:tab w:val="left" w:pos="0"/>
        </w:tabs>
        <w:spacing w:before="120"/>
        <w:ind w:left="432" w:hanging="432"/>
        <w:jc w:val="both"/>
        <w:rPr>
          <w:rFonts w:ascii="Arial" w:hAnsi="Arial" w:cs="Arial"/>
        </w:rPr>
      </w:pPr>
      <w:r>
        <w:rPr>
          <w:rFonts w:ascii="Arial" w:hAnsi="Arial" w:cs="Arial"/>
        </w:rPr>
        <w:tab/>
      </w:r>
      <w:r>
        <w:rPr>
          <w:rFonts w:ascii="Arial" w:hAnsi="Arial" w:cs="Arial"/>
        </w:rPr>
        <w:tab/>
        <w:t>*</w:t>
      </w:r>
      <w:del w:id="1338" w:author="Jan" w:date="2014-07-16T19:14:00Z">
        <w:r w:rsidRPr="008868B2" w:rsidDel="00933E4C">
          <w:rPr>
            <w:rFonts w:ascii="Arial" w:hAnsi="Arial" w:cs="Arial"/>
          </w:rPr>
          <w:delText xml:space="preserve">Two </w:delText>
        </w:r>
      </w:del>
      <w:ins w:id="1339" w:author="Jan" w:date="2014-07-16T19:14:00Z">
        <w:r w:rsidR="00933E4C">
          <w:rPr>
            <w:rFonts w:ascii="Arial" w:hAnsi="Arial" w:cs="Arial"/>
          </w:rPr>
          <w:t xml:space="preserve">Three </w:t>
        </w:r>
      </w:ins>
      <w:r w:rsidRPr="008868B2">
        <w:rPr>
          <w:rFonts w:ascii="Arial" w:hAnsi="Arial" w:cs="Arial"/>
        </w:rPr>
        <w:t>Stroke/Turn Judges shall be positioned at the start end of pool</w:t>
      </w:r>
    </w:p>
    <w:p w:rsidR="009C7BDC" w:rsidRPr="008868B2" w:rsidRDefault="009C7BDC" w:rsidP="009C7BDC">
      <w:pPr>
        <w:tabs>
          <w:tab w:val="left" w:pos="0"/>
        </w:tabs>
        <w:ind w:left="432" w:hanging="432"/>
        <w:jc w:val="both"/>
        <w:rPr>
          <w:rFonts w:ascii="Arial" w:hAnsi="Arial" w:cs="Arial"/>
        </w:rPr>
      </w:pPr>
      <w:r>
        <w:rPr>
          <w:rFonts w:ascii="Arial" w:hAnsi="Arial" w:cs="Arial"/>
        </w:rPr>
        <w:tab/>
      </w:r>
      <w:r>
        <w:rPr>
          <w:rFonts w:ascii="Arial" w:hAnsi="Arial" w:cs="Arial"/>
        </w:rPr>
        <w:tab/>
      </w:r>
      <w:r w:rsidRPr="008868B2">
        <w:rPr>
          <w:rFonts w:ascii="Arial" w:hAnsi="Arial" w:cs="Arial"/>
        </w:rPr>
        <w:t xml:space="preserve"> </w:t>
      </w:r>
      <w:del w:id="1340" w:author="Jan" w:date="2014-07-16T19:14:00Z">
        <w:r w:rsidRPr="008868B2" w:rsidDel="00933E4C">
          <w:rPr>
            <w:rFonts w:ascii="Arial" w:hAnsi="Arial" w:cs="Arial"/>
          </w:rPr>
          <w:delText xml:space="preserve">Two </w:delText>
        </w:r>
      </w:del>
      <w:ins w:id="1341" w:author="Jan" w:date="2014-07-16T19:14:00Z">
        <w:r w:rsidR="00933E4C">
          <w:rPr>
            <w:rFonts w:ascii="Arial" w:hAnsi="Arial" w:cs="Arial"/>
          </w:rPr>
          <w:t>Three</w:t>
        </w:r>
        <w:r w:rsidR="00933E4C" w:rsidRPr="008868B2">
          <w:rPr>
            <w:rFonts w:ascii="Arial" w:hAnsi="Arial" w:cs="Arial"/>
          </w:rPr>
          <w:t xml:space="preserve"> </w:t>
        </w:r>
      </w:ins>
      <w:r w:rsidRPr="008868B2">
        <w:rPr>
          <w:rFonts w:ascii="Arial" w:hAnsi="Arial" w:cs="Arial"/>
        </w:rPr>
        <w:t>Stroke/Turn Judges shall be positioned at the turn end of the pool</w:t>
      </w:r>
    </w:p>
    <w:p w:rsidR="009C7BDC" w:rsidRPr="008868B2" w:rsidDel="00933E4C" w:rsidRDefault="009C7BDC" w:rsidP="009C7BDC">
      <w:pPr>
        <w:ind w:firstLine="720"/>
        <w:jc w:val="both"/>
        <w:rPr>
          <w:del w:id="1342" w:author="Jan" w:date="2014-07-16T19:14:00Z"/>
          <w:rFonts w:ascii="Arial" w:hAnsi="Arial" w:cs="Arial"/>
        </w:rPr>
      </w:pPr>
      <w:del w:id="1343" w:author="Jan" w:date="2014-07-16T19:14:00Z">
        <w:r w:rsidRPr="008868B2" w:rsidDel="00933E4C">
          <w:rPr>
            <w:rFonts w:ascii="Arial" w:hAnsi="Arial" w:cs="Arial"/>
          </w:rPr>
          <w:delText xml:space="preserve"> One Stroke/Turn Judge shall be positioned on each side of the pool</w:delText>
        </w:r>
      </w:del>
    </w:p>
    <w:p w:rsidR="009C7BDC" w:rsidRPr="008868B2" w:rsidRDefault="009C7BDC" w:rsidP="009C7BDC">
      <w:pPr>
        <w:spacing w:before="120"/>
        <w:jc w:val="both"/>
        <w:rPr>
          <w:rFonts w:ascii="Arial" w:hAnsi="Arial" w:cs="Arial"/>
        </w:rPr>
      </w:pPr>
      <w:r w:rsidRPr="008868B2">
        <w:rPr>
          <w:rFonts w:ascii="Arial" w:hAnsi="Arial" w:cs="Arial"/>
        </w:rPr>
        <w:lastRenderedPageBreak/>
        <w:t>The MS Officials Chair may amend the above configuration as necessary to adjust for meet size and balancing of staffing so that officiating is uniform at each of the District meets.</w:t>
      </w:r>
    </w:p>
    <w:p w:rsidR="009C7BDC" w:rsidRPr="00435516" w:rsidRDefault="009C7BDC" w:rsidP="009C7BDC">
      <w:pPr>
        <w:spacing w:before="120" w:after="120"/>
        <w:jc w:val="center"/>
        <w:rPr>
          <w:rFonts w:ascii="Arial" w:hAnsi="Arial" w:cs="Arial"/>
          <w:b/>
        </w:rPr>
      </w:pPr>
      <w:bookmarkStart w:id="1344" w:name="_Toc82313719"/>
      <w:bookmarkStart w:id="1345" w:name="_Toc298441480"/>
      <w:r w:rsidRPr="00435516">
        <w:rPr>
          <w:rFonts w:ascii="Arial" w:hAnsi="Arial" w:cs="Arial"/>
          <w:b/>
        </w:rPr>
        <w:t>C. Junior Olympics</w:t>
      </w:r>
      <w:bookmarkEnd w:id="1344"/>
      <w:bookmarkEnd w:id="1345"/>
    </w:p>
    <w:p w:rsidR="009C7BDC" w:rsidRPr="008868B2" w:rsidRDefault="009C7BDC" w:rsidP="009C7BDC">
      <w:pPr>
        <w:jc w:val="both"/>
        <w:rPr>
          <w:rFonts w:ascii="Arial" w:hAnsi="Arial" w:cs="Arial"/>
        </w:rPr>
      </w:pPr>
      <w:r w:rsidRPr="008868B2">
        <w:rPr>
          <w:rFonts w:ascii="Arial" w:hAnsi="Arial" w:cs="Arial"/>
        </w:rPr>
        <w:t xml:space="preserve">Total of </w:t>
      </w:r>
      <w:del w:id="1346" w:author="Jan" w:date="2014-07-16T19:15:00Z">
        <w:r w:rsidRPr="008868B2" w:rsidDel="00933E4C">
          <w:rPr>
            <w:rFonts w:ascii="Arial" w:hAnsi="Arial" w:cs="Arial"/>
          </w:rPr>
          <w:delText xml:space="preserve">9 </w:delText>
        </w:r>
      </w:del>
      <w:ins w:id="1347" w:author="Jan" w:date="2014-07-16T19:15:00Z">
        <w:r w:rsidR="00933E4C">
          <w:rPr>
            <w:rFonts w:ascii="Arial" w:hAnsi="Arial" w:cs="Arial"/>
          </w:rPr>
          <w:t>10</w:t>
        </w:r>
        <w:r w:rsidR="00933E4C" w:rsidRPr="008868B2">
          <w:rPr>
            <w:rFonts w:ascii="Arial" w:hAnsi="Arial" w:cs="Arial"/>
          </w:rPr>
          <w:t xml:space="preserve"> </w:t>
        </w:r>
      </w:ins>
      <w:r w:rsidRPr="008868B2">
        <w:rPr>
          <w:rFonts w:ascii="Arial" w:hAnsi="Arial" w:cs="Arial"/>
        </w:rPr>
        <w:t xml:space="preserve">(or </w:t>
      </w:r>
      <w:r>
        <w:rPr>
          <w:rFonts w:ascii="Arial" w:hAnsi="Arial" w:cs="Arial"/>
        </w:rPr>
        <w:t>t</w:t>
      </w:r>
      <w:r w:rsidRPr="008868B2">
        <w:rPr>
          <w:rFonts w:ascii="Arial" w:hAnsi="Arial" w:cs="Arial"/>
        </w:rPr>
        <w:t xml:space="preserve">otal of </w:t>
      </w:r>
      <w:del w:id="1348" w:author="Jan" w:date="2014-07-16T19:15:00Z">
        <w:r w:rsidRPr="008868B2" w:rsidDel="00933E4C">
          <w:rPr>
            <w:rFonts w:ascii="Arial" w:hAnsi="Arial" w:cs="Arial"/>
          </w:rPr>
          <w:delText xml:space="preserve">11 </w:delText>
        </w:r>
      </w:del>
      <w:ins w:id="1349" w:author="Jan" w:date="2014-07-16T19:15:00Z">
        <w:r w:rsidR="00933E4C">
          <w:rPr>
            <w:rFonts w:ascii="Arial" w:hAnsi="Arial" w:cs="Arial"/>
          </w:rPr>
          <w:t>12</w:t>
        </w:r>
        <w:r w:rsidR="00933E4C" w:rsidRPr="008868B2">
          <w:rPr>
            <w:rFonts w:ascii="Arial" w:hAnsi="Arial" w:cs="Arial"/>
          </w:rPr>
          <w:t xml:space="preserve"> </w:t>
        </w:r>
      </w:ins>
      <w:r w:rsidRPr="008868B2">
        <w:rPr>
          <w:rFonts w:ascii="Arial" w:hAnsi="Arial" w:cs="Arial"/>
        </w:rPr>
        <w:t xml:space="preserve">if using 10 lane </w:t>
      </w:r>
      <w:proofErr w:type="gramStart"/>
      <w:r w:rsidRPr="008868B2">
        <w:rPr>
          <w:rFonts w:ascii="Arial" w:hAnsi="Arial" w:cs="Arial"/>
        </w:rPr>
        <w:t>pool</w:t>
      </w:r>
      <w:proofErr w:type="gramEnd"/>
      <w:r w:rsidRPr="008868B2">
        <w:rPr>
          <w:rFonts w:ascii="Arial" w:hAnsi="Arial" w:cs="Arial"/>
        </w:rPr>
        <w:t>)</w:t>
      </w:r>
    </w:p>
    <w:p w:rsidR="009C7BDC" w:rsidRPr="008868B2" w:rsidRDefault="009C7BDC" w:rsidP="009C7BDC">
      <w:pPr>
        <w:spacing w:before="120"/>
        <w:ind w:firstLine="450"/>
        <w:jc w:val="both"/>
        <w:rPr>
          <w:rFonts w:ascii="Arial" w:hAnsi="Arial" w:cs="Arial"/>
        </w:rPr>
      </w:pPr>
      <w:r w:rsidRPr="008868B2">
        <w:rPr>
          <w:rFonts w:ascii="Arial" w:hAnsi="Arial" w:cs="Arial"/>
        </w:rPr>
        <w:t>1 Meet Referee</w:t>
      </w:r>
    </w:p>
    <w:p w:rsidR="009C7BDC" w:rsidRDefault="009C7BDC" w:rsidP="009C7BDC">
      <w:pPr>
        <w:ind w:firstLine="450"/>
        <w:jc w:val="both"/>
        <w:rPr>
          <w:ins w:id="1350" w:author="Jan" w:date="2014-07-16T19:15:00Z"/>
          <w:rFonts w:ascii="Arial" w:hAnsi="Arial" w:cs="Arial"/>
        </w:rPr>
      </w:pPr>
      <w:r w:rsidRPr="008868B2">
        <w:rPr>
          <w:rFonts w:ascii="Arial" w:hAnsi="Arial" w:cs="Arial"/>
        </w:rPr>
        <w:t>1 Deck Referee</w:t>
      </w:r>
    </w:p>
    <w:p w:rsidR="00933E4C" w:rsidRPr="008868B2" w:rsidRDefault="00933E4C" w:rsidP="009C7BDC">
      <w:pPr>
        <w:ind w:firstLine="450"/>
        <w:jc w:val="both"/>
        <w:rPr>
          <w:rFonts w:ascii="Arial" w:hAnsi="Arial" w:cs="Arial"/>
        </w:rPr>
      </w:pPr>
      <w:ins w:id="1351" w:author="Jan" w:date="2014-07-16T19:15:00Z">
        <w:r>
          <w:rPr>
            <w:rFonts w:ascii="Arial" w:hAnsi="Arial" w:cs="Arial"/>
          </w:rPr>
          <w:t>1 Administrative Official</w:t>
        </w:r>
      </w:ins>
    </w:p>
    <w:p w:rsidR="009C7BDC" w:rsidRPr="008868B2" w:rsidRDefault="009C7BDC" w:rsidP="009C7BDC">
      <w:pPr>
        <w:ind w:firstLine="450"/>
        <w:jc w:val="both"/>
        <w:rPr>
          <w:rFonts w:ascii="Arial" w:hAnsi="Arial" w:cs="Arial"/>
        </w:rPr>
      </w:pPr>
      <w:r w:rsidRPr="008868B2">
        <w:rPr>
          <w:rFonts w:ascii="Arial" w:hAnsi="Arial" w:cs="Arial"/>
        </w:rPr>
        <w:t>1 Starter</w:t>
      </w:r>
    </w:p>
    <w:p w:rsidR="009C7BDC" w:rsidRPr="008868B2" w:rsidRDefault="009C7BDC" w:rsidP="009C7BDC">
      <w:pPr>
        <w:ind w:firstLine="432"/>
        <w:jc w:val="both"/>
        <w:rPr>
          <w:rFonts w:ascii="Arial" w:hAnsi="Arial" w:cs="Arial"/>
        </w:rPr>
      </w:pPr>
      <w:r w:rsidRPr="008868B2">
        <w:rPr>
          <w:rFonts w:ascii="Arial" w:hAnsi="Arial" w:cs="Arial"/>
        </w:rPr>
        <w:t xml:space="preserve">6 Stroke/Turn Judges* (8 if ten lanes are used)  </w:t>
      </w:r>
    </w:p>
    <w:p w:rsidR="009C7BDC" w:rsidRPr="008868B2" w:rsidRDefault="009C7BDC" w:rsidP="009C7BDC">
      <w:pPr>
        <w:tabs>
          <w:tab w:val="left" w:pos="0"/>
        </w:tabs>
        <w:ind w:left="432" w:hanging="432"/>
        <w:jc w:val="both"/>
        <w:rPr>
          <w:rFonts w:ascii="Arial" w:hAnsi="Arial" w:cs="Arial"/>
        </w:rPr>
      </w:pPr>
      <w:r>
        <w:rPr>
          <w:rFonts w:ascii="Arial" w:hAnsi="Arial" w:cs="Arial"/>
        </w:rPr>
        <w:tab/>
      </w:r>
      <w:r>
        <w:rPr>
          <w:rFonts w:ascii="Arial" w:hAnsi="Arial" w:cs="Arial"/>
        </w:rPr>
        <w:tab/>
      </w:r>
      <w:r w:rsidRPr="008868B2">
        <w:rPr>
          <w:rFonts w:ascii="Arial" w:hAnsi="Arial" w:cs="Arial"/>
        </w:rPr>
        <w:t xml:space="preserve">* </w:t>
      </w:r>
      <w:del w:id="1352" w:author="Jan" w:date="2014-07-16T19:15:00Z">
        <w:r w:rsidRPr="008868B2" w:rsidDel="00933E4C">
          <w:rPr>
            <w:rFonts w:ascii="Arial" w:hAnsi="Arial" w:cs="Arial"/>
          </w:rPr>
          <w:delText xml:space="preserve">Two </w:delText>
        </w:r>
      </w:del>
      <w:ins w:id="1353" w:author="Jan" w:date="2014-07-16T19:15:00Z">
        <w:r w:rsidR="00933E4C">
          <w:rPr>
            <w:rFonts w:ascii="Arial" w:hAnsi="Arial" w:cs="Arial"/>
          </w:rPr>
          <w:t>Three</w:t>
        </w:r>
        <w:r w:rsidR="00933E4C" w:rsidRPr="008868B2">
          <w:rPr>
            <w:rFonts w:ascii="Arial" w:hAnsi="Arial" w:cs="Arial"/>
          </w:rPr>
          <w:t xml:space="preserve"> </w:t>
        </w:r>
      </w:ins>
      <w:r w:rsidRPr="008868B2">
        <w:rPr>
          <w:rFonts w:ascii="Arial" w:hAnsi="Arial" w:cs="Arial"/>
        </w:rPr>
        <w:t>Stroke/Turn Judges shall be positioned at the start end of pool</w:t>
      </w:r>
    </w:p>
    <w:p w:rsidR="009C7BDC" w:rsidRPr="008868B2" w:rsidRDefault="009C7BDC" w:rsidP="009C7BDC">
      <w:pPr>
        <w:tabs>
          <w:tab w:val="left" w:pos="900"/>
        </w:tabs>
        <w:jc w:val="both"/>
        <w:rPr>
          <w:rFonts w:ascii="Arial" w:hAnsi="Arial" w:cs="Arial"/>
        </w:rPr>
      </w:pPr>
      <w:r>
        <w:rPr>
          <w:rFonts w:ascii="Arial" w:hAnsi="Arial" w:cs="Arial"/>
        </w:rPr>
        <w:tab/>
      </w:r>
      <w:del w:id="1354" w:author="Jan" w:date="2014-07-16T19:15:00Z">
        <w:r w:rsidRPr="008868B2" w:rsidDel="00933E4C">
          <w:rPr>
            <w:rFonts w:ascii="Arial" w:hAnsi="Arial" w:cs="Arial"/>
          </w:rPr>
          <w:delText xml:space="preserve">Two </w:delText>
        </w:r>
      </w:del>
      <w:ins w:id="1355" w:author="Jan" w:date="2014-07-16T19:15:00Z">
        <w:r w:rsidR="00933E4C">
          <w:rPr>
            <w:rFonts w:ascii="Arial" w:hAnsi="Arial" w:cs="Arial"/>
          </w:rPr>
          <w:t>Three</w:t>
        </w:r>
        <w:r w:rsidR="00933E4C" w:rsidRPr="008868B2">
          <w:rPr>
            <w:rFonts w:ascii="Arial" w:hAnsi="Arial" w:cs="Arial"/>
          </w:rPr>
          <w:t xml:space="preserve"> </w:t>
        </w:r>
      </w:ins>
      <w:r w:rsidRPr="008868B2">
        <w:rPr>
          <w:rFonts w:ascii="Arial" w:hAnsi="Arial" w:cs="Arial"/>
        </w:rPr>
        <w:t>Stroke/Turn Judges shall be positioned at the turn end of the pool</w:t>
      </w:r>
    </w:p>
    <w:p w:rsidR="009C7BDC" w:rsidRPr="008868B2" w:rsidRDefault="009C7BDC" w:rsidP="009C7BDC">
      <w:pPr>
        <w:ind w:left="900" w:hanging="900"/>
        <w:jc w:val="both"/>
        <w:rPr>
          <w:rFonts w:ascii="Arial" w:hAnsi="Arial" w:cs="Arial"/>
        </w:rPr>
      </w:pPr>
      <w:r>
        <w:rPr>
          <w:rFonts w:ascii="Arial" w:hAnsi="Arial" w:cs="Arial"/>
        </w:rPr>
        <w:tab/>
      </w:r>
      <w:del w:id="1356" w:author="Jan" w:date="2014-07-16T19:16:00Z">
        <w:r w:rsidRPr="008868B2" w:rsidDel="00933E4C">
          <w:rPr>
            <w:rFonts w:ascii="Arial" w:hAnsi="Arial" w:cs="Arial"/>
          </w:rPr>
          <w:delText>One Stroke/Turn Judge shall be positioned on each side of the pool</w:delText>
        </w:r>
      </w:del>
    </w:p>
    <w:p w:rsidR="00933E4C" w:rsidRPr="00752234" w:rsidRDefault="00933E4C" w:rsidP="00933E4C">
      <w:pPr>
        <w:spacing w:before="120" w:after="120"/>
        <w:jc w:val="center"/>
        <w:rPr>
          <w:rFonts w:ascii="Arial" w:hAnsi="Arial" w:cs="Arial"/>
          <w:b/>
        </w:rPr>
      </w:pPr>
      <w:r w:rsidRPr="00752234">
        <w:rPr>
          <w:rFonts w:ascii="Arial" w:hAnsi="Arial" w:cs="Arial"/>
          <w:b/>
        </w:rPr>
        <w:t>D. State Championship Meet Officials</w:t>
      </w:r>
      <w:ins w:id="1357" w:author="Jan" w:date="2014-07-16T19:22:00Z">
        <w:r w:rsidR="00EE78B8">
          <w:rPr>
            <w:rFonts w:ascii="Arial" w:hAnsi="Arial" w:cs="Arial"/>
            <w:b/>
          </w:rPr>
          <w:t xml:space="preserve"> Short Course</w:t>
        </w:r>
      </w:ins>
    </w:p>
    <w:p w:rsidR="00933E4C" w:rsidRPr="008868B2" w:rsidRDefault="00933E4C" w:rsidP="00933E4C">
      <w:pPr>
        <w:jc w:val="both"/>
        <w:rPr>
          <w:rFonts w:ascii="Arial" w:hAnsi="Arial" w:cs="Arial"/>
        </w:rPr>
      </w:pPr>
      <w:r w:rsidRPr="008868B2">
        <w:rPr>
          <w:rFonts w:ascii="Arial" w:hAnsi="Arial" w:cs="Arial"/>
        </w:rPr>
        <w:t xml:space="preserve">Total of 11 (or Total of 13 if using 10 lane </w:t>
      </w:r>
      <w:proofErr w:type="gramStart"/>
      <w:r w:rsidRPr="008868B2">
        <w:rPr>
          <w:rFonts w:ascii="Arial" w:hAnsi="Arial" w:cs="Arial"/>
        </w:rPr>
        <w:t>pool</w:t>
      </w:r>
      <w:proofErr w:type="gramEnd"/>
      <w:r w:rsidRPr="008868B2">
        <w:rPr>
          <w:rFonts w:ascii="Arial" w:hAnsi="Arial" w:cs="Arial"/>
        </w:rPr>
        <w:t>)</w:t>
      </w:r>
    </w:p>
    <w:p w:rsidR="00933E4C" w:rsidRPr="008868B2" w:rsidRDefault="00933E4C" w:rsidP="00933E4C">
      <w:pPr>
        <w:spacing w:before="120"/>
        <w:ind w:firstLine="540"/>
        <w:jc w:val="both"/>
        <w:rPr>
          <w:rFonts w:ascii="Arial" w:hAnsi="Arial" w:cs="Arial"/>
        </w:rPr>
      </w:pPr>
      <w:r w:rsidRPr="008868B2">
        <w:rPr>
          <w:rFonts w:ascii="Arial" w:hAnsi="Arial" w:cs="Arial"/>
        </w:rPr>
        <w:t>1 Meet Referee</w:t>
      </w:r>
    </w:p>
    <w:p w:rsidR="00933E4C" w:rsidRPr="008868B2" w:rsidRDefault="00933E4C" w:rsidP="00933E4C">
      <w:pPr>
        <w:ind w:firstLine="540"/>
        <w:jc w:val="both"/>
        <w:rPr>
          <w:rFonts w:ascii="Arial" w:hAnsi="Arial" w:cs="Arial"/>
        </w:rPr>
      </w:pPr>
      <w:r w:rsidRPr="008868B2">
        <w:rPr>
          <w:rFonts w:ascii="Arial" w:hAnsi="Arial" w:cs="Arial"/>
        </w:rPr>
        <w:t>1 Deck Referee</w:t>
      </w:r>
    </w:p>
    <w:p w:rsidR="00933E4C" w:rsidRPr="008868B2" w:rsidRDefault="00933E4C" w:rsidP="00933E4C">
      <w:pPr>
        <w:ind w:firstLine="540"/>
        <w:jc w:val="both"/>
        <w:rPr>
          <w:rFonts w:ascii="Arial" w:hAnsi="Arial" w:cs="Arial"/>
        </w:rPr>
      </w:pPr>
      <w:r w:rsidRPr="008868B2">
        <w:rPr>
          <w:rFonts w:ascii="Arial" w:hAnsi="Arial" w:cs="Arial"/>
        </w:rPr>
        <w:t>1 Administrative Referee</w:t>
      </w:r>
    </w:p>
    <w:p w:rsidR="00933E4C" w:rsidRPr="008868B2" w:rsidRDefault="00933E4C" w:rsidP="00933E4C">
      <w:pPr>
        <w:ind w:firstLine="540"/>
        <w:jc w:val="both"/>
        <w:rPr>
          <w:rFonts w:ascii="Arial" w:hAnsi="Arial" w:cs="Arial"/>
        </w:rPr>
      </w:pPr>
      <w:r w:rsidRPr="008868B2">
        <w:rPr>
          <w:rFonts w:ascii="Arial" w:hAnsi="Arial" w:cs="Arial"/>
        </w:rPr>
        <w:t>1 Starter</w:t>
      </w:r>
    </w:p>
    <w:p w:rsidR="00933E4C" w:rsidRPr="008868B2" w:rsidRDefault="00933E4C" w:rsidP="00933E4C">
      <w:pPr>
        <w:ind w:firstLine="540"/>
        <w:jc w:val="both"/>
        <w:rPr>
          <w:rFonts w:ascii="Arial" w:hAnsi="Arial" w:cs="Arial"/>
        </w:rPr>
      </w:pPr>
      <w:r w:rsidRPr="008868B2">
        <w:rPr>
          <w:rFonts w:ascii="Arial" w:hAnsi="Arial" w:cs="Arial"/>
        </w:rPr>
        <w:t>1 Chief Judge</w:t>
      </w:r>
    </w:p>
    <w:p w:rsidR="00933E4C" w:rsidRPr="008868B2" w:rsidRDefault="00933E4C" w:rsidP="00933E4C">
      <w:pPr>
        <w:ind w:firstLine="540"/>
        <w:jc w:val="both"/>
        <w:rPr>
          <w:rFonts w:ascii="Arial" w:hAnsi="Arial" w:cs="Arial"/>
        </w:rPr>
      </w:pPr>
      <w:r w:rsidRPr="008868B2">
        <w:rPr>
          <w:rFonts w:ascii="Arial" w:hAnsi="Arial" w:cs="Arial"/>
        </w:rPr>
        <w:t>6 Stroke/Turn Judges* (8 if ten lanes are used)</w:t>
      </w:r>
    </w:p>
    <w:p w:rsidR="00933E4C" w:rsidRPr="008868B2" w:rsidRDefault="00933E4C" w:rsidP="00933E4C">
      <w:pPr>
        <w:tabs>
          <w:tab w:val="left" w:pos="0"/>
        </w:tabs>
        <w:spacing w:before="120"/>
        <w:ind w:left="900" w:hanging="900"/>
        <w:jc w:val="both"/>
        <w:rPr>
          <w:rFonts w:ascii="Arial" w:hAnsi="Arial" w:cs="Arial"/>
        </w:rPr>
      </w:pPr>
      <w:r>
        <w:rPr>
          <w:rFonts w:ascii="Arial" w:hAnsi="Arial" w:cs="Arial"/>
        </w:rPr>
        <w:tab/>
      </w:r>
      <w:r w:rsidRPr="008868B2">
        <w:rPr>
          <w:rFonts w:ascii="Arial" w:hAnsi="Arial" w:cs="Arial"/>
        </w:rPr>
        <w:t>*</w:t>
      </w:r>
      <w:del w:id="1358" w:author="Jan" w:date="2014-07-16T19:19:00Z">
        <w:r w:rsidRPr="008868B2" w:rsidDel="00933E4C">
          <w:rPr>
            <w:rFonts w:ascii="Arial" w:hAnsi="Arial" w:cs="Arial"/>
          </w:rPr>
          <w:delText xml:space="preserve"> Two</w:delText>
        </w:r>
      </w:del>
      <w:ins w:id="1359" w:author="Jan" w:date="2014-07-16T19:19:00Z">
        <w:r>
          <w:rPr>
            <w:rFonts w:ascii="Arial" w:hAnsi="Arial" w:cs="Arial"/>
          </w:rPr>
          <w:t>Three</w:t>
        </w:r>
      </w:ins>
      <w:r w:rsidRPr="008868B2">
        <w:rPr>
          <w:rFonts w:ascii="Arial" w:hAnsi="Arial" w:cs="Arial"/>
        </w:rPr>
        <w:t xml:space="preserve"> Stroke/Turn Judges shall be positioned at the start end of pool</w:t>
      </w:r>
    </w:p>
    <w:p w:rsidR="00933E4C" w:rsidRPr="008868B2" w:rsidRDefault="00933E4C" w:rsidP="00933E4C">
      <w:pPr>
        <w:tabs>
          <w:tab w:val="left" w:pos="1080"/>
        </w:tabs>
        <w:jc w:val="both"/>
        <w:rPr>
          <w:rFonts w:ascii="Arial" w:hAnsi="Arial" w:cs="Arial"/>
        </w:rPr>
      </w:pPr>
      <w:r>
        <w:rPr>
          <w:rFonts w:ascii="Arial" w:hAnsi="Arial" w:cs="Arial"/>
        </w:rPr>
        <w:tab/>
      </w:r>
      <w:del w:id="1360" w:author="Jan" w:date="2014-07-16T19:19:00Z">
        <w:r w:rsidRPr="008868B2" w:rsidDel="00933E4C">
          <w:rPr>
            <w:rFonts w:ascii="Arial" w:hAnsi="Arial" w:cs="Arial"/>
          </w:rPr>
          <w:delText xml:space="preserve">Two </w:delText>
        </w:r>
      </w:del>
      <w:ins w:id="1361" w:author="Jan" w:date="2014-07-16T19:19:00Z">
        <w:r>
          <w:rPr>
            <w:rFonts w:ascii="Arial" w:hAnsi="Arial" w:cs="Arial"/>
          </w:rPr>
          <w:t>Three</w:t>
        </w:r>
        <w:r w:rsidRPr="008868B2">
          <w:rPr>
            <w:rFonts w:ascii="Arial" w:hAnsi="Arial" w:cs="Arial"/>
          </w:rPr>
          <w:t xml:space="preserve"> </w:t>
        </w:r>
      </w:ins>
      <w:r w:rsidRPr="008868B2">
        <w:rPr>
          <w:rFonts w:ascii="Arial" w:hAnsi="Arial" w:cs="Arial"/>
        </w:rPr>
        <w:t>Stroke/Turn Judges shall be positioned at the turn end of the pool</w:t>
      </w:r>
    </w:p>
    <w:p w:rsidR="00933E4C" w:rsidRDefault="00933E4C" w:rsidP="00933E4C">
      <w:pPr>
        <w:ind w:left="1080" w:hanging="1080"/>
        <w:jc w:val="both"/>
        <w:rPr>
          <w:ins w:id="1362" w:author="Jan" w:date="2014-07-16T19:22:00Z"/>
          <w:rFonts w:ascii="Arial" w:hAnsi="Arial" w:cs="Arial"/>
        </w:rPr>
      </w:pPr>
      <w:r>
        <w:rPr>
          <w:rFonts w:ascii="Arial" w:hAnsi="Arial" w:cs="Arial"/>
        </w:rPr>
        <w:tab/>
      </w:r>
      <w:del w:id="1363" w:author="Jan" w:date="2014-07-16T19:19:00Z">
        <w:r w:rsidRPr="008868B2" w:rsidDel="00933E4C">
          <w:rPr>
            <w:rFonts w:ascii="Arial" w:hAnsi="Arial" w:cs="Arial"/>
          </w:rPr>
          <w:delText>One Stroke/Turn Judge shall be positioned on each side of the pool</w:delText>
        </w:r>
      </w:del>
    </w:p>
    <w:p w:rsidR="00EE78B8" w:rsidRDefault="00EE78B8" w:rsidP="00EE78B8">
      <w:pPr>
        <w:pStyle w:val="ListParagraph"/>
        <w:numPr>
          <w:ilvl w:val="0"/>
          <w:numId w:val="24"/>
        </w:numPr>
        <w:jc w:val="center"/>
        <w:rPr>
          <w:rFonts w:ascii="Arial" w:hAnsi="Arial" w:cs="Arial"/>
          <w:b/>
        </w:rPr>
      </w:pPr>
      <w:ins w:id="1364" w:author="Jan" w:date="2014-07-16T19:22:00Z">
        <w:r>
          <w:rPr>
            <w:rFonts w:ascii="Arial" w:hAnsi="Arial" w:cs="Arial"/>
            <w:b/>
          </w:rPr>
          <w:t>State Championship Meet Officials Long Course</w:t>
        </w:r>
      </w:ins>
    </w:p>
    <w:p w:rsidR="00EE78B8" w:rsidRDefault="00EE78B8" w:rsidP="00EE78B8">
      <w:pPr>
        <w:pStyle w:val="ListParagraph"/>
        <w:ind w:left="0"/>
        <w:rPr>
          <w:ins w:id="1365" w:author="Jan" w:date="2014-07-16T19:24:00Z"/>
          <w:rFonts w:ascii="Arial" w:hAnsi="Arial" w:cs="Arial"/>
        </w:rPr>
      </w:pPr>
      <w:ins w:id="1366" w:author="Jan" w:date="2014-07-16T19:24:00Z">
        <w:r>
          <w:rPr>
            <w:rFonts w:ascii="Arial" w:hAnsi="Arial" w:cs="Arial"/>
          </w:rPr>
          <w:t>Total of 13 (or 15 if using a 10 lane pool)</w:t>
        </w:r>
      </w:ins>
    </w:p>
    <w:p w:rsidR="00EE78B8" w:rsidRDefault="00EE78B8" w:rsidP="00EE78B8">
      <w:pPr>
        <w:pStyle w:val="ListParagraph"/>
        <w:ind w:left="0" w:firstLine="540"/>
        <w:rPr>
          <w:ins w:id="1367" w:author="Jan" w:date="2014-07-16T19:25:00Z"/>
          <w:rFonts w:ascii="Arial" w:hAnsi="Arial" w:cs="Arial"/>
        </w:rPr>
      </w:pPr>
      <w:ins w:id="1368" w:author="Jan" w:date="2014-07-16T19:25:00Z">
        <w:r>
          <w:rPr>
            <w:rFonts w:ascii="Arial" w:hAnsi="Arial" w:cs="Arial"/>
          </w:rPr>
          <w:t>1 Meet Referee</w:t>
        </w:r>
      </w:ins>
    </w:p>
    <w:p w:rsidR="00EE78B8" w:rsidRDefault="00EE78B8" w:rsidP="00EE78B8">
      <w:pPr>
        <w:pStyle w:val="ListParagraph"/>
        <w:ind w:left="0" w:firstLine="540"/>
        <w:rPr>
          <w:ins w:id="1369" w:author="Jan" w:date="2014-07-16T19:25:00Z"/>
          <w:rFonts w:ascii="Arial" w:hAnsi="Arial" w:cs="Arial"/>
        </w:rPr>
      </w:pPr>
      <w:ins w:id="1370" w:author="Jan" w:date="2014-07-16T19:25:00Z">
        <w:r>
          <w:rPr>
            <w:rFonts w:ascii="Arial" w:hAnsi="Arial" w:cs="Arial"/>
          </w:rPr>
          <w:t>1 Deck Referee</w:t>
        </w:r>
      </w:ins>
    </w:p>
    <w:p w:rsidR="00EE78B8" w:rsidRDefault="00EE78B8" w:rsidP="00EE78B8">
      <w:pPr>
        <w:pStyle w:val="ListParagraph"/>
        <w:ind w:left="0" w:firstLine="540"/>
        <w:rPr>
          <w:ins w:id="1371" w:author="Jan" w:date="2014-07-16T19:25:00Z"/>
          <w:rFonts w:ascii="Arial" w:hAnsi="Arial" w:cs="Arial"/>
        </w:rPr>
      </w:pPr>
      <w:ins w:id="1372" w:author="Jan" w:date="2014-07-16T19:25:00Z">
        <w:r>
          <w:rPr>
            <w:rFonts w:ascii="Arial" w:hAnsi="Arial" w:cs="Arial"/>
          </w:rPr>
          <w:lastRenderedPageBreak/>
          <w:t>1 Administrative Referee</w:t>
        </w:r>
      </w:ins>
    </w:p>
    <w:p w:rsidR="00EE78B8" w:rsidRDefault="00EE78B8" w:rsidP="00EE78B8">
      <w:pPr>
        <w:pStyle w:val="ListParagraph"/>
        <w:ind w:left="0" w:firstLine="540"/>
        <w:rPr>
          <w:ins w:id="1373" w:author="Jan" w:date="2014-07-16T19:25:00Z"/>
          <w:rFonts w:ascii="Arial" w:hAnsi="Arial" w:cs="Arial"/>
        </w:rPr>
      </w:pPr>
      <w:ins w:id="1374" w:author="Jan" w:date="2014-07-16T19:25:00Z">
        <w:r>
          <w:rPr>
            <w:rFonts w:ascii="Arial" w:hAnsi="Arial" w:cs="Arial"/>
          </w:rPr>
          <w:t>1 Starter</w:t>
        </w:r>
      </w:ins>
    </w:p>
    <w:p w:rsidR="00EE78B8" w:rsidRDefault="00EE78B8" w:rsidP="00EE78B8">
      <w:pPr>
        <w:pStyle w:val="ListParagraph"/>
        <w:ind w:left="0" w:firstLine="540"/>
        <w:rPr>
          <w:ins w:id="1375" w:author="Jan" w:date="2014-07-16T19:25:00Z"/>
          <w:rFonts w:ascii="Arial" w:hAnsi="Arial" w:cs="Arial"/>
        </w:rPr>
      </w:pPr>
      <w:ins w:id="1376" w:author="Jan" w:date="2014-07-16T19:25:00Z">
        <w:r>
          <w:rPr>
            <w:rFonts w:ascii="Arial" w:hAnsi="Arial" w:cs="Arial"/>
          </w:rPr>
          <w:t>1 Chief Judge</w:t>
        </w:r>
      </w:ins>
    </w:p>
    <w:p w:rsidR="00EE78B8" w:rsidRDefault="00EE78B8" w:rsidP="00EE78B8">
      <w:pPr>
        <w:pStyle w:val="ListParagraph"/>
        <w:ind w:left="0" w:firstLine="540"/>
        <w:rPr>
          <w:ins w:id="1377" w:author="Jan" w:date="2014-07-16T19:25:00Z"/>
          <w:rFonts w:ascii="Arial" w:hAnsi="Arial" w:cs="Arial"/>
        </w:rPr>
      </w:pPr>
      <w:ins w:id="1378" w:author="Jan" w:date="2014-07-16T19:25:00Z">
        <w:r>
          <w:rPr>
            <w:rFonts w:ascii="Arial" w:hAnsi="Arial" w:cs="Arial"/>
          </w:rPr>
          <w:t>8 Stroke/Turn Judges * (10 if 10 lanes are used)</w:t>
        </w:r>
      </w:ins>
    </w:p>
    <w:p w:rsidR="00EE78B8" w:rsidRDefault="00EE78B8" w:rsidP="00EE78B8">
      <w:pPr>
        <w:pStyle w:val="ListParagraph"/>
        <w:ind w:left="0" w:firstLine="540"/>
        <w:rPr>
          <w:ins w:id="1379" w:author="Jan" w:date="2014-07-16T19:26:00Z"/>
          <w:rFonts w:ascii="Arial" w:hAnsi="Arial" w:cs="Arial"/>
        </w:rPr>
      </w:pPr>
      <w:ins w:id="1380" w:author="Jan" w:date="2014-07-16T19:26:00Z">
        <w:r>
          <w:rPr>
            <w:rFonts w:ascii="Arial" w:hAnsi="Arial" w:cs="Arial"/>
          </w:rPr>
          <w:t>*Three Stroke/Turn Judges shall be positioned at the start end of the pool</w:t>
        </w:r>
      </w:ins>
    </w:p>
    <w:p w:rsidR="00EE78B8" w:rsidRDefault="00EE78B8" w:rsidP="00EE78B8">
      <w:pPr>
        <w:pStyle w:val="ListParagraph"/>
        <w:ind w:left="0" w:firstLine="540"/>
        <w:rPr>
          <w:ins w:id="1381" w:author="Jan" w:date="2014-07-16T19:26:00Z"/>
          <w:rFonts w:ascii="Arial" w:hAnsi="Arial" w:cs="Arial"/>
        </w:rPr>
      </w:pPr>
      <w:ins w:id="1382" w:author="Jan" w:date="2014-07-16T19:26:00Z">
        <w:r>
          <w:rPr>
            <w:rFonts w:ascii="Arial" w:hAnsi="Arial" w:cs="Arial"/>
          </w:rPr>
          <w:t>Three Stroke/Turn Judges shall be positioned at the turn end of the pool</w:t>
        </w:r>
      </w:ins>
    </w:p>
    <w:p w:rsidR="00EE78B8" w:rsidRPr="00EE78B8" w:rsidRDefault="00EE78B8" w:rsidP="00EE78B8">
      <w:pPr>
        <w:pStyle w:val="ListParagraph"/>
        <w:ind w:left="0" w:firstLine="540"/>
        <w:rPr>
          <w:ins w:id="1383" w:author="Jan" w:date="2014-07-16T19:22:00Z"/>
          <w:rFonts w:ascii="Arial" w:hAnsi="Arial" w:cs="Arial"/>
        </w:rPr>
      </w:pPr>
      <w:ins w:id="1384" w:author="Jan" w:date="2014-07-16T19:26:00Z">
        <w:r>
          <w:rPr>
            <w:rFonts w:ascii="Arial" w:hAnsi="Arial" w:cs="Arial"/>
          </w:rPr>
          <w:t>One Stroke/Turn Judge shall be positioned on each side of the pool walking stroke</w:t>
        </w:r>
      </w:ins>
    </w:p>
    <w:p w:rsidR="00933E4C" w:rsidRPr="008868B2" w:rsidRDefault="00933E4C" w:rsidP="00933E4C">
      <w:pPr>
        <w:pStyle w:val="BodyText"/>
        <w:spacing w:before="120"/>
        <w:rPr>
          <w:rFonts w:cs="Arial"/>
        </w:rPr>
      </w:pPr>
      <w:r w:rsidRPr="008868B2">
        <w:rPr>
          <w:rFonts w:cs="Arial"/>
        </w:rPr>
        <w:t xml:space="preserve">Upon agreement by the Meet Referee and Meet Director, an optional Assistant Administrative Referee may be utilized on an occasional basis for training purposes, </w:t>
      </w:r>
      <w:r>
        <w:rPr>
          <w:rFonts w:cs="Arial"/>
        </w:rPr>
        <w:t xml:space="preserve">to </w:t>
      </w:r>
      <w:r w:rsidRPr="008868B2">
        <w:rPr>
          <w:rFonts w:cs="Arial"/>
        </w:rPr>
        <w:t xml:space="preserve">assign pool positions to stroke/turn judges and </w:t>
      </w:r>
      <w:r>
        <w:rPr>
          <w:rFonts w:cs="Arial"/>
        </w:rPr>
        <w:t>to provide</w:t>
      </w:r>
      <w:r w:rsidRPr="008868B2">
        <w:rPr>
          <w:rFonts w:cs="Arial"/>
        </w:rPr>
        <w:t xml:space="preserve"> for using two pools during prelims for technical stroke events if available and agreeable to t</w:t>
      </w:r>
      <w:r>
        <w:rPr>
          <w:rFonts w:cs="Arial"/>
        </w:rPr>
        <w:t>he meet host and meet referee.</w:t>
      </w:r>
    </w:p>
    <w:p w:rsidR="00933E4C" w:rsidRDefault="00933E4C" w:rsidP="00933E4C">
      <w:pPr>
        <w:suppressLineNumbers/>
        <w:pBdr>
          <w:top w:val="single" w:sz="4" w:space="1" w:color="auto"/>
          <w:left w:val="single" w:sz="4" w:space="4" w:color="auto"/>
          <w:bottom w:val="single" w:sz="4" w:space="1" w:color="auto"/>
          <w:right w:val="single" w:sz="4" w:space="4" w:color="auto"/>
        </w:pBdr>
        <w:jc w:val="both"/>
      </w:pPr>
      <w:r>
        <w:t>R-32 ACTION:  Adopted     Defeated     Adopted/Amended    Tabled    Postponed    Pulled</w:t>
      </w:r>
    </w:p>
    <w:p w:rsidR="00933E4C" w:rsidRDefault="00933E4C" w:rsidP="00933E4C">
      <w:pPr>
        <w:jc w:val="both"/>
      </w:pPr>
      <w:r w:rsidRPr="00D918FB">
        <w:rPr>
          <w:b/>
        </w:rPr>
        <w:t>Location:</w:t>
      </w:r>
      <w:r>
        <w:tab/>
        <w:t>Compensation of Officials, page 117 R&amp;P</w:t>
      </w:r>
    </w:p>
    <w:p w:rsidR="00933E4C" w:rsidRDefault="00933E4C" w:rsidP="00933E4C">
      <w:pPr>
        <w:jc w:val="both"/>
      </w:pPr>
      <w:r w:rsidRPr="00D918FB">
        <w:rPr>
          <w:b/>
        </w:rPr>
        <w:t>Proposed by:</w:t>
      </w:r>
      <w:r>
        <w:tab/>
        <w:t>Dawn Gurley, Official’s Committee Chair</w:t>
      </w:r>
    </w:p>
    <w:p w:rsidR="00933E4C" w:rsidRDefault="00933E4C" w:rsidP="00933E4C">
      <w:pPr>
        <w:jc w:val="both"/>
      </w:pPr>
      <w:r w:rsidRPr="00D918FB">
        <w:rPr>
          <w:b/>
        </w:rPr>
        <w:t>Purpose:</w:t>
      </w:r>
      <w:r>
        <w:tab/>
        <w:t>Define pay for AO, increase pay for Referees &amp; define who pays for officials at District and JO Meets.</w:t>
      </w:r>
    </w:p>
    <w:p w:rsidR="00933E4C" w:rsidRPr="00E937AE" w:rsidRDefault="00933E4C" w:rsidP="00E937AE">
      <w:pPr>
        <w:tabs>
          <w:tab w:val="right" w:pos="10710"/>
        </w:tabs>
        <w:jc w:val="both"/>
        <w:rPr>
          <w:i/>
          <w:u w:val="single"/>
        </w:rPr>
      </w:pPr>
      <w:r>
        <w:rPr>
          <w:b/>
        </w:rPr>
        <w:t xml:space="preserve">Recommendation:  </w:t>
      </w:r>
      <w:r>
        <w:rPr>
          <w:i/>
        </w:rPr>
        <w:t xml:space="preserve">The MS Board of Directors </w:t>
      </w:r>
      <w:r w:rsidR="00E937AE">
        <w:rPr>
          <w:i/>
        </w:rPr>
        <w:t>recommends</w:t>
      </w:r>
      <w:r w:rsidR="00E937AE">
        <w:rPr>
          <w:i/>
          <w:u w:val="single"/>
        </w:rPr>
        <w:tab/>
      </w:r>
    </w:p>
    <w:p w:rsidR="00E937AE" w:rsidRPr="008868B2" w:rsidRDefault="00E937AE" w:rsidP="00E937AE">
      <w:pPr>
        <w:pStyle w:val="Heading2"/>
      </w:pPr>
      <w:r w:rsidRPr="008868B2">
        <w:t>Compensation of Officials</w:t>
      </w:r>
    </w:p>
    <w:p w:rsidR="00E937AE" w:rsidRPr="00752234" w:rsidRDefault="00E937AE" w:rsidP="00E937AE">
      <w:pPr>
        <w:jc w:val="center"/>
        <w:rPr>
          <w:rFonts w:ascii="Arial" w:hAnsi="Arial" w:cs="Arial"/>
          <w:b/>
        </w:rPr>
      </w:pPr>
      <w:bookmarkStart w:id="1385" w:name="_Toc82313722"/>
      <w:bookmarkStart w:id="1386" w:name="_Toc298441483"/>
      <w:r w:rsidRPr="00752234">
        <w:rPr>
          <w:rFonts w:ascii="Arial" w:hAnsi="Arial" w:cs="Arial"/>
          <w:b/>
        </w:rPr>
        <w:t>A. General Pay Schedule</w:t>
      </w:r>
      <w:bookmarkEnd w:id="1385"/>
      <w:bookmarkEnd w:id="1386"/>
    </w:p>
    <w:p w:rsidR="00E937AE" w:rsidRPr="008868B2" w:rsidRDefault="00E937AE" w:rsidP="00E937AE">
      <w:pPr>
        <w:spacing w:before="240"/>
        <w:jc w:val="both"/>
        <w:rPr>
          <w:rFonts w:ascii="Arial" w:hAnsi="Arial" w:cs="Arial"/>
        </w:rPr>
      </w:pPr>
      <w:r w:rsidRPr="008868B2">
        <w:rPr>
          <w:rFonts w:ascii="Arial" w:hAnsi="Arial" w:cs="Arial"/>
        </w:rPr>
        <w:t xml:space="preserve">At all meets the host club is responsible for directly paying all </w:t>
      </w:r>
      <w:r w:rsidRPr="0049750A">
        <w:rPr>
          <w:rFonts w:ascii="Arial" w:hAnsi="Arial" w:cs="Arial"/>
        </w:rPr>
        <w:t>certified</w:t>
      </w:r>
      <w:r w:rsidRPr="008868B2">
        <w:rPr>
          <w:rFonts w:ascii="Arial" w:hAnsi="Arial" w:cs="Arial"/>
        </w:rPr>
        <w:t xml:space="preserve"> of</w:t>
      </w:r>
      <w:r>
        <w:rPr>
          <w:rFonts w:ascii="Arial" w:hAnsi="Arial" w:cs="Arial"/>
        </w:rPr>
        <w:t>ficials (</w:t>
      </w:r>
      <w:r w:rsidRPr="008868B2">
        <w:rPr>
          <w:rFonts w:ascii="Arial" w:hAnsi="Arial" w:cs="Arial"/>
        </w:rPr>
        <w:t xml:space="preserve">except for officials listed in paragraphs B through </w:t>
      </w:r>
      <w:r>
        <w:rPr>
          <w:rFonts w:ascii="Arial" w:hAnsi="Arial" w:cs="Arial"/>
        </w:rPr>
        <w:t xml:space="preserve">F and I </w:t>
      </w:r>
      <w:r w:rsidRPr="008868B2">
        <w:rPr>
          <w:rFonts w:ascii="Arial" w:hAnsi="Arial" w:cs="Arial"/>
        </w:rPr>
        <w:t>below – who are compensated by MS) at or before the conclusion of the meet pursuant to 1) the following standardized schedule of pay and 2) the rules regarding the minimum number of offi</w:t>
      </w:r>
      <w:r>
        <w:rPr>
          <w:rFonts w:ascii="Arial" w:hAnsi="Arial" w:cs="Arial"/>
        </w:rPr>
        <w:t>cials at meets as defined by USA Swimming, Inc.  Non-</w:t>
      </w:r>
      <w:r w:rsidRPr="008868B2">
        <w:rPr>
          <w:rFonts w:ascii="Arial" w:hAnsi="Arial" w:cs="Arial"/>
        </w:rPr>
        <w:t>certified/apprentice and volunteer officials are not monetarily compensated.</w:t>
      </w:r>
    </w:p>
    <w:p w:rsidR="00E937AE" w:rsidRPr="008868B2" w:rsidRDefault="00E937AE" w:rsidP="00E937AE">
      <w:pPr>
        <w:spacing w:before="240"/>
        <w:ind w:firstLine="720"/>
        <w:jc w:val="both"/>
        <w:rPr>
          <w:rFonts w:ascii="Arial" w:hAnsi="Arial" w:cs="Arial"/>
        </w:rPr>
      </w:pPr>
      <w:r w:rsidRPr="008868B2">
        <w:rPr>
          <w:rFonts w:ascii="Arial" w:hAnsi="Arial" w:cs="Arial"/>
        </w:rPr>
        <w:t xml:space="preserve">Meet Referee, Deck Referee, Admin </w:t>
      </w:r>
      <w:r w:rsidRPr="008868B2">
        <w:rPr>
          <w:rFonts w:ascii="Arial" w:hAnsi="Arial" w:cs="Arial"/>
        </w:rPr>
        <w:tab/>
      </w:r>
      <w:r w:rsidRPr="008868B2">
        <w:rPr>
          <w:rFonts w:ascii="Arial" w:hAnsi="Arial" w:cs="Arial"/>
        </w:rPr>
        <w:tab/>
      </w:r>
      <w:r w:rsidRPr="008868B2">
        <w:rPr>
          <w:rFonts w:ascii="Arial" w:hAnsi="Arial" w:cs="Arial"/>
        </w:rPr>
        <w:tab/>
      </w:r>
      <w:del w:id="1387" w:author="Jan" w:date="2014-07-16T19:39:00Z">
        <w:r w:rsidRPr="008868B2" w:rsidDel="00E937AE">
          <w:rPr>
            <w:rFonts w:ascii="Arial" w:hAnsi="Arial" w:cs="Arial"/>
          </w:rPr>
          <w:delText xml:space="preserve">$45 </w:delText>
        </w:r>
      </w:del>
      <w:ins w:id="1388" w:author="Jan" w:date="2014-07-16T19:39:00Z">
        <w:r>
          <w:rPr>
            <w:rFonts w:ascii="Arial" w:hAnsi="Arial" w:cs="Arial"/>
          </w:rPr>
          <w:t xml:space="preserve">$50 </w:t>
        </w:r>
      </w:ins>
      <w:r w:rsidRPr="008868B2">
        <w:rPr>
          <w:rFonts w:ascii="Arial" w:hAnsi="Arial" w:cs="Arial"/>
        </w:rPr>
        <w:t>per session</w:t>
      </w:r>
    </w:p>
    <w:p w:rsidR="00E937AE" w:rsidRPr="008868B2" w:rsidRDefault="00E937AE" w:rsidP="00E937AE">
      <w:pPr>
        <w:jc w:val="both"/>
        <w:rPr>
          <w:rFonts w:ascii="Arial" w:hAnsi="Arial" w:cs="Arial"/>
        </w:rPr>
      </w:pPr>
      <w:r w:rsidRPr="008868B2">
        <w:rPr>
          <w:rFonts w:ascii="Arial" w:hAnsi="Arial" w:cs="Arial"/>
        </w:rPr>
        <w:tab/>
        <w:t>Referee</w:t>
      </w:r>
      <w:ins w:id="1389" w:author="Jan" w:date="2014-07-16T19:38:00Z">
        <w:r>
          <w:rPr>
            <w:rFonts w:ascii="Arial" w:hAnsi="Arial" w:cs="Arial"/>
          </w:rPr>
          <w:t>, Admin Official</w:t>
        </w:r>
      </w:ins>
    </w:p>
    <w:p w:rsidR="00E937AE" w:rsidRPr="008868B2" w:rsidRDefault="00E937AE" w:rsidP="00E937AE">
      <w:pPr>
        <w:spacing w:before="240"/>
        <w:ind w:firstLine="720"/>
        <w:jc w:val="both"/>
        <w:rPr>
          <w:rFonts w:ascii="Arial" w:hAnsi="Arial" w:cs="Arial"/>
        </w:rPr>
      </w:pPr>
      <w:r w:rsidRPr="008868B2">
        <w:rPr>
          <w:rFonts w:ascii="Arial" w:hAnsi="Arial" w:cs="Arial"/>
        </w:rPr>
        <w:t>Starter, Stroke/Turn, Chief Judge, Others</w:t>
      </w:r>
      <w:r w:rsidRPr="008868B2">
        <w:rPr>
          <w:rFonts w:ascii="Arial" w:hAnsi="Arial" w:cs="Arial"/>
        </w:rPr>
        <w:tab/>
      </w:r>
      <w:r w:rsidRPr="008868B2">
        <w:rPr>
          <w:rFonts w:ascii="Arial" w:hAnsi="Arial" w:cs="Arial"/>
        </w:rPr>
        <w:tab/>
      </w:r>
      <w:r w:rsidRPr="008868B2">
        <w:rPr>
          <w:rFonts w:ascii="Arial" w:hAnsi="Arial" w:cs="Arial"/>
        </w:rPr>
        <w:tab/>
      </w:r>
      <w:del w:id="1390" w:author="Jan" w:date="2014-07-16T19:39:00Z">
        <w:r w:rsidRPr="008868B2" w:rsidDel="00E937AE">
          <w:rPr>
            <w:rFonts w:ascii="Arial" w:hAnsi="Arial" w:cs="Arial"/>
          </w:rPr>
          <w:delText>$40</w:delText>
        </w:r>
      </w:del>
      <w:ins w:id="1391" w:author="Jan" w:date="2014-07-16T19:39:00Z">
        <w:r>
          <w:rPr>
            <w:rFonts w:ascii="Arial" w:hAnsi="Arial" w:cs="Arial"/>
          </w:rPr>
          <w:t xml:space="preserve"> $45</w:t>
        </w:r>
      </w:ins>
      <w:r w:rsidRPr="008868B2">
        <w:rPr>
          <w:rFonts w:ascii="Arial" w:hAnsi="Arial" w:cs="Arial"/>
        </w:rPr>
        <w:t xml:space="preserve"> per session</w:t>
      </w:r>
    </w:p>
    <w:p w:rsidR="00E937AE" w:rsidRPr="008868B2" w:rsidRDefault="00E937AE" w:rsidP="00E937AE">
      <w:pPr>
        <w:spacing w:before="240"/>
        <w:ind w:firstLine="720"/>
        <w:jc w:val="both"/>
        <w:rPr>
          <w:rFonts w:ascii="Arial" w:hAnsi="Arial" w:cs="Arial"/>
        </w:rPr>
      </w:pPr>
      <w:r w:rsidRPr="008868B2">
        <w:rPr>
          <w:rFonts w:ascii="Arial" w:hAnsi="Arial" w:cs="Arial"/>
        </w:rPr>
        <w:t>Overtime – (All Officials) each 30 minutes</w:t>
      </w:r>
    </w:p>
    <w:p w:rsidR="00E937AE" w:rsidRDefault="00E937AE" w:rsidP="00E937AE">
      <w:pPr>
        <w:jc w:val="both"/>
        <w:rPr>
          <w:rFonts w:ascii="Arial" w:hAnsi="Arial" w:cs="Arial"/>
        </w:rPr>
      </w:pPr>
      <w:r w:rsidRPr="008868B2">
        <w:rPr>
          <w:rFonts w:ascii="Arial" w:hAnsi="Arial" w:cs="Arial"/>
        </w:rPr>
        <w:t xml:space="preserve">   </w:t>
      </w:r>
      <w:r w:rsidRPr="008868B2">
        <w:rPr>
          <w:rFonts w:ascii="Arial" w:hAnsi="Arial" w:cs="Arial"/>
        </w:rPr>
        <w:tab/>
      </w:r>
      <w:proofErr w:type="gramStart"/>
      <w:r w:rsidRPr="008868B2">
        <w:rPr>
          <w:rFonts w:ascii="Arial" w:hAnsi="Arial" w:cs="Arial"/>
        </w:rPr>
        <w:t>over</w:t>
      </w:r>
      <w:proofErr w:type="gramEnd"/>
      <w:r w:rsidRPr="008868B2">
        <w:rPr>
          <w:rFonts w:ascii="Arial" w:hAnsi="Arial" w:cs="Arial"/>
        </w:rPr>
        <w:t xml:space="preserve"> four hour session</w:t>
      </w:r>
      <w:r w:rsidRPr="008868B2">
        <w:rPr>
          <w:rFonts w:ascii="Arial" w:hAnsi="Arial" w:cs="Arial"/>
        </w:rPr>
        <w:tab/>
      </w:r>
      <w:r w:rsidRPr="008868B2">
        <w:rPr>
          <w:rFonts w:ascii="Arial" w:hAnsi="Arial" w:cs="Arial"/>
        </w:rPr>
        <w:tab/>
      </w:r>
      <w:r w:rsidRPr="008868B2">
        <w:rPr>
          <w:rFonts w:ascii="Arial" w:hAnsi="Arial" w:cs="Arial"/>
        </w:rPr>
        <w:tab/>
      </w:r>
      <w:r w:rsidRPr="008868B2">
        <w:rPr>
          <w:rFonts w:ascii="Arial" w:hAnsi="Arial" w:cs="Arial"/>
        </w:rPr>
        <w:tab/>
      </w:r>
      <w:r w:rsidRPr="008868B2">
        <w:rPr>
          <w:rFonts w:ascii="Arial" w:hAnsi="Arial" w:cs="Arial"/>
        </w:rPr>
        <w:tab/>
        <w:t>$5 per each 30 minutes</w:t>
      </w:r>
    </w:p>
    <w:p w:rsidR="00E937AE" w:rsidRPr="00752234" w:rsidRDefault="00E937AE" w:rsidP="00E937AE">
      <w:pPr>
        <w:jc w:val="center"/>
        <w:rPr>
          <w:rFonts w:ascii="Arial" w:hAnsi="Arial" w:cs="Arial"/>
          <w:b/>
        </w:rPr>
      </w:pPr>
      <w:bookmarkStart w:id="1392" w:name="_Toc82313723"/>
      <w:bookmarkStart w:id="1393" w:name="_Toc298441484"/>
      <w:r w:rsidRPr="00752234">
        <w:rPr>
          <w:rFonts w:ascii="Arial" w:hAnsi="Arial" w:cs="Arial"/>
          <w:b/>
        </w:rPr>
        <w:t>B. Deck Referee</w:t>
      </w:r>
      <w:bookmarkEnd w:id="1392"/>
      <w:bookmarkEnd w:id="1393"/>
    </w:p>
    <w:p w:rsidR="00E937AE" w:rsidRPr="008868B2" w:rsidRDefault="00E937AE" w:rsidP="00E937AE">
      <w:pPr>
        <w:spacing w:before="240" w:after="120"/>
        <w:jc w:val="both"/>
        <w:rPr>
          <w:rFonts w:ascii="Arial" w:hAnsi="Arial" w:cs="Arial"/>
        </w:rPr>
      </w:pPr>
      <w:r w:rsidRPr="008868B2">
        <w:rPr>
          <w:rFonts w:ascii="Arial" w:hAnsi="Arial" w:cs="Arial"/>
        </w:rPr>
        <w:lastRenderedPageBreak/>
        <w:t xml:space="preserve">MS is responsible for compensating the Deck Referee at </w:t>
      </w:r>
      <w:r w:rsidRPr="00AA7069">
        <w:rPr>
          <w:rFonts w:ascii="Arial" w:hAnsi="Arial" w:cs="Arial"/>
        </w:rPr>
        <w:t>all</w:t>
      </w:r>
      <w:r w:rsidRPr="008868B2">
        <w:rPr>
          <w:rFonts w:ascii="Arial" w:hAnsi="Arial" w:cs="Arial"/>
        </w:rPr>
        <w:t xml:space="preserve"> </w:t>
      </w:r>
      <w:r>
        <w:rPr>
          <w:rFonts w:ascii="Arial" w:hAnsi="Arial" w:cs="Arial"/>
        </w:rPr>
        <w:t xml:space="preserve">sanctioned on the published schedule </w:t>
      </w:r>
      <w:r w:rsidRPr="008868B2">
        <w:rPr>
          <w:rFonts w:ascii="Arial" w:hAnsi="Arial" w:cs="Arial"/>
        </w:rPr>
        <w:t xml:space="preserve">meets at </w:t>
      </w:r>
      <w:del w:id="1394" w:author="Jan" w:date="2014-07-16T19:40:00Z">
        <w:r w:rsidRPr="008868B2" w:rsidDel="00E937AE">
          <w:rPr>
            <w:rFonts w:ascii="Arial" w:hAnsi="Arial" w:cs="Arial"/>
          </w:rPr>
          <w:delText xml:space="preserve">$45 </w:delText>
        </w:r>
      </w:del>
      <w:ins w:id="1395" w:author="Jan" w:date="2014-07-16T19:40:00Z">
        <w:r>
          <w:rPr>
            <w:rFonts w:ascii="Arial" w:hAnsi="Arial" w:cs="Arial"/>
          </w:rPr>
          <w:t xml:space="preserve"> $50 </w:t>
        </w:r>
      </w:ins>
      <w:r w:rsidRPr="008868B2">
        <w:rPr>
          <w:rFonts w:ascii="Arial" w:hAnsi="Arial" w:cs="Arial"/>
        </w:rPr>
        <w:t xml:space="preserve">per session </w:t>
      </w:r>
      <w:r>
        <w:rPr>
          <w:rFonts w:ascii="Arial" w:hAnsi="Arial" w:cs="Arial"/>
        </w:rPr>
        <w:t>and $5 per 30 minute overtime.</w:t>
      </w:r>
    </w:p>
    <w:p w:rsidR="00E937AE" w:rsidRPr="00752234" w:rsidRDefault="00E937AE" w:rsidP="00E937AE">
      <w:pPr>
        <w:jc w:val="center"/>
        <w:rPr>
          <w:rFonts w:ascii="Arial" w:hAnsi="Arial" w:cs="Arial"/>
          <w:b/>
        </w:rPr>
      </w:pPr>
      <w:bookmarkStart w:id="1396" w:name="_Toc82313724"/>
      <w:bookmarkStart w:id="1397" w:name="_Toc298441485"/>
      <w:r w:rsidRPr="00752234">
        <w:rPr>
          <w:rFonts w:ascii="Arial" w:hAnsi="Arial" w:cs="Arial"/>
          <w:b/>
        </w:rPr>
        <w:t>C. District</w:t>
      </w:r>
      <w:r>
        <w:rPr>
          <w:rFonts w:ascii="Arial" w:hAnsi="Arial" w:cs="Arial"/>
          <w:b/>
        </w:rPr>
        <w:t xml:space="preserve"> </w:t>
      </w:r>
      <w:del w:id="1398" w:author="Jan" w:date="2014-07-16T19:40:00Z">
        <w:r w:rsidDel="00E937AE">
          <w:rPr>
            <w:rFonts w:ascii="Arial" w:hAnsi="Arial" w:cs="Arial"/>
            <w:b/>
          </w:rPr>
          <w:delText xml:space="preserve">/ </w:delText>
        </w:r>
      </w:del>
      <w:ins w:id="1399" w:author="Jan" w:date="2014-07-16T19:40:00Z">
        <w:r>
          <w:rPr>
            <w:rFonts w:ascii="Arial" w:hAnsi="Arial" w:cs="Arial"/>
            <w:b/>
          </w:rPr>
          <w:t xml:space="preserve">and </w:t>
        </w:r>
      </w:ins>
      <w:r>
        <w:rPr>
          <w:rFonts w:ascii="Arial" w:hAnsi="Arial" w:cs="Arial"/>
          <w:b/>
        </w:rPr>
        <w:t xml:space="preserve">Junior Olympic </w:t>
      </w:r>
      <w:del w:id="1400" w:author="Jan" w:date="2014-07-16T19:40:00Z">
        <w:r w:rsidDel="00E937AE">
          <w:rPr>
            <w:rFonts w:ascii="Arial" w:hAnsi="Arial" w:cs="Arial"/>
            <w:b/>
          </w:rPr>
          <w:delText>/ Festival</w:delText>
        </w:r>
        <w:r w:rsidRPr="00752234" w:rsidDel="00E937AE">
          <w:rPr>
            <w:rFonts w:ascii="Arial" w:hAnsi="Arial" w:cs="Arial"/>
            <w:b/>
          </w:rPr>
          <w:delText xml:space="preserve"> </w:delText>
        </w:r>
      </w:del>
      <w:r w:rsidRPr="00752234">
        <w:rPr>
          <w:rFonts w:ascii="Arial" w:hAnsi="Arial" w:cs="Arial"/>
          <w:b/>
        </w:rPr>
        <w:t>Meets</w:t>
      </w:r>
      <w:bookmarkEnd w:id="1396"/>
      <w:bookmarkEnd w:id="1397"/>
    </w:p>
    <w:p w:rsidR="00E937AE" w:rsidDel="00E937AE" w:rsidRDefault="00E937AE" w:rsidP="00E937AE">
      <w:pPr>
        <w:spacing w:before="240"/>
        <w:jc w:val="both"/>
        <w:rPr>
          <w:del w:id="1401" w:author="Jan" w:date="2014-07-16T19:41:00Z"/>
          <w:rFonts w:asciiTheme="minorHAnsi" w:hAnsiTheme="minorHAnsi" w:cstheme="minorHAnsi"/>
          <w:szCs w:val="22"/>
        </w:rPr>
      </w:pPr>
      <w:del w:id="1402" w:author="Jan" w:date="2014-07-16T19:41:00Z">
        <w:r w:rsidRPr="00AA7069" w:rsidDel="00E937AE">
          <w:rPr>
            <w:rFonts w:asciiTheme="minorHAnsi" w:hAnsiTheme="minorHAnsi" w:cstheme="minorHAnsi"/>
            <w:szCs w:val="22"/>
          </w:rPr>
          <w:delText>The deduction of the cost of officials will be computed using the formula in the Rules and</w:delText>
        </w:r>
        <w:r w:rsidDel="00E937AE">
          <w:rPr>
            <w:rFonts w:asciiTheme="minorHAnsi" w:hAnsiTheme="minorHAnsi" w:cstheme="minorHAnsi"/>
            <w:szCs w:val="22"/>
          </w:rPr>
          <w:delText xml:space="preserve"> </w:delText>
        </w:r>
        <w:r w:rsidRPr="00AA7069" w:rsidDel="00E937AE">
          <w:rPr>
            <w:rFonts w:asciiTheme="minorHAnsi" w:hAnsiTheme="minorHAnsi" w:cstheme="minorHAnsi"/>
            <w:szCs w:val="22"/>
          </w:rPr>
          <w:delText xml:space="preserve">Procedures under the Minimum Number of Officials at Meets </w:delText>
        </w:r>
        <w:r w:rsidDel="00E937AE">
          <w:rPr>
            <w:rFonts w:asciiTheme="minorHAnsi" w:hAnsiTheme="minorHAnsi" w:cstheme="minorHAnsi"/>
            <w:szCs w:val="22"/>
          </w:rPr>
          <w:delText xml:space="preserve">as defined by USA </w:delText>
        </w:r>
        <w:r w:rsidRPr="00AA7069" w:rsidDel="00E937AE">
          <w:rPr>
            <w:rFonts w:asciiTheme="minorHAnsi" w:hAnsiTheme="minorHAnsi" w:cstheme="minorHAnsi"/>
            <w:szCs w:val="22"/>
          </w:rPr>
          <w:delText>SWIMMING. Meets running beyond the 4 hour timeline per session will be required to</w:delText>
        </w:r>
        <w:r w:rsidDel="00E937AE">
          <w:rPr>
            <w:rFonts w:asciiTheme="minorHAnsi" w:hAnsiTheme="minorHAnsi" w:cstheme="minorHAnsi"/>
            <w:szCs w:val="22"/>
          </w:rPr>
          <w:delText xml:space="preserve"> </w:delText>
        </w:r>
        <w:r w:rsidRPr="00AA7069" w:rsidDel="00E937AE">
          <w:rPr>
            <w:rFonts w:asciiTheme="minorHAnsi" w:hAnsiTheme="minorHAnsi" w:cstheme="minorHAnsi"/>
            <w:szCs w:val="22"/>
          </w:rPr>
          <w:delText>include the overtime as listed in Compensation of Official</w:delText>
        </w:r>
        <w:r w:rsidDel="00E937AE">
          <w:rPr>
            <w:rFonts w:asciiTheme="minorHAnsi" w:hAnsiTheme="minorHAnsi" w:cstheme="minorHAnsi"/>
            <w:szCs w:val="22"/>
          </w:rPr>
          <w:delText xml:space="preserve">s. If the number of compensated </w:delText>
        </w:r>
        <w:r w:rsidRPr="00AA7069" w:rsidDel="00E937AE">
          <w:rPr>
            <w:rFonts w:asciiTheme="minorHAnsi" w:hAnsiTheme="minorHAnsi" w:cstheme="minorHAnsi"/>
            <w:szCs w:val="22"/>
          </w:rPr>
          <w:delText>officials is greater than the number of MS compe</w:delText>
        </w:r>
        <w:r w:rsidDel="00E937AE">
          <w:rPr>
            <w:rFonts w:asciiTheme="minorHAnsi" w:hAnsiTheme="minorHAnsi" w:cstheme="minorHAnsi"/>
            <w:szCs w:val="22"/>
          </w:rPr>
          <w:delText xml:space="preserve">nsated officials, these will be </w:delText>
        </w:r>
        <w:r w:rsidRPr="00AA7069" w:rsidDel="00E937AE">
          <w:rPr>
            <w:rFonts w:asciiTheme="minorHAnsi" w:hAnsiTheme="minorHAnsi" w:cstheme="minorHAnsi"/>
            <w:szCs w:val="22"/>
          </w:rPr>
          <w:delText>compensated by the host club at the rates previously es</w:delText>
        </w:r>
        <w:r w:rsidDel="00E937AE">
          <w:rPr>
            <w:rFonts w:asciiTheme="minorHAnsi" w:hAnsiTheme="minorHAnsi" w:cstheme="minorHAnsi"/>
            <w:szCs w:val="22"/>
          </w:rPr>
          <w:delText xml:space="preserve">tablished under Compensation of </w:delText>
        </w:r>
        <w:r w:rsidRPr="00AA7069" w:rsidDel="00E937AE">
          <w:rPr>
            <w:rFonts w:asciiTheme="minorHAnsi" w:hAnsiTheme="minorHAnsi" w:cstheme="minorHAnsi"/>
            <w:szCs w:val="22"/>
          </w:rPr>
          <w:delText>Officials and must be approved by the host club prior to working the meet.</w:delText>
        </w:r>
        <w:bookmarkStart w:id="1403" w:name="_Toc82313725"/>
        <w:bookmarkStart w:id="1404" w:name="_Toc298441486"/>
      </w:del>
    </w:p>
    <w:p w:rsidR="00E937AE" w:rsidRPr="00197602" w:rsidRDefault="00E937AE" w:rsidP="00E937AE">
      <w:pPr>
        <w:spacing w:before="240"/>
        <w:jc w:val="both"/>
        <w:rPr>
          <w:ins w:id="1405" w:author="Jan" w:date="2014-07-16T19:41:00Z"/>
          <w:rFonts w:asciiTheme="minorHAnsi" w:hAnsiTheme="minorHAnsi" w:cstheme="minorHAnsi"/>
          <w:szCs w:val="22"/>
        </w:rPr>
      </w:pPr>
      <w:ins w:id="1406" w:author="Jan" w:date="2014-07-16T19:41:00Z">
        <w:r>
          <w:rPr>
            <w:rFonts w:asciiTheme="minorHAnsi" w:hAnsiTheme="minorHAnsi" w:cstheme="minorHAnsi"/>
            <w:szCs w:val="22"/>
          </w:rPr>
          <w:t>Michigan Swimming will compensate all officials.</w:t>
        </w:r>
      </w:ins>
    </w:p>
    <w:bookmarkEnd w:id="1403"/>
    <w:bookmarkEnd w:id="1404"/>
    <w:p w:rsidR="00E937AE" w:rsidRPr="00752234" w:rsidRDefault="00E937AE" w:rsidP="00E937AE">
      <w:pPr>
        <w:jc w:val="center"/>
        <w:rPr>
          <w:rFonts w:ascii="Arial" w:hAnsi="Arial" w:cs="Arial"/>
          <w:b/>
        </w:rPr>
      </w:pPr>
      <w:r>
        <w:rPr>
          <w:rFonts w:ascii="Arial" w:hAnsi="Arial" w:cs="Arial"/>
          <w:b/>
        </w:rPr>
        <w:t>D</w:t>
      </w:r>
      <w:r w:rsidRPr="00752234">
        <w:rPr>
          <w:rFonts w:ascii="Arial" w:hAnsi="Arial" w:cs="Arial"/>
          <w:b/>
        </w:rPr>
        <w:t>. BC Meets</w:t>
      </w:r>
    </w:p>
    <w:p w:rsidR="00E937AE" w:rsidRPr="001D542E" w:rsidRDefault="00E937AE" w:rsidP="00E937AE">
      <w:pPr>
        <w:tabs>
          <w:tab w:val="left" w:pos="5170"/>
        </w:tabs>
        <w:spacing w:before="240" w:after="120"/>
        <w:jc w:val="both"/>
        <w:rPr>
          <w:rFonts w:ascii="Arial" w:hAnsi="Arial" w:cs="Arial"/>
          <w:szCs w:val="22"/>
        </w:rPr>
      </w:pPr>
      <w:r w:rsidRPr="001D542E">
        <w:rPr>
          <w:rFonts w:ascii="Arial" w:hAnsi="Arial" w:cs="Arial"/>
          <w:szCs w:val="22"/>
        </w:rPr>
        <w:t>At any BC meet MS shall compensate the host club for the cost of officials up to the number of "minimum numbers of officials required at General Age Meets" contained within the Official Committee Rules, Rule XIV (A) of these MS Rules and Procedures.</w:t>
      </w:r>
    </w:p>
    <w:p w:rsidR="00E937AE" w:rsidRPr="00752234" w:rsidRDefault="00E937AE" w:rsidP="00E937AE">
      <w:pPr>
        <w:jc w:val="center"/>
        <w:rPr>
          <w:rFonts w:asciiTheme="majorHAnsi" w:hAnsiTheme="majorHAnsi" w:cstheme="majorHAnsi"/>
          <w:b/>
        </w:rPr>
      </w:pPr>
      <w:bookmarkStart w:id="1407" w:name="_Toc82313726"/>
      <w:bookmarkStart w:id="1408" w:name="_Toc298441488"/>
      <w:r>
        <w:rPr>
          <w:rFonts w:asciiTheme="majorHAnsi" w:hAnsiTheme="majorHAnsi" w:cstheme="majorHAnsi"/>
          <w:b/>
        </w:rPr>
        <w:t>E</w:t>
      </w:r>
      <w:r w:rsidRPr="00752234">
        <w:rPr>
          <w:rFonts w:asciiTheme="majorHAnsi" w:hAnsiTheme="majorHAnsi" w:cstheme="majorHAnsi"/>
          <w:b/>
        </w:rPr>
        <w:t>. State Championship Meets</w:t>
      </w:r>
      <w:bookmarkEnd w:id="1407"/>
      <w:bookmarkEnd w:id="1408"/>
    </w:p>
    <w:p w:rsidR="00E937AE" w:rsidRPr="008868B2" w:rsidRDefault="00E937AE" w:rsidP="00E937AE">
      <w:pPr>
        <w:spacing w:before="240"/>
        <w:jc w:val="both"/>
        <w:rPr>
          <w:rFonts w:ascii="Arial" w:hAnsi="Arial" w:cs="Arial"/>
        </w:rPr>
      </w:pPr>
      <w:r w:rsidRPr="008868B2">
        <w:rPr>
          <w:rFonts w:ascii="Arial" w:hAnsi="Arial" w:cs="Arial"/>
          <w:u w:val="single"/>
        </w:rPr>
        <w:t>8 Lane Pool</w:t>
      </w:r>
      <w:r w:rsidRPr="008868B2">
        <w:rPr>
          <w:rFonts w:ascii="Arial" w:hAnsi="Arial" w:cs="Arial"/>
        </w:rPr>
        <w:t>: The host club is responsible for compensating certified officials except the Deck Referee and the Chief Judg</w:t>
      </w:r>
      <w:r>
        <w:rPr>
          <w:rFonts w:ascii="Arial" w:hAnsi="Arial" w:cs="Arial"/>
        </w:rPr>
        <w:t>e (who are compensated by MS).</w:t>
      </w:r>
    </w:p>
    <w:p w:rsidR="00E937AE" w:rsidRPr="008868B2" w:rsidRDefault="00E937AE" w:rsidP="00E937AE">
      <w:pPr>
        <w:spacing w:before="240" w:after="120"/>
        <w:jc w:val="both"/>
        <w:rPr>
          <w:rFonts w:ascii="Arial" w:hAnsi="Arial" w:cs="Arial"/>
        </w:rPr>
      </w:pPr>
      <w:r w:rsidRPr="008868B2">
        <w:rPr>
          <w:rFonts w:ascii="Arial" w:hAnsi="Arial" w:cs="Arial"/>
          <w:u w:val="single"/>
        </w:rPr>
        <w:t>10 Lane Pool</w:t>
      </w:r>
      <w:r w:rsidRPr="008868B2">
        <w:rPr>
          <w:rFonts w:ascii="Arial" w:hAnsi="Arial" w:cs="Arial"/>
        </w:rPr>
        <w:t>:  The host club is responsible for compensating certified officials except the Deck Referee, the Chief Judge and two Stroke/Turn Judg</w:t>
      </w:r>
      <w:r>
        <w:rPr>
          <w:rFonts w:ascii="Arial" w:hAnsi="Arial" w:cs="Arial"/>
        </w:rPr>
        <w:t>es (who are compensated by MS).</w:t>
      </w:r>
    </w:p>
    <w:p w:rsidR="00E937AE" w:rsidRPr="00752234" w:rsidRDefault="00E937AE" w:rsidP="00E937AE">
      <w:pPr>
        <w:jc w:val="center"/>
        <w:rPr>
          <w:rFonts w:ascii="Arial" w:hAnsi="Arial" w:cs="Arial"/>
          <w:b/>
        </w:rPr>
      </w:pPr>
      <w:bookmarkStart w:id="1409" w:name="_Toc298441489"/>
      <w:r>
        <w:rPr>
          <w:rFonts w:ascii="Arial" w:hAnsi="Arial" w:cs="Arial"/>
          <w:b/>
        </w:rPr>
        <w:t>F.</w:t>
      </w:r>
      <w:r w:rsidRPr="00752234">
        <w:rPr>
          <w:rFonts w:ascii="Arial" w:hAnsi="Arial" w:cs="Arial"/>
          <w:b/>
        </w:rPr>
        <w:t xml:space="preserve"> Request for Excess Monetary Consideration</w:t>
      </w:r>
      <w:bookmarkEnd w:id="1409"/>
    </w:p>
    <w:p w:rsidR="00E937AE" w:rsidRPr="008868B2" w:rsidRDefault="00E937AE" w:rsidP="00E937AE">
      <w:pPr>
        <w:spacing w:before="240" w:after="120"/>
        <w:jc w:val="both"/>
        <w:rPr>
          <w:rFonts w:ascii="Arial" w:hAnsi="Arial" w:cs="Arial"/>
        </w:rPr>
      </w:pPr>
      <w:r w:rsidRPr="008868B2">
        <w:rPr>
          <w:rFonts w:ascii="Arial" w:hAnsi="Arial" w:cs="Arial"/>
        </w:rPr>
        <w:t>Officials shall not request monetary consideration (including any type of gratuity) in excess of the above standardized fees at any meet.</w:t>
      </w:r>
    </w:p>
    <w:p w:rsidR="00E937AE" w:rsidRPr="00752234" w:rsidRDefault="00E937AE" w:rsidP="00E937AE">
      <w:pPr>
        <w:jc w:val="center"/>
        <w:rPr>
          <w:rFonts w:ascii="Arial" w:hAnsi="Arial" w:cs="Arial"/>
          <w:b/>
        </w:rPr>
      </w:pPr>
      <w:bookmarkStart w:id="1410" w:name="_Toc298441490"/>
      <w:r>
        <w:rPr>
          <w:rFonts w:ascii="Arial" w:hAnsi="Arial" w:cs="Arial"/>
          <w:b/>
        </w:rPr>
        <w:t>G.</w:t>
      </w:r>
      <w:r w:rsidRPr="00752234">
        <w:rPr>
          <w:rFonts w:ascii="Arial" w:hAnsi="Arial" w:cs="Arial"/>
          <w:b/>
        </w:rPr>
        <w:t xml:space="preserve"> Mileage &amp; Hotel / Lodging Expense</w:t>
      </w:r>
      <w:bookmarkEnd w:id="1410"/>
    </w:p>
    <w:p w:rsidR="00E937AE" w:rsidRPr="008868B2" w:rsidRDefault="00E937AE" w:rsidP="00E937AE">
      <w:pPr>
        <w:spacing w:before="240" w:after="120"/>
        <w:jc w:val="both"/>
        <w:rPr>
          <w:rFonts w:ascii="Arial" w:hAnsi="Arial" w:cs="Arial"/>
        </w:rPr>
      </w:pPr>
      <w:r w:rsidRPr="008868B2">
        <w:rPr>
          <w:rFonts w:ascii="Arial" w:hAnsi="Arial" w:cs="Arial"/>
        </w:rPr>
        <w:t>The host club(s) may choose</w:t>
      </w:r>
      <w:r>
        <w:rPr>
          <w:rFonts w:ascii="Arial" w:hAnsi="Arial" w:cs="Arial"/>
        </w:rPr>
        <w:t>,</w:t>
      </w:r>
      <w:r w:rsidRPr="008868B2">
        <w:rPr>
          <w:rFonts w:ascii="Arial" w:hAnsi="Arial" w:cs="Arial"/>
        </w:rPr>
        <w:t xml:space="preserve"> but is not required</w:t>
      </w:r>
      <w:r>
        <w:rPr>
          <w:rFonts w:ascii="Arial" w:hAnsi="Arial" w:cs="Arial"/>
        </w:rPr>
        <w:t>,</w:t>
      </w:r>
      <w:r w:rsidRPr="008868B2">
        <w:rPr>
          <w:rFonts w:ascii="Arial" w:hAnsi="Arial" w:cs="Arial"/>
        </w:rPr>
        <w:t xml:space="preserve"> to reimburse certified officials for expenses incurred while officiating at a swim meet.  Such expenses may include mileage and motel/lodging. </w:t>
      </w:r>
    </w:p>
    <w:p w:rsidR="00E937AE" w:rsidRPr="00537BDB" w:rsidRDefault="00E937AE" w:rsidP="00E937AE">
      <w:pPr>
        <w:jc w:val="center"/>
        <w:rPr>
          <w:rFonts w:ascii="Arial" w:hAnsi="Arial" w:cs="Arial"/>
          <w:b/>
        </w:rPr>
      </w:pPr>
      <w:bookmarkStart w:id="1411" w:name="_Toc298441491"/>
      <w:r>
        <w:rPr>
          <w:rFonts w:ascii="Arial" w:hAnsi="Arial" w:cs="Arial"/>
          <w:b/>
        </w:rPr>
        <w:t>H.</w:t>
      </w:r>
      <w:r w:rsidRPr="00537BDB">
        <w:rPr>
          <w:rFonts w:ascii="Arial" w:hAnsi="Arial" w:cs="Arial"/>
          <w:b/>
        </w:rPr>
        <w:t xml:space="preserve"> Compensation of Observers for HS State Meets</w:t>
      </w:r>
    </w:p>
    <w:p w:rsidR="00E937AE" w:rsidRDefault="00E937AE" w:rsidP="00E937AE">
      <w:pPr>
        <w:spacing w:before="240"/>
        <w:jc w:val="both"/>
        <w:rPr>
          <w:rFonts w:ascii="Arial" w:hAnsi="Arial" w:cs="Arial"/>
        </w:rPr>
      </w:pPr>
      <w:r w:rsidRPr="008868B2">
        <w:rPr>
          <w:rFonts w:ascii="Arial" w:hAnsi="Arial" w:cs="Arial"/>
        </w:rPr>
        <w:t xml:space="preserve">MS shall compensate certified officials who serve as observers as assigned by the Officials Chair at appropriate non USA/MS sanctioned meets (e.g. MHSAA State Championship meets, etc.) in the amount of $40 per session. All other expenses are the </w:t>
      </w:r>
      <w:r>
        <w:rPr>
          <w:rFonts w:ascii="Arial" w:hAnsi="Arial" w:cs="Arial"/>
        </w:rPr>
        <w:t>responsibility of the official.</w:t>
      </w:r>
    </w:p>
    <w:p w:rsidR="00E937AE" w:rsidRDefault="00E937AE" w:rsidP="00E937AE">
      <w:pPr>
        <w:suppressLineNumbers/>
        <w:pBdr>
          <w:top w:val="single" w:sz="4" w:space="1" w:color="auto"/>
          <w:left w:val="single" w:sz="4" w:space="4" w:color="auto"/>
          <w:bottom w:val="single" w:sz="4" w:space="1" w:color="auto"/>
          <w:right w:val="single" w:sz="4" w:space="4" w:color="auto"/>
        </w:pBdr>
        <w:spacing w:before="480"/>
        <w:jc w:val="both"/>
      </w:pPr>
      <w:r>
        <w:lastRenderedPageBreak/>
        <w:t>R-33 ACTION:  Adopted     Defeated     Adopted/Amended    Tabled    Postponed    Pulled</w:t>
      </w:r>
    </w:p>
    <w:p w:rsidR="00E937AE" w:rsidRDefault="00E937AE" w:rsidP="00E937AE">
      <w:pPr>
        <w:jc w:val="both"/>
      </w:pPr>
      <w:r w:rsidRPr="00D918FB">
        <w:rPr>
          <w:b/>
        </w:rPr>
        <w:t>Location:</w:t>
      </w:r>
      <w:r>
        <w:tab/>
        <w:t>Pages 117 – Officials Committee</w:t>
      </w:r>
    </w:p>
    <w:p w:rsidR="00E937AE" w:rsidRDefault="00E937AE" w:rsidP="00E937AE">
      <w:pPr>
        <w:jc w:val="both"/>
      </w:pPr>
      <w:r w:rsidRPr="00D918FB">
        <w:rPr>
          <w:b/>
        </w:rPr>
        <w:t>Proposed by:</w:t>
      </w:r>
      <w:r>
        <w:tab/>
        <w:t>Joe McBratnie</w:t>
      </w:r>
    </w:p>
    <w:p w:rsidR="00E937AE" w:rsidRDefault="00E937AE" w:rsidP="00E937AE">
      <w:pPr>
        <w:jc w:val="both"/>
      </w:pPr>
      <w:r w:rsidRPr="00D918FB">
        <w:rPr>
          <w:b/>
        </w:rPr>
        <w:t>Purpose:</w:t>
      </w:r>
      <w:r>
        <w:tab/>
        <w:t>To clean up the Rules and Procedures document to reduce years of bloat and allow flexibility to allow the LSC to continue to meet the needs of its membership and grow.</w:t>
      </w:r>
    </w:p>
    <w:p w:rsidR="00D93A6A" w:rsidRPr="00D93A6A" w:rsidRDefault="00D93A6A" w:rsidP="00E937AE">
      <w:pPr>
        <w:jc w:val="both"/>
      </w:pPr>
      <w:r>
        <w:rPr>
          <w:b/>
        </w:rPr>
        <w:t xml:space="preserve">Effective Date:  </w:t>
      </w:r>
      <w:r>
        <w:t>Immediately.</w:t>
      </w:r>
    </w:p>
    <w:p w:rsidR="00E937AE" w:rsidRPr="00F33715" w:rsidRDefault="00E937AE" w:rsidP="00F33715">
      <w:pPr>
        <w:tabs>
          <w:tab w:val="right" w:pos="10800"/>
        </w:tabs>
        <w:jc w:val="both"/>
        <w:rPr>
          <w:i/>
          <w:u w:val="single"/>
        </w:rPr>
      </w:pPr>
      <w:r>
        <w:rPr>
          <w:b/>
        </w:rPr>
        <w:t xml:space="preserve">Recommendation:  </w:t>
      </w:r>
      <w:r>
        <w:rPr>
          <w:i/>
        </w:rPr>
        <w:t xml:space="preserve">The MS Board of Directors </w:t>
      </w:r>
      <w:r w:rsidR="00F33715">
        <w:rPr>
          <w:i/>
        </w:rPr>
        <w:t>recommends</w:t>
      </w:r>
      <w:r w:rsidR="00F33715">
        <w:rPr>
          <w:i/>
          <w:u w:val="single"/>
        </w:rPr>
        <w:tab/>
      </w:r>
    </w:p>
    <w:p w:rsidR="00E937AE" w:rsidRPr="00752234" w:rsidRDefault="00E937AE" w:rsidP="00E937AE">
      <w:pPr>
        <w:jc w:val="center"/>
        <w:rPr>
          <w:rFonts w:ascii="Arial" w:hAnsi="Arial" w:cs="Arial"/>
          <w:b/>
        </w:rPr>
      </w:pPr>
      <w:bookmarkStart w:id="1412" w:name="_Toc298441487"/>
      <w:r>
        <w:rPr>
          <w:rFonts w:ascii="Arial" w:hAnsi="Arial" w:cs="Arial"/>
          <w:b/>
        </w:rPr>
        <w:t>D</w:t>
      </w:r>
      <w:r w:rsidRPr="00752234">
        <w:rPr>
          <w:rFonts w:ascii="Arial" w:hAnsi="Arial" w:cs="Arial"/>
          <w:b/>
        </w:rPr>
        <w:t>. BC Meets</w:t>
      </w:r>
      <w:bookmarkEnd w:id="1412"/>
    </w:p>
    <w:p w:rsidR="00504701" w:rsidRPr="00933E4C" w:rsidRDefault="00E937AE" w:rsidP="00E937AE">
      <w:pPr>
        <w:tabs>
          <w:tab w:val="left" w:pos="5170"/>
        </w:tabs>
        <w:spacing w:before="240" w:after="120"/>
        <w:jc w:val="both"/>
        <w:rPr>
          <w:rFonts w:ascii="Arial" w:hAnsi="Arial" w:cs="Arial"/>
          <w:szCs w:val="22"/>
        </w:rPr>
      </w:pPr>
      <w:r w:rsidRPr="001D542E">
        <w:rPr>
          <w:rFonts w:ascii="Arial" w:hAnsi="Arial" w:cs="Arial"/>
          <w:szCs w:val="22"/>
        </w:rPr>
        <w:t>At any BC</w:t>
      </w:r>
      <w:ins w:id="1413" w:author="Jan" w:date="2014-07-15T13:09:00Z">
        <w:r>
          <w:rPr>
            <w:rFonts w:ascii="Arial" w:hAnsi="Arial" w:cs="Arial"/>
            <w:szCs w:val="22"/>
          </w:rPr>
          <w:t>, Michigan Mile, and Open Water</w:t>
        </w:r>
      </w:ins>
      <w:r w:rsidRPr="001D542E">
        <w:rPr>
          <w:rFonts w:ascii="Arial" w:hAnsi="Arial" w:cs="Arial"/>
          <w:szCs w:val="22"/>
        </w:rPr>
        <w:t xml:space="preserve"> meet MS shall compensate the host club for the cost of officials up to the number of "minimum numbers of officials required at General Age Meets" contained within the Official Committee Rules, Rule XIV (A) of</w:t>
      </w:r>
      <w:r>
        <w:rPr>
          <w:rFonts w:ascii="Arial" w:hAnsi="Arial" w:cs="Arial"/>
          <w:szCs w:val="22"/>
        </w:rPr>
        <w:t xml:space="preserve"> these MS Rules and Procedures.</w:t>
      </w:r>
      <w:r>
        <w:rPr>
          <w:rFonts w:ascii="Arial" w:hAnsi="Arial" w:cs="Arial"/>
        </w:rPr>
        <w:br w:type="page"/>
      </w:r>
      <w:bookmarkEnd w:id="1329"/>
      <w:bookmarkEnd w:id="1330"/>
      <w:bookmarkEnd w:id="1411"/>
    </w:p>
    <w:p w:rsidR="00504701" w:rsidRDefault="004F25FC" w:rsidP="00504701">
      <w:pPr>
        <w:suppressLineNumbers/>
        <w:pBdr>
          <w:top w:val="single" w:sz="4" w:space="1" w:color="auto"/>
          <w:left w:val="single" w:sz="4" w:space="4" w:color="auto"/>
          <w:bottom w:val="single" w:sz="4" w:space="1" w:color="auto"/>
          <w:right w:val="single" w:sz="4" w:space="4" w:color="auto"/>
        </w:pBdr>
        <w:jc w:val="both"/>
      </w:pPr>
      <w:r>
        <w:lastRenderedPageBreak/>
        <w:t>R-34</w:t>
      </w:r>
      <w:r w:rsidR="00504701">
        <w:t xml:space="preserve"> ACTION:  Adopted     Defeated     Adopted/Amended    Tabled    Postponed    Pulled</w:t>
      </w:r>
    </w:p>
    <w:p w:rsidR="00504701" w:rsidRDefault="00504701" w:rsidP="00504701">
      <w:pPr>
        <w:jc w:val="both"/>
      </w:pPr>
      <w:r w:rsidRPr="00D918FB">
        <w:rPr>
          <w:b/>
        </w:rPr>
        <w:t>Location:</w:t>
      </w:r>
      <w:r>
        <w:tab/>
        <w:t>Selection of State Meet Officials, R&amp;P pages 118-119</w:t>
      </w:r>
    </w:p>
    <w:p w:rsidR="00504701" w:rsidRDefault="00504701" w:rsidP="00504701">
      <w:pPr>
        <w:jc w:val="both"/>
      </w:pPr>
      <w:r w:rsidRPr="00D918FB">
        <w:rPr>
          <w:b/>
        </w:rPr>
        <w:t>Proposed by:</w:t>
      </w:r>
      <w:r>
        <w:tab/>
        <w:t>Dawn Gurley, Official’s Committee Chair</w:t>
      </w:r>
    </w:p>
    <w:p w:rsidR="00504701" w:rsidRDefault="00504701" w:rsidP="00504701">
      <w:pPr>
        <w:jc w:val="both"/>
      </w:pPr>
      <w:r w:rsidRPr="00D918FB">
        <w:rPr>
          <w:b/>
        </w:rPr>
        <w:t>Purpose:</w:t>
      </w:r>
      <w:r>
        <w:tab/>
        <w:t>Define who is responsible for selecting the State Meet Referee and Officials</w:t>
      </w:r>
    </w:p>
    <w:p w:rsidR="00504701" w:rsidRPr="00F33715" w:rsidRDefault="00504701" w:rsidP="00F33715">
      <w:pPr>
        <w:tabs>
          <w:tab w:val="right" w:pos="10710"/>
        </w:tabs>
        <w:jc w:val="both"/>
        <w:rPr>
          <w:i/>
          <w:u w:val="single"/>
        </w:rPr>
      </w:pPr>
      <w:r>
        <w:rPr>
          <w:b/>
        </w:rPr>
        <w:t xml:space="preserve">Recommendation:  </w:t>
      </w:r>
      <w:r>
        <w:rPr>
          <w:i/>
        </w:rPr>
        <w:t>The MS Board of Directors</w:t>
      </w:r>
      <w:r w:rsidR="00F33715">
        <w:rPr>
          <w:i/>
        </w:rPr>
        <w:t xml:space="preserve"> recommends</w:t>
      </w:r>
      <w:r w:rsidR="00F33715">
        <w:rPr>
          <w:i/>
          <w:u w:val="single"/>
        </w:rPr>
        <w:tab/>
      </w:r>
    </w:p>
    <w:p w:rsidR="00F33715" w:rsidRPr="008868B2" w:rsidRDefault="00F33715" w:rsidP="00F33715">
      <w:pPr>
        <w:pStyle w:val="Heading2"/>
      </w:pPr>
      <w:bookmarkStart w:id="1414" w:name="_Toc82313728"/>
      <w:bookmarkStart w:id="1415" w:name="_Toc298441493"/>
      <w:r w:rsidRPr="008868B2">
        <w:t>Selection of the State Meet(s) Officials</w:t>
      </w:r>
      <w:bookmarkEnd w:id="1414"/>
      <w:bookmarkEnd w:id="1415"/>
    </w:p>
    <w:p w:rsidR="00F33715" w:rsidRPr="00537BDB" w:rsidRDefault="00F33715" w:rsidP="00F33715">
      <w:pPr>
        <w:spacing w:after="120"/>
        <w:jc w:val="center"/>
        <w:rPr>
          <w:rFonts w:asciiTheme="minorHAnsi" w:hAnsiTheme="minorHAnsi" w:cstheme="minorHAnsi"/>
          <w:b/>
        </w:rPr>
      </w:pPr>
      <w:bookmarkStart w:id="1416" w:name="_Toc82313729"/>
      <w:bookmarkStart w:id="1417" w:name="_Toc298441494"/>
      <w:r w:rsidRPr="00537BDB">
        <w:rPr>
          <w:rFonts w:asciiTheme="minorHAnsi" w:hAnsiTheme="minorHAnsi" w:cstheme="minorHAnsi"/>
          <w:b/>
        </w:rPr>
        <w:t>A. Selection of the Meet Referee</w:t>
      </w:r>
      <w:bookmarkEnd w:id="1416"/>
      <w:bookmarkEnd w:id="1417"/>
    </w:p>
    <w:p w:rsidR="00F33715" w:rsidRPr="008868B2" w:rsidRDefault="00F33715" w:rsidP="00F33715">
      <w:pPr>
        <w:jc w:val="both"/>
        <w:rPr>
          <w:rFonts w:ascii="Arial" w:hAnsi="Arial" w:cs="Arial"/>
        </w:rPr>
      </w:pPr>
      <w:r w:rsidRPr="008868B2">
        <w:rPr>
          <w:rFonts w:ascii="Arial" w:hAnsi="Arial" w:cs="Arial"/>
        </w:rPr>
        <w:t xml:space="preserve">The Meet Referee for each of the respective State Championship meets shall initially be selected by the Officials Chair.  The selection shall then be referred for approval by majority vote to a Committee comprised of </w:t>
      </w:r>
      <w:del w:id="1418" w:author="Jan" w:date="2014-07-16T19:56:00Z">
        <w:r w:rsidRPr="008868B2" w:rsidDel="009D535E">
          <w:rPr>
            <w:rFonts w:ascii="Arial" w:hAnsi="Arial" w:cs="Arial"/>
          </w:rPr>
          <w:delText xml:space="preserve">the Program Operations Vice-Chair, </w:delText>
        </w:r>
      </w:del>
      <w:r w:rsidRPr="008868B2">
        <w:rPr>
          <w:rFonts w:ascii="Arial" w:hAnsi="Arial" w:cs="Arial"/>
        </w:rPr>
        <w:t>a designated representative of the Meet Host (e.g. the Meet Director), the Senior Coaches Representative and the Officials Chair.  If the selection is disapproved by the Committee, the Officials Chair is required to revisit and reselect for the position of Meet Referee and return to the Committee for approval by majority vote.   In case of lack of final agreement by the Committee, the Executive Committee as defined in the MS Bylaws shall then make the specific assignment.</w:t>
      </w:r>
    </w:p>
    <w:p w:rsidR="00F33715" w:rsidRPr="00537BDB" w:rsidRDefault="00F33715" w:rsidP="00F33715">
      <w:pPr>
        <w:spacing w:before="120" w:after="120"/>
        <w:jc w:val="center"/>
        <w:rPr>
          <w:rFonts w:asciiTheme="minorHAnsi" w:hAnsiTheme="minorHAnsi" w:cstheme="minorHAnsi"/>
          <w:b/>
        </w:rPr>
      </w:pPr>
      <w:bookmarkStart w:id="1419" w:name="_Toc82313730"/>
      <w:bookmarkStart w:id="1420" w:name="_Toc298441495"/>
      <w:r w:rsidRPr="00537BDB">
        <w:rPr>
          <w:rFonts w:asciiTheme="minorHAnsi" w:hAnsiTheme="minorHAnsi" w:cstheme="minorHAnsi"/>
          <w:b/>
        </w:rPr>
        <w:t>B. Selection of the Officiating Crew</w:t>
      </w:r>
      <w:bookmarkEnd w:id="1419"/>
      <w:bookmarkEnd w:id="1420"/>
    </w:p>
    <w:p w:rsidR="00F33715" w:rsidRPr="008868B2" w:rsidRDefault="00F33715" w:rsidP="00F33715">
      <w:pPr>
        <w:jc w:val="both"/>
        <w:rPr>
          <w:rFonts w:ascii="Arial" w:hAnsi="Arial" w:cs="Arial"/>
        </w:rPr>
      </w:pPr>
      <w:r w:rsidRPr="008868B2">
        <w:rPr>
          <w:rFonts w:ascii="Arial" w:hAnsi="Arial" w:cs="Arial"/>
        </w:rPr>
        <w:t>The Officiating crews for the State Championships meets shall then be assigned by the Officials Chair with the agreement</w:t>
      </w:r>
      <w:ins w:id="1421" w:author="Jan" w:date="2014-07-16T19:59:00Z">
        <w:r w:rsidR="009D535E">
          <w:rPr>
            <w:rFonts w:ascii="Arial" w:hAnsi="Arial" w:cs="Arial"/>
          </w:rPr>
          <w:t xml:space="preserve"> of the Meet Referee.  </w:t>
        </w:r>
      </w:ins>
      <w:r w:rsidRPr="008868B2">
        <w:rPr>
          <w:rFonts w:ascii="Arial" w:hAnsi="Arial" w:cs="Arial"/>
        </w:rPr>
        <w:t xml:space="preserve"> </w:t>
      </w:r>
      <w:del w:id="1422" w:author="Jan" w:date="2014-07-16T19:59:00Z">
        <w:r w:rsidRPr="008868B2" w:rsidDel="009D535E">
          <w:rPr>
            <w:rFonts w:ascii="Arial" w:hAnsi="Arial" w:cs="Arial"/>
          </w:rPr>
          <w:delText>of a Committee comprised of the Program Operations Vice-Chair, a designated representative of the Meet Host (e.g. the Meet Director), the Senior Coaches Representative and the Officials Chair.  The Officials Chair is responsible for making the initial selections and by majority vote, the Committee can either approve or disapprove of the selections.  If the selection is disapproved by the Committee, the Officials Chair is required to revisit and reselect for that particular assignment and return to the Committee for approval by majority vote.   In case of lack of final agreement over specific personnel for a specific assignment by the Committee, the Executive Committee as defined in the MS Bylaws shall then make the specific assignments.</w:delText>
        </w:r>
      </w:del>
    </w:p>
    <w:p w:rsidR="00F33715" w:rsidRPr="00537BDB" w:rsidRDefault="00F33715" w:rsidP="00F33715">
      <w:pPr>
        <w:spacing w:before="120" w:after="120"/>
        <w:jc w:val="center"/>
        <w:rPr>
          <w:rFonts w:asciiTheme="minorHAnsi" w:hAnsiTheme="minorHAnsi" w:cstheme="minorHAnsi"/>
          <w:b/>
        </w:rPr>
      </w:pPr>
      <w:bookmarkStart w:id="1423" w:name="_Toc82313731"/>
      <w:bookmarkStart w:id="1424" w:name="_Toc298441496"/>
      <w:r w:rsidRPr="00537BDB">
        <w:rPr>
          <w:rFonts w:asciiTheme="minorHAnsi" w:hAnsiTheme="minorHAnsi" w:cstheme="minorHAnsi"/>
          <w:b/>
        </w:rPr>
        <w:t>C. Solicitation of Opinions</w:t>
      </w:r>
      <w:bookmarkEnd w:id="1423"/>
      <w:bookmarkEnd w:id="1424"/>
    </w:p>
    <w:p w:rsidR="00F33715" w:rsidRPr="008868B2" w:rsidRDefault="00F33715" w:rsidP="00F33715">
      <w:pPr>
        <w:jc w:val="both"/>
        <w:rPr>
          <w:rFonts w:ascii="Arial" w:hAnsi="Arial" w:cs="Arial"/>
        </w:rPr>
      </w:pPr>
      <w:r w:rsidRPr="008868B2">
        <w:rPr>
          <w:rFonts w:ascii="Arial" w:hAnsi="Arial" w:cs="Arial"/>
        </w:rPr>
        <w:t>In making the assignments for the State Meets, the Officials Chair should solicit opinions from the Meet Director(s) of the respective State Championship meet(s) and the Senior Coaches representative.  The Officials Chair should also take into account the views and opinions of any other interested parties, however, in all cases, the Officials Chair decisions are final as outlined under the procedures described in paragraph A and B above.</w:t>
      </w:r>
    </w:p>
    <w:p w:rsidR="00F33715" w:rsidRPr="00537BDB" w:rsidRDefault="00F33715" w:rsidP="00F33715">
      <w:pPr>
        <w:spacing w:before="120" w:after="120"/>
        <w:jc w:val="center"/>
        <w:rPr>
          <w:rFonts w:asciiTheme="minorHAnsi" w:hAnsiTheme="minorHAnsi" w:cstheme="minorHAnsi"/>
          <w:b/>
        </w:rPr>
      </w:pPr>
      <w:bookmarkStart w:id="1425" w:name="_Toc82313732"/>
      <w:bookmarkStart w:id="1426" w:name="_Toc298441497"/>
      <w:r w:rsidRPr="00537BDB">
        <w:rPr>
          <w:rFonts w:asciiTheme="minorHAnsi" w:hAnsiTheme="minorHAnsi" w:cstheme="minorHAnsi"/>
          <w:b/>
        </w:rPr>
        <w:t>D. Posting of Applications</w:t>
      </w:r>
      <w:bookmarkEnd w:id="1425"/>
      <w:bookmarkEnd w:id="1426"/>
    </w:p>
    <w:p w:rsidR="00F33715" w:rsidRPr="008868B2" w:rsidRDefault="00F33715" w:rsidP="00F33715">
      <w:pPr>
        <w:jc w:val="both"/>
        <w:rPr>
          <w:rFonts w:ascii="Arial" w:hAnsi="Arial" w:cs="Arial"/>
        </w:rPr>
      </w:pPr>
      <w:r w:rsidRPr="008868B2">
        <w:rPr>
          <w:rFonts w:ascii="Arial" w:hAnsi="Arial" w:cs="Arial"/>
        </w:rPr>
        <w:lastRenderedPageBreak/>
        <w:t>The Officials Chair should post on the</w:t>
      </w:r>
      <w:ins w:id="1427" w:author="Jan" w:date="2014-07-16T20:00:00Z">
        <w:r w:rsidR="009D535E">
          <w:rPr>
            <w:rFonts w:ascii="Arial" w:hAnsi="Arial" w:cs="Arial"/>
          </w:rPr>
          <w:t xml:space="preserve"> MS Officials website and the</w:t>
        </w:r>
      </w:ins>
      <w:r w:rsidRPr="008868B2">
        <w:rPr>
          <w:rFonts w:ascii="Arial" w:hAnsi="Arial" w:cs="Arial"/>
        </w:rPr>
        <w:t xml:space="preserve"> MS website </w:t>
      </w:r>
      <w:del w:id="1428" w:author="Jan" w:date="2014-07-16T20:01:00Z">
        <w:r w:rsidRPr="008868B2" w:rsidDel="009D535E">
          <w:rPr>
            <w:rFonts w:ascii="Arial" w:hAnsi="Arial" w:cs="Arial"/>
          </w:rPr>
          <w:delText xml:space="preserve">and/ or send out </w:delText>
        </w:r>
      </w:del>
      <w:r w:rsidRPr="008868B2">
        <w:rPr>
          <w:rFonts w:ascii="Arial" w:hAnsi="Arial" w:cs="Arial"/>
        </w:rPr>
        <w:t xml:space="preserve">applications </w:t>
      </w:r>
      <w:del w:id="1429" w:author="Jan" w:date="2014-07-16T20:01:00Z">
        <w:r w:rsidRPr="008868B2" w:rsidDel="009D535E">
          <w:rPr>
            <w:rFonts w:ascii="Arial" w:hAnsi="Arial" w:cs="Arial"/>
          </w:rPr>
          <w:delText xml:space="preserve">to </w:delText>
        </w:r>
      </w:del>
      <w:ins w:id="1430" w:author="Jan" w:date="2014-07-16T20:01:00Z">
        <w:r w:rsidR="009D535E">
          <w:rPr>
            <w:rFonts w:ascii="Arial" w:hAnsi="Arial" w:cs="Arial"/>
          </w:rPr>
          <w:t xml:space="preserve"> for</w:t>
        </w:r>
        <w:r w:rsidR="009D535E" w:rsidRPr="008868B2">
          <w:rPr>
            <w:rFonts w:ascii="Arial" w:hAnsi="Arial" w:cs="Arial"/>
          </w:rPr>
          <w:t xml:space="preserve"> </w:t>
        </w:r>
      </w:ins>
      <w:r w:rsidRPr="008868B2">
        <w:rPr>
          <w:rFonts w:ascii="Arial" w:hAnsi="Arial" w:cs="Arial"/>
        </w:rPr>
        <w:t>all officials who are interested in officiating at a State Meet two months prior to the meet in question.  There shall be a stated deadline by which to return the application to the Officials Chair.</w:t>
      </w:r>
    </w:p>
    <w:p w:rsidR="00F33715" w:rsidRPr="00537BDB" w:rsidRDefault="00F33715" w:rsidP="00F33715">
      <w:pPr>
        <w:spacing w:before="120" w:after="120"/>
        <w:jc w:val="center"/>
        <w:rPr>
          <w:rFonts w:asciiTheme="minorHAnsi" w:hAnsiTheme="minorHAnsi" w:cstheme="minorHAnsi"/>
          <w:b/>
        </w:rPr>
      </w:pPr>
      <w:bookmarkStart w:id="1431" w:name="_Toc82313733"/>
      <w:bookmarkStart w:id="1432" w:name="_Toc298441498"/>
      <w:r w:rsidRPr="00537BDB">
        <w:rPr>
          <w:rFonts w:asciiTheme="minorHAnsi" w:hAnsiTheme="minorHAnsi" w:cstheme="minorHAnsi"/>
          <w:b/>
        </w:rPr>
        <w:t>E. Solicitation of non-applied Officials</w:t>
      </w:r>
    </w:p>
    <w:p w:rsidR="00F33715" w:rsidRPr="008868B2" w:rsidRDefault="00F33715" w:rsidP="00F33715">
      <w:pPr>
        <w:jc w:val="both"/>
        <w:rPr>
          <w:rFonts w:ascii="Arial" w:hAnsi="Arial" w:cs="Arial"/>
        </w:rPr>
      </w:pPr>
      <w:r w:rsidRPr="008868B2">
        <w:rPr>
          <w:rFonts w:ascii="Arial" w:hAnsi="Arial" w:cs="Arial"/>
        </w:rPr>
        <w:t xml:space="preserve">The Officials Chair in his/her discretion can also solicit Officials for any specific assignment(s) regardless of whether the Official has applied to officiate at the meet.  </w:t>
      </w:r>
    </w:p>
    <w:p w:rsidR="00F33715" w:rsidRPr="00537BDB" w:rsidRDefault="00F33715" w:rsidP="00F33715">
      <w:pPr>
        <w:spacing w:before="120" w:after="120"/>
        <w:jc w:val="center"/>
        <w:rPr>
          <w:rFonts w:asciiTheme="minorHAnsi" w:hAnsiTheme="minorHAnsi" w:cstheme="minorHAnsi"/>
          <w:b/>
        </w:rPr>
      </w:pPr>
      <w:bookmarkStart w:id="1433" w:name="_Toc82313734"/>
      <w:bookmarkStart w:id="1434" w:name="_Toc298441499"/>
      <w:r w:rsidRPr="00537BDB">
        <w:rPr>
          <w:rFonts w:asciiTheme="minorHAnsi" w:hAnsiTheme="minorHAnsi" w:cstheme="minorHAnsi"/>
          <w:b/>
        </w:rPr>
        <w:t>F. Notification of Selected Officials</w:t>
      </w:r>
      <w:bookmarkEnd w:id="1433"/>
      <w:bookmarkEnd w:id="1434"/>
    </w:p>
    <w:p w:rsidR="00F33715" w:rsidRPr="008868B2" w:rsidRDefault="00F33715" w:rsidP="00F33715">
      <w:pPr>
        <w:jc w:val="both"/>
        <w:rPr>
          <w:rFonts w:ascii="Arial" w:hAnsi="Arial" w:cs="Arial"/>
        </w:rPr>
      </w:pPr>
      <w:r w:rsidRPr="008868B2">
        <w:rPr>
          <w:rFonts w:ascii="Arial" w:hAnsi="Arial" w:cs="Arial"/>
        </w:rPr>
        <w:t>After due consideration, notification of those Officials selected and those that were not, shall be done in a timely manner following the deadline for applications being received.</w:t>
      </w:r>
    </w:p>
    <w:p w:rsidR="00F33715" w:rsidRPr="00537BDB" w:rsidRDefault="00F33715" w:rsidP="00F33715">
      <w:pPr>
        <w:spacing w:before="120" w:after="120"/>
        <w:jc w:val="center"/>
        <w:rPr>
          <w:rFonts w:asciiTheme="minorHAnsi" w:hAnsiTheme="minorHAnsi" w:cstheme="minorHAnsi"/>
          <w:b/>
        </w:rPr>
      </w:pPr>
      <w:bookmarkStart w:id="1435" w:name="_Toc82313735"/>
      <w:bookmarkStart w:id="1436" w:name="_Toc298441500"/>
      <w:r w:rsidRPr="00537BDB">
        <w:rPr>
          <w:rFonts w:asciiTheme="minorHAnsi" w:hAnsiTheme="minorHAnsi" w:cstheme="minorHAnsi"/>
          <w:b/>
        </w:rPr>
        <w:t xml:space="preserve">G. Apprentice </w:t>
      </w:r>
      <w:r>
        <w:rPr>
          <w:rFonts w:asciiTheme="minorHAnsi" w:hAnsiTheme="minorHAnsi" w:cstheme="minorHAnsi"/>
          <w:b/>
        </w:rPr>
        <w:t>O</w:t>
      </w:r>
      <w:r w:rsidRPr="00537BDB">
        <w:rPr>
          <w:rFonts w:asciiTheme="minorHAnsi" w:hAnsiTheme="minorHAnsi" w:cstheme="minorHAnsi"/>
          <w:b/>
        </w:rPr>
        <w:t>fficials</w:t>
      </w:r>
      <w:bookmarkEnd w:id="1435"/>
      <w:bookmarkEnd w:id="1436"/>
    </w:p>
    <w:p w:rsidR="00F33715" w:rsidRPr="008868B2" w:rsidRDefault="00F33715" w:rsidP="00F33715">
      <w:pPr>
        <w:jc w:val="both"/>
        <w:rPr>
          <w:rFonts w:ascii="Arial" w:hAnsi="Arial" w:cs="Arial"/>
        </w:rPr>
      </w:pPr>
      <w:r w:rsidRPr="008868B2">
        <w:rPr>
          <w:rFonts w:ascii="Arial" w:hAnsi="Arial" w:cs="Arial"/>
        </w:rPr>
        <w:t>The presence of Apprentice officials at any of the State Meets are at the discretion of the Officials Chair.</w:t>
      </w:r>
    </w:p>
    <w:p w:rsidR="00F33715" w:rsidRDefault="00F33715" w:rsidP="00F33715">
      <w:pPr>
        <w:suppressLineNumbers/>
        <w:pBdr>
          <w:top w:val="single" w:sz="4" w:space="1" w:color="auto"/>
          <w:left w:val="single" w:sz="4" w:space="4" w:color="auto"/>
          <w:bottom w:val="single" w:sz="4" w:space="1" w:color="auto"/>
          <w:right w:val="single" w:sz="4" w:space="4" w:color="auto"/>
        </w:pBdr>
        <w:jc w:val="both"/>
      </w:pPr>
      <w:r>
        <w:t>R-35 ACTION:  Adopted     Defeated     Adopted/Amended    Tabled    Postponed    Pulled</w:t>
      </w:r>
    </w:p>
    <w:p w:rsidR="00F33715" w:rsidRDefault="00F33715" w:rsidP="00F33715">
      <w:pPr>
        <w:jc w:val="both"/>
      </w:pPr>
      <w:r w:rsidRPr="00D918FB">
        <w:rPr>
          <w:b/>
        </w:rPr>
        <w:t>Location:</w:t>
      </w:r>
      <w:r>
        <w:tab/>
        <w:t>Athlete Division Section, R&amp;P pages 120</w:t>
      </w:r>
    </w:p>
    <w:p w:rsidR="00F33715" w:rsidRDefault="00F33715" w:rsidP="00F33715">
      <w:pPr>
        <w:jc w:val="both"/>
      </w:pPr>
      <w:r w:rsidRPr="00D918FB">
        <w:rPr>
          <w:b/>
        </w:rPr>
        <w:t>Proposed by:</w:t>
      </w:r>
      <w:r>
        <w:tab/>
        <w:t>Dan Proctor, At-Large Athlete Representative</w:t>
      </w:r>
    </w:p>
    <w:p w:rsidR="00F33715" w:rsidRDefault="00F33715" w:rsidP="00F33715">
      <w:pPr>
        <w:jc w:val="both"/>
      </w:pPr>
      <w:r>
        <w:rPr>
          <w:b/>
        </w:rPr>
        <w:t xml:space="preserve">Purpose/Rationale:  </w:t>
      </w:r>
      <w:r>
        <w:t>Athlete attendance and participation is difficult for not just Michigan Swimming but USA Swimming as a whole.  The proposed changes to the rules and procedures help procure a healthy, active athlete division amongst the LSC.</w:t>
      </w:r>
    </w:p>
    <w:p w:rsidR="00F33715" w:rsidRDefault="00F33715" w:rsidP="00F33715">
      <w:pPr>
        <w:pStyle w:val="ListParagraph"/>
        <w:numPr>
          <w:ilvl w:val="0"/>
          <w:numId w:val="4"/>
        </w:numPr>
        <w:jc w:val="both"/>
      </w:pPr>
      <w:r>
        <w:t>By eliminating elections at the state championship meet you take away the popularity effect some candidates may assert.</w:t>
      </w:r>
    </w:p>
    <w:p w:rsidR="00F33715" w:rsidRDefault="00F33715" w:rsidP="00F33715">
      <w:pPr>
        <w:pStyle w:val="ListParagraph"/>
        <w:numPr>
          <w:ilvl w:val="0"/>
          <w:numId w:val="4"/>
        </w:numPr>
        <w:jc w:val="both"/>
      </w:pPr>
      <w:r>
        <w:t>Allows the LSC to offer a motivational speaker and clinic catered towards leadership within the LSC during the annual House of Delegates.</w:t>
      </w:r>
    </w:p>
    <w:p w:rsidR="00F33715" w:rsidRDefault="00F33715" w:rsidP="00F33715">
      <w:pPr>
        <w:pStyle w:val="ListParagraph"/>
        <w:numPr>
          <w:ilvl w:val="0"/>
          <w:numId w:val="4"/>
        </w:numPr>
        <w:jc w:val="both"/>
      </w:pPr>
      <w:r>
        <w:t>Encourages swim clubs to bring athletes to House of Delegates and alleviates issues arising when 20% athlete vote is not present at the House of Delegates meeting.</w:t>
      </w:r>
    </w:p>
    <w:p w:rsidR="00F33715" w:rsidRDefault="00F33715" w:rsidP="00F33715">
      <w:pPr>
        <w:pStyle w:val="ListParagraph"/>
        <w:numPr>
          <w:ilvl w:val="0"/>
          <w:numId w:val="4"/>
        </w:numPr>
        <w:jc w:val="both"/>
      </w:pPr>
      <w:r>
        <w:t>The Senior Athlete Representative will no longer be in college for part of their term and typically unable to be in contact with the Board of Directors (in reference to junior representative being no older than sophomore year status of high school).</w:t>
      </w:r>
    </w:p>
    <w:p w:rsidR="00F33715" w:rsidRDefault="00F33715" w:rsidP="00F33715">
      <w:pPr>
        <w:pStyle w:val="ListParagraph"/>
        <w:numPr>
          <w:ilvl w:val="0"/>
          <w:numId w:val="4"/>
        </w:numPr>
        <w:jc w:val="both"/>
      </w:pPr>
      <w:r>
        <w:t>Having two (2) at-large representatives allows for more athlete feedback and alleviates any issues with not having at least 20% athlete representation in Board of Director situations.</w:t>
      </w:r>
    </w:p>
    <w:p w:rsidR="00F33715" w:rsidRDefault="00F33715" w:rsidP="00F33715">
      <w:pPr>
        <w:pStyle w:val="ListParagraph"/>
        <w:numPr>
          <w:ilvl w:val="0"/>
          <w:numId w:val="4"/>
        </w:numPr>
        <w:jc w:val="both"/>
      </w:pPr>
      <w:r>
        <w:lastRenderedPageBreak/>
        <w:t>Voting for the athletes is limited to just two (2) votes per club as to alleviate popularity contests yet still allow a benefit to clubs bringing more than one (1) representative.</w:t>
      </w:r>
    </w:p>
    <w:p w:rsidR="00F33715" w:rsidRPr="007F34C9" w:rsidRDefault="00F33715" w:rsidP="00F33715">
      <w:pPr>
        <w:pStyle w:val="ListParagraph"/>
        <w:numPr>
          <w:ilvl w:val="0"/>
          <w:numId w:val="4"/>
        </w:numPr>
        <w:jc w:val="both"/>
      </w:pPr>
      <w:r>
        <w:t>Counting of ballots by an employee of Michigan Swimming removes any bias or possible tampering of results whether family member, coach, or other connection.</w:t>
      </w:r>
    </w:p>
    <w:p w:rsidR="00F33715" w:rsidRPr="000771B6" w:rsidRDefault="00F33715" w:rsidP="000771B6">
      <w:pPr>
        <w:tabs>
          <w:tab w:val="right" w:pos="10710"/>
        </w:tabs>
        <w:jc w:val="both"/>
        <w:rPr>
          <w:i/>
          <w:u w:val="single"/>
        </w:rPr>
      </w:pPr>
      <w:r>
        <w:rPr>
          <w:b/>
        </w:rPr>
        <w:t xml:space="preserve">Recommendation:  </w:t>
      </w:r>
      <w:r>
        <w:rPr>
          <w:i/>
        </w:rPr>
        <w:t xml:space="preserve">The MS Board of Directors </w:t>
      </w:r>
      <w:r w:rsidR="000771B6">
        <w:rPr>
          <w:i/>
        </w:rPr>
        <w:t xml:space="preserve">recommends </w:t>
      </w:r>
      <w:r w:rsidR="000771B6">
        <w:rPr>
          <w:i/>
          <w:u w:val="single"/>
        </w:rPr>
        <w:tab/>
      </w:r>
    </w:p>
    <w:p w:rsidR="00F33715" w:rsidRPr="008868B2" w:rsidRDefault="00F33715" w:rsidP="00F33715">
      <w:pPr>
        <w:pStyle w:val="Title1"/>
        <w:outlineLvl w:val="0"/>
        <w:rPr>
          <w:rFonts w:ascii="Arial" w:hAnsi="Arial" w:cs="Arial"/>
        </w:rPr>
      </w:pPr>
      <w:bookmarkStart w:id="1437" w:name="_Toc298441502"/>
      <w:r w:rsidRPr="008868B2">
        <w:rPr>
          <w:rFonts w:ascii="Arial" w:hAnsi="Arial" w:cs="Arial"/>
        </w:rPr>
        <w:t>Athlete Division</w:t>
      </w:r>
      <w:bookmarkEnd w:id="1437"/>
    </w:p>
    <w:p w:rsidR="00F33715" w:rsidRPr="0062583A" w:rsidRDefault="00F33715" w:rsidP="00F33715">
      <w:pPr>
        <w:tabs>
          <w:tab w:val="left" w:pos="0"/>
        </w:tabs>
        <w:spacing w:before="72"/>
        <w:jc w:val="both"/>
        <w:rPr>
          <w:rFonts w:ascii="Arial" w:hAnsi="Arial" w:cs="Arial"/>
          <w:spacing w:val="-3"/>
          <w:w w:val="105"/>
          <w:szCs w:val="22"/>
        </w:rPr>
      </w:pPr>
      <w:r w:rsidRPr="0062583A">
        <w:rPr>
          <w:rFonts w:ascii="Arial" w:hAnsi="Arial" w:cs="Arial"/>
          <w:spacing w:val="-2"/>
          <w:w w:val="105"/>
          <w:szCs w:val="22"/>
        </w:rPr>
        <w:t xml:space="preserve">The Athlete Division consists of all the currently registered MS athletes.  The Athlete Division is </w:t>
      </w:r>
      <w:r w:rsidRPr="0062583A">
        <w:rPr>
          <w:rFonts w:ascii="Arial" w:hAnsi="Arial" w:cs="Arial"/>
          <w:i/>
          <w:spacing w:val="-2"/>
          <w:w w:val="105"/>
          <w:szCs w:val="22"/>
        </w:rPr>
        <w:t>represented by</w:t>
      </w:r>
      <w:r w:rsidRPr="0062583A">
        <w:rPr>
          <w:rFonts w:ascii="Arial" w:hAnsi="Arial" w:cs="Arial"/>
          <w:spacing w:val="-2"/>
          <w:w w:val="105"/>
          <w:szCs w:val="22"/>
        </w:rPr>
        <w:t xml:space="preserve"> </w:t>
      </w:r>
      <w:del w:id="1438" w:author="Jan" w:date="2014-07-15T20:33:00Z">
        <w:r w:rsidRPr="0062583A" w:rsidDel="00653D55">
          <w:rPr>
            <w:rFonts w:ascii="Arial" w:hAnsi="Arial" w:cs="Arial"/>
            <w:spacing w:val="-2"/>
            <w:w w:val="105"/>
            <w:szCs w:val="22"/>
          </w:rPr>
          <w:delText xml:space="preserve">three </w:delText>
        </w:r>
      </w:del>
      <w:ins w:id="1439" w:author="Jan" w:date="2014-07-15T20:33:00Z">
        <w:r>
          <w:rPr>
            <w:rFonts w:ascii="Arial" w:hAnsi="Arial" w:cs="Arial"/>
            <w:spacing w:val="-2"/>
            <w:w w:val="105"/>
            <w:szCs w:val="22"/>
          </w:rPr>
          <w:t xml:space="preserve"> four</w:t>
        </w:r>
        <w:r w:rsidRPr="0062583A">
          <w:rPr>
            <w:rFonts w:ascii="Arial" w:hAnsi="Arial" w:cs="Arial"/>
            <w:spacing w:val="-2"/>
            <w:w w:val="105"/>
            <w:szCs w:val="22"/>
          </w:rPr>
          <w:t xml:space="preserve"> </w:t>
        </w:r>
      </w:ins>
      <w:r w:rsidRPr="0062583A">
        <w:rPr>
          <w:rFonts w:ascii="Arial" w:hAnsi="Arial" w:cs="Arial"/>
          <w:spacing w:val="-2"/>
          <w:w w:val="105"/>
          <w:szCs w:val="22"/>
        </w:rPr>
        <w:t xml:space="preserve">athletes - the Senior, Junior and </w:t>
      </w:r>
      <w:ins w:id="1440" w:author="Jan" w:date="2014-07-15T20:34:00Z">
        <w:r>
          <w:rPr>
            <w:rFonts w:ascii="Arial" w:hAnsi="Arial" w:cs="Arial"/>
            <w:spacing w:val="-2"/>
            <w:w w:val="105"/>
            <w:szCs w:val="22"/>
          </w:rPr>
          <w:t xml:space="preserve">two (2) </w:t>
        </w:r>
      </w:ins>
      <w:r>
        <w:rPr>
          <w:rFonts w:ascii="Arial" w:hAnsi="Arial" w:cs="Arial"/>
          <w:spacing w:val="-2"/>
          <w:w w:val="105"/>
          <w:szCs w:val="22"/>
        </w:rPr>
        <w:t xml:space="preserve">At </w:t>
      </w:r>
      <w:proofErr w:type="gramStart"/>
      <w:r>
        <w:rPr>
          <w:rFonts w:ascii="Arial" w:hAnsi="Arial" w:cs="Arial"/>
          <w:spacing w:val="-2"/>
          <w:w w:val="105"/>
          <w:szCs w:val="22"/>
        </w:rPr>
        <w:t xml:space="preserve">Large </w:t>
      </w:r>
      <w:r w:rsidRPr="0062583A">
        <w:rPr>
          <w:rFonts w:ascii="Arial" w:hAnsi="Arial" w:cs="Arial"/>
          <w:spacing w:val="-2"/>
          <w:w w:val="105"/>
          <w:szCs w:val="22"/>
        </w:rPr>
        <w:t xml:space="preserve"> Athlete</w:t>
      </w:r>
      <w:proofErr w:type="gramEnd"/>
      <w:r w:rsidRPr="0062583A">
        <w:rPr>
          <w:rFonts w:ascii="Arial" w:hAnsi="Arial" w:cs="Arial"/>
          <w:spacing w:val="-2"/>
          <w:w w:val="105"/>
          <w:szCs w:val="22"/>
        </w:rPr>
        <w:t xml:space="preserve"> Representatives.  </w:t>
      </w:r>
      <w:r w:rsidRPr="0062583A">
        <w:rPr>
          <w:rFonts w:ascii="Arial" w:hAnsi="Arial" w:cs="Arial"/>
          <w:spacing w:val="-5"/>
          <w:w w:val="105"/>
          <w:szCs w:val="22"/>
        </w:rPr>
        <w:t>The Athlete R</w:t>
      </w:r>
      <w:r w:rsidRPr="0062583A">
        <w:rPr>
          <w:rFonts w:ascii="Arial" w:hAnsi="Arial" w:cs="Arial"/>
          <w:spacing w:val="-2"/>
          <w:w w:val="105"/>
          <w:szCs w:val="22"/>
        </w:rPr>
        <w:t xml:space="preserve">epresentatives are full voting members of the MS Board of Directors and the MS House of </w:t>
      </w:r>
      <w:r w:rsidRPr="0062583A">
        <w:rPr>
          <w:rFonts w:ascii="Arial" w:hAnsi="Arial" w:cs="Arial"/>
          <w:spacing w:val="-3"/>
          <w:w w:val="105"/>
          <w:szCs w:val="22"/>
        </w:rPr>
        <w:t xml:space="preserve">Delegates. They are </w:t>
      </w:r>
      <w:r w:rsidRPr="0062583A">
        <w:rPr>
          <w:rFonts w:ascii="Arial" w:hAnsi="Arial" w:cs="Arial"/>
          <w:spacing w:val="2"/>
          <w:w w:val="105"/>
          <w:szCs w:val="22"/>
        </w:rPr>
        <w:t xml:space="preserve">responsible for presenting the Athletes perspectives and representing Athletes' views on all issues considered at those meetings.  In essence, the Athlete Representatives serve as a liaison between the MS athletes and various USA/LSC entities as needed.  In </w:t>
      </w:r>
      <w:r w:rsidRPr="0062583A">
        <w:rPr>
          <w:rFonts w:ascii="Arial" w:hAnsi="Arial" w:cs="Arial"/>
          <w:spacing w:val="-1"/>
          <w:w w:val="105"/>
          <w:szCs w:val="22"/>
        </w:rPr>
        <w:t xml:space="preserve">addition, the Senior and Junior Athlete Representatives, </w:t>
      </w:r>
      <w:r w:rsidRPr="0062583A">
        <w:rPr>
          <w:rFonts w:ascii="Arial" w:hAnsi="Arial" w:cs="Arial"/>
          <w:spacing w:val="-2"/>
          <w:w w:val="105"/>
          <w:szCs w:val="22"/>
        </w:rPr>
        <w:t>if able to attend, are</w:t>
      </w:r>
      <w:r w:rsidRPr="0062583A">
        <w:rPr>
          <w:rFonts w:ascii="Arial" w:hAnsi="Arial" w:cs="Arial"/>
          <w:spacing w:val="-1"/>
          <w:w w:val="105"/>
          <w:szCs w:val="22"/>
        </w:rPr>
        <w:t xml:space="preserve"> part of the MS delegation to the annual USA </w:t>
      </w:r>
      <w:r w:rsidRPr="0062583A">
        <w:rPr>
          <w:rFonts w:ascii="Arial" w:hAnsi="Arial" w:cs="Arial"/>
          <w:spacing w:val="-2"/>
          <w:w w:val="105"/>
          <w:szCs w:val="22"/>
        </w:rPr>
        <w:t xml:space="preserve">Swimming HOD convention.  In his or her discretion </w:t>
      </w:r>
      <w:del w:id="1441" w:author="Jan" w:date="2014-07-15T20:34:00Z">
        <w:r w:rsidRPr="0062583A" w:rsidDel="00653D55">
          <w:rPr>
            <w:rFonts w:ascii="Arial" w:hAnsi="Arial" w:cs="Arial"/>
            <w:spacing w:val="-2"/>
            <w:w w:val="105"/>
            <w:szCs w:val="22"/>
          </w:rPr>
          <w:delText>t</w:delText>
        </w:r>
        <w:r w:rsidRPr="0062583A" w:rsidDel="00653D55">
          <w:rPr>
            <w:rFonts w:ascii="Arial" w:hAnsi="Arial" w:cs="Arial"/>
            <w:spacing w:val="-6"/>
            <w:w w:val="105"/>
            <w:szCs w:val="22"/>
          </w:rPr>
          <w:delText xml:space="preserve">he Senior </w:delText>
        </w:r>
      </w:del>
      <w:ins w:id="1442" w:author="Jan" w:date="2014-07-15T20:35:00Z">
        <w:r>
          <w:rPr>
            <w:rFonts w:ascii="Arial" w:hAnsi="Arial" w:cs="Arial"/>
            <w:spacing w:val="-6"/>
            <w:w w:val="105"/>
            <w:szCs w:val="22"/>
          </w:rPr>
          <w:t xml:space="preserve">an </w:t>
        </w:r>
      </w:ins>
      <w:r w:rsidRPr="0062583A">
        <w:rPr>
          <w:rFonts w:ascii="Arial" w:hAnsi="Arial" w:cs="Arial"/>
          <w:spacing w:val="-6"/>
          <w:w w:val="105"/>
          <w:szCs w:val="22"/>
        </w:rPr>
        <w:t xml:space="preserve">Athlete Representative may create </w:t>
      </w:r>
      <w:r w:rsidRPr="0062583A">
        <w:rPr>
          <w:rFonts w:ascii="Arial" w:hAnsi="Arial" w:cs="Arial"/>
          <w:spacing w:val="5"/>
          <w:w w:val="105"/>
          <w:szCs w:val="22"/>
        </w:rPr>
        <w:t>committees to address issues of importance to MS athletes.</w:t>
      </w:r>
    </w:p>
    <w:p w:rsidR="00F33715" w:rsidRPr="0062583A" w:rsidRDefault="00F33715" w:rsidP="00F33715">
      <w:pPr>
        <w:pStyle w:val="Heading2"/>
      </w:pPr>
      <w:bookmarkStart w:id="1443" w:name="_Toc298441503"/>
      <w:r w:rsidRPr="0062583A">
        <w:t xml:space="preserve">JUNIOR ATHLETE REPRESENTATIVE </w:t>
      </w:r>
      <w:del w:id="1444" w:author="Jan" w:date="2014-07-16T00:03:00Z">
        <w:r w:rsidRPr="0062583A" w:rsidDel="00AA7582">
          <w:delText>ELECTION</w:delText>
        </w:r>
      </w:del>
      <w:bookmarkEnd w:id="1443"/>
    </w:p>
    <w:p w:rsidR="00F33715" w:rsidRDefault="00F33715" w:rsidP="00F33715">
      <w:pPr>
        <w:tabs>
          <w:tab w:val="left" w:pos="0"/>
        </w:tabs>
        <w:spacing w:before="72"/>
        <w:jc w:val="both"/>
        <w:rPr>
          <w:ins w:id="1445" w:author="Jan" w:date="2014-07-16T00:05:00Z"/>
          <w:rFonts w:ascii="Arial" w:hAnsi="Arial" w:cs="Arial"/>
          <w:spacing w:val="-3"/>
          <w:w w:val="105"/>
          <w:szCs w:val="22"/>
        </w:rPr>
      </w:pPr>
      <w:r w:rsidRPr="0062583A">
        <w:rPr>
          <w:rFonts w:ascii="Arial" w:hAnsi="Arial" w:cs="Arial"/>
          <w:spacing w:val="-3"/>
          <w:w w:val="105"/>
          <w:szCs w:val="22"/>
        </w:rPr>
        <w:t xml:space="preserve">One </w:t>
      </w:r>
      <w:del w:id="1446" w:author="Jan" w:date="2014-07-16T00:03:00Z">
        <w:r w:rsidRPr="0062583A" w:rsidDel="00AA7582">
          <w:rPr>
            <w:rFonts w:ascii="Arial" w:hAnsi="Arial" w:cs="Arial"/>
            <w:spacing w:val="-3"/>
            <w:w w:val="105"/>
            <w:szCs w:val="22"/>
          </w:rPr>
          <w:delText xml:space="preserve">new </w:delText>
        </w:r>
      </w:del>
      <w:ins w:id="1447" w:author="Jan" w:date="2014-07-16T00:03:00Z">
        <w:r>
          <w:rPr>
            <w:rFonts w:ascii="Arial" w:hAnsi="Arial" w:cs="Arial"/>
            <w:spacing w:val="-3"/>
            <w:w w:val="105"/>
            <w:szCs w:val="22"/>
          </w:rPr>
          <w:t xml:space="preserve">Junior </w:t>
        </w:r>
      </w:ins>
      <w:del w:id="1448" w:author="Jan" w:date="2014-07-16T00:03:00Z">
        <w:r w:rsidRPr="0062583A" w:rsidDel="00AA7582">
          <w:rPr>
            <w:rFonts w:ascii="Arial" w:hAnsi="Arial" w:cs="Arial"/>
            <w:spacing w:val="-3"/>
            <w:w w:val="105"/>
            <w:szCs w:val="22"/>
          </w:rPr>
          <w:delText xml:space="preserve">athlete </w:delText>
        </w:r>
      </w:del>
      <w:ins w:id="1449" w:author="Jan" w:date="2014-07-16T00:03:00Z">
        <w:r>
          <w:rPr>
            <w:rFonts w:ascii="Arial" w:hAnsi="Arial" w:cs="Arial"/>
            <w:spacing w:val="-3"/>
            <w:w w:val="105"/>
            <w:szCs w:val="22"/>
          </w:rPr>
          <w:t>A</w:t>
        </w:r>
        <w:r w:rsidRPr="0062583A">
          <w:rPr>
            <w:rFonts w:ascii="Arial" w:hAnsi="Arial" w:cs="Arial"/>
            <w:spacing w:val="-3"/>
            <w:w w:val="105"/>
            <w:szCs w:val="22"/>
          </w:rPr>
          <w:t xml:space="preserve">thlete </w:t>
        </w:r>
      </w:ins>
      <w:del w:id="1450" w:author="Jan" w:date="2014-07-16T00:03:00Z">
        <w:r w:rsidRPr="0062583A" w:rsidDel="00AA7582">
          <w:rPr>
            <w:rFonts w:ascii="Arial" w:hAnsi="Arial" w:cs="Arial"/>
            <w:spacing w:val="-3"/>
            <w:w w:val="105"/>
            <w:szCs w:val="22"/>
          </w:rPr>
          <w:delText xml:space="preserve">representative </w:delText>
        </w:r>
      </w:del>
      <w:ins w:id="1451" w:author="Jan" w:date="2014-07-16T00:03:00Z">
        <w:r>
          <w:rPr>
            <w:rFonts w:ascii="Arial" w:hAnsi="Arial" w:cs="Arial"/>
            <w:spacing w:val="-3"/>
            <w:w w:val="105"/>
            <w:szCs w:val="22"/>
          </w:rPr>
          <w:t>R</w:t>
        </w:r>
        <w:r w:rsidRPr="0062583A">
          <w:rPr>
            <w:rFonts w:ascii="Arial" w:hAnsi="Arial" w:cs="Arial"/>
            <w:spacing w:val="-3"/>
            <w:w w:val="105"/>
            <w:szCs w:val="22"/>
          </w:rPr>
          <w:t xml:space="preserve">epresentative </w:t>
        </w:r>
      </w:ins>
      <w:r w:rsidRPr="0062583A">
        <w:rPr>
          <w:rFonts w:ascii="Arial" w:hAnsi="Arial" w:cs="Arial"/>
          <w:spacing w:val="-3"/>
          <w:w w:val="105"/>
          <w:szCs w:val="22"/>
        </w:rPr>
        <w:t xml:space="preserve">is </w:t>
      </w:r>
      <w:ins w:id="1452" w:author="Jan" w:date="2014-07-16T00:04:00Z">
        <w:r>
          <w:rPr>
            <w:rFonts w:ascii="Arial" w:hAnsi="Arial" w:cs="Arial"/>
            <w:spacing w:val="-3"/>
            <w:w w:val="105"/>
            <w:szCs w:val="22"/>
          </w:rPr>
          <w:t xml:space="preserve">nominated and </w:t>
        </w:r>
      </w:ins>
      <w:r w:rsidRPr="0062583A">
        <w:rPr>
          <w:rFonts w:ascii="Arial" w:hAnsi="Arial" w:cs="Arial"/>
          <w:spacing w:val="-3"/>
          <w:w w:val="105"/>
          <w:szCs w:val="22"/>
        </w:rPr>
        <w:t xml:space="preserve">elected </w:t>
      </w:r>
      <w:r w:rsidRPr="0062583A">
        <w:rPr>
          <w:rFonts w:ascii="Arial" w:hAnsi="Arial" w:cs="Arial"/>
          <w:spacing w:val="-3"/>
          <w:w w:val="105"/>
          <w:szCs w:val="22"/>
          <w:u w:val="single"/>
        </w:rPr>
        <w:t>each year</w:t>
      </w:r>
      <w:r w:rsidRPr="0062583A">
        <w:rPr>
          <w:rFonts w:ascii="Arial" w:hAnsi="Arial" w:cs="Arial"/>
          <w:spacing w:val="-3"/>
          <w:w w:val="105"/>
          <w:szCs w:val="22"/>
        </w:rPr>
        <w:t xml:space="preserve"> </w:t>
      </w:r>
      <w:del w:id="1453" w:author="Jan" w:date="2014-07-16T00:04:00Z">
        <w:r w:rsidRPr="0062583A" w:rsidDel="00AA7582">
          <w:rPr>
            <w:rFonts w:ascii="Arial" w:hAnsi="Arial" w:cs="Arial"/>
            <w:spacing w:val="-3"/>
            <w:w w:val="105"/>
            <w:szCs w:val="22"/>
          </w:rPr>
          <w:delText xml:space="preserve">to serve an approximate two-year term on the MS Board of </w:delText>
        </w:r>
        <w:r w:rsidRPr="0062583A" w:rsidDel="00AA7582">
          <w:rPr>
            <w:rFonts w:ascii="Arial" w:hAnsi="Arial" w:cs="Arial"/>
            <w:spacing w:val="-4"/>
            <w:w w:val="105"/>
            <w:szCs w:val="22"/>
          </w:rPr>
          <w:delText xml:space="preserve">Directors. The newly-elected swimmer becomes the Junior Athlete Representative and the </w:delText>
        </w:r>
        <w:r w:rsidRPr="0062583A" w:rsidDel="00AA7582">
          <w:rPr>
            <w:rFonts w:ascii="Arial" w:hAnsi="Arial" w:cs="Arial"/>
            <w:i/>
            <w:spacing w:val="-4"/>
            <w:w w:val="105"/>
            <w:szCs w:val="22"/>
          </w:rPr>
          <w:delText>currently serving</w:delText>
        </w:r>
        <w:r w:rsidRPr="0062583A" w:rsidDel="00AA7582">
          <w:rPr>
            <w:rFonts w:ascii="Arial" w:hAnsi="Arial" w:cs="Arial"/>
            <w:spacing w:val="-4"/>
            <w:w w:val="105"/>
            <w:szCs w:val="22"/>
          </w:rPr>
          <w:delText xml:space="preserve"> Junior Athlete Representative [beginning </w:delText>
        </w:r>
        <w:r w:rsidRPr="0062583A" w:rsidDel="00AA7582">
          <w:rPr>
            <w:rFonts w:ascii="Arial" w:hAnsi="Arial" w:cs="Arial"/>
            <w:spacing w:val="-5"/>
            <w:w w:val="105"/>
            <w:szCs w:val="22"/>
          </w:rPr>
          <w:delText>his/her second year on the Board of Directors] automatically becomes the Senior Athlete Representative.  This election takes place at the annual 13 and Over SCY State Championships (March of each year).</w:delText>
        </w:r>
      </w:del>
      <w:ins w:id="1454" w:author="Jan" w:date="2014-07-16T00:04:00Z">
        <w:r>
          <w:rPr>
            <w:rFonts w:ascii="Arial" w:hAnsi="Arial" w:cs="Arial"/>
            <w:spacing w:val="-3"/>
            <w:w w:val="105"/>
            <w:szCs w:val="22"/>
          </w:rPr>
          <w:t>by the Athlete Member delegates present and voting during the annual House of Delegates meeting.</w:t>
        </w:r>
      </w:ins>
    </w:p>
    <w:p w:rsidR="00F33715" w:rsidRDefault="00F33715" w:rsidP="00F33715">
      <w:pPr>
        <w:tabs>
          <w:tab w:val="left" w:pos="0"/>
        </w:tabs>
        <w:spacing w:before="72"/>
        <w:jc w:val="center"/>
        <w:rPr>
          <w:ins w:id="1455" w:author="Jan" w:date="2014-07-16T00:05:00Z"/>
          <w:rFonts w:ascii="Arial" w:hAnsi="Arial" w:cs="Arial"/>
          <w:b/>
          <w:spacing w:val="-5"/>
          <w:w w:val="105"/>
          <w:szCs w:val="22"/>
        </w:rPr>
      </w:pPr>
      <w:ins w:id="1456" w:author="Jan" w:date="2014-07-16T00:05:00Z">
        <w:r>
          <w:rPr>
            <w:rFonts w:ascii="Arial" w:hAnsi="Arial" w:cs="Arial"/>
            <w:b/>
            <w:spacing w:val="-5"/>
            <w:w w:val="105"/>
            <w:szCs w:val="22"/>
          </w:rPr>
          <w:t>SENIOR ATHLETE REPRESENTATIVE</w:t>
        </w:r>
      </w:ins>
    </w:p>
    <w:p w:rsidR="00F33715" w:rsidRPr="00AA7582" w:rsidRDefault="00F33715" w:rsidP="00F33715">
      <w:pPr>
        <w:tabs>
          <w:tab w:val="left" w:pos="0"/>
        </w:tabs>
        <w:spacing w:before="72"/>
        <w:jc w:val="both"/>
        <w:rPr>
          <w:rFonts w:ascii="Arial" w:hAnsi="Arial" w:cs="Arial"/>
          <w:spacing w:val="-5"/>
          <w:w w:val="105"/>
          <w:szCs w:val="22"/>
        </w:rPr>
      </w:pPr>
      <w:ins w:id="1457" w:author="Jan" w:date="2014-07-16T00:06:00Z">
        <w:r>
          <w:rPr>
            <w:rFonts w:ascii="Arial" w:hAnsi="Arial" w:cs="Arial"/>
            <w:spacing w:val="-5"/>
            <w:w w:val="105"/>
            <w:szCs w:val="22"/>
          </w:rPr>
          <w:t>The Junior Athlete Representative, upon completion of the one year term of the Junior Athlete Representative automatically becomes the Senior Athlete Representative.</w:t>
        </w:r>
      </w:ins>
    </w:p>
    <w:p w:rsidR="00F33715" w:rsidRPr="0062583A" w:rsidRDefault="00F33715" w:rsidP="00F33715">
      <w:pPr>
        <w:pStyle w:val="Heading2"/>
      </w:pPr>
      <w:bookmarkStart w:id="1458" w:name="_Toc298441504"/>
      <w:r w:rsidRPr="0062583A">
        <w:t>AT LARGE REPRESENTATIVE</w:t>
      </w:r>
      <w:ins w:id="1459" w:author="Jan" w:date="2014-07-16T00:07:00Z">
        <w:r>
          <w:t>S</w:t>
        </w:r>
      </w:ins>
      <w:del w:id="1460" w:author="Jan" w:date="2014-07-16T00:07:00Z">
        <w:r w:rsidRPr="0062583A" w:rsidDel="00AA7582">
          <w:delText xml:space="preserve"> APPOINTMENT</w:delText>
        </w:r>
      </w:del>
      <w:bookmarkEnd w:id="1458"/>
    </w:p>
    <w:p w:rsidR="00F33715" w:rsidDel="00AA7582" w:rsidRDefault="00F33715" w:rsidP="00F33715">
      <w:pPr>
        <w:tabs>
          <w:tab w:val="left" w:pos="0"/>
        </w:tabs>
        <w:spacing w:before="72"/>
        <w:jc w:val="both"/>
        <w:rPr>
          <w:del w:id="1461" w:author="Jan" w:date="2014-07-16T00:08:00Z"/>
          <w:rFonts w:ascii="Arial" w:hAnsi="Arial" w:cs="Arial"/>
          <w:spacing w:val="-5"/>
          <w:w w:val="105"/>
          <w:szCs w:val="22"/>
        </w:rPr>
      </w:pPr>
      <w:del w:id="1462" w:author="Jan" w:date="2014-07-16T00:08:00Z">
        <w:r w:rsidDel="00AA7582">
          <w:rPr>
            <w:rFonts w:ascii="Arial" w:hAnsi="Arial" w:cs="Arial"/>
            <w:spacing w:val="-5"/>
            <w:w w:val="105"/>
            <w:szCs w:val="22"/>
          </w:rPr>
          <w:delText>In 2012, the General Chair appointed an At-Large Athlete to serve for 1 year.  Following this</w:delText>
        </w:r>
        <w:r w:rsidRPr="0062583A" w:rsidDel="00AA7582">
          <w:rPr>
            <w:rFonts w:ascii="Arial" w:hAnsi="Arial" w:cs="Arial"/>
            <w:spacing w:val="-5"/>
            <w:w w:val="105"/>
            <w:szCs w:val="22"/>
          </w:rPr>
          <w:delText xml:space="preserve">, </w:delText>
        </w:r>
        <w:r w:rsidRPr="0062583A" w:rsidDel="00AA7582">
          <w:rPr>
            <w:rFonts w:ascii="Arial" w:hAnsi="Arial" w:cs="Arial"/>
            <w:spacing w:val="-5"/>
            <w:w w:val="105"/>
            <w:szCs w:val="22"/>
            <w:u w:val="single"/>
          </w:rPr>
          <w:delText xml:space="preserve">in </w:delText>
        </w:r>
        <w:r w:rsidDel="00AA7582">
          <w:rPr>
            <w:rFonts w:ascii="Arial" w:hAnsi="Arial" w:cs="Arial"/>
            <w:spacing w:val="-5"/>
            <w:w w:val="105"/>
            <w:szCs w:val="22"/>
            <w:u w:val="single"/>
          </w:rPr>
          <w:delText>odd</w:delText>
        </w:r>
        <w:r w:rsidRPr="0062583A" w:rsidDel="00AA7582">
          <w:rPr>
            <w:rFonts w:ascii="Arial" w:hAnsi="Arial" w:cs="Arial"/>
            <w:spacing w:val="-5"/>
            <w:w w:val="105"/>
            <w:szCs w:val="22"/>
            <w:u w:val="single"/>
          </w:rPr>
          <w:delText xml:space="preserve"> numbered years</w:delText>
        </w:r>
        <w:r w:rsidRPr="0062583A" w:rsidDel="00AA7582">
          <w:rPr>
            <w:rFonts w:ascii="Arial" w:hAnsi="Arial" w:cs="Arial"/>
            <w:spacing w:val="-5"/>
            <w:w w:val="105"/>
            <w:szCs w:val="22"/>
          </w:rPr>
          <w:delText xml:space="preserve">, the General Chair </w:delText>
        </w:r>
        <w:r w:rsidDel="00AA7582">
          <w:rPr>
            <w:rFonts w:ascii="Arial" w:hAnsi="Arial" w:cs="Arial"/>
            <w:spacing w:val="-5"/>
            <w:w w:val="105"/>
            <w:szCs w:val="22"/>
          </w:rPr>
          <w:delText xml:space="preserve">will </w:delText>
        </w:r>
        <w:r w:rsidRPr="0062583A" w:rsidDel="00AA7582">
          <w:rPr>
            <w:rFonts w:ascii="Arial" w:hAnsi="Arial" w:cs="Arial"/>
            <w:spacing w:val="-5"/>
            <w:w w:val="105"/>
            <w:szCs w:val="22"/>
          </w:rPr>
          <w:delText>appoint a</w:delText>
        </w:r>
        <w:r w:rsidDel="00AA7582">
          <w:rPr>
            <w:rFonts w:ascii="Arial" w:hAnsi="Arial" w:cs="Arial"/>
            <w:spacing w:val="-5"/>
            <w:w w:val="105"/>
            <w:szCs w:val="22"/>
          </w:rPr>
          <w:delText xml:space="preserve">n At Large Representative to the Board of Directors for an approximate two year term or until the next At-Large Athlete is appointed in odd-numbered </w:delText>
        </w:r>
        <w:r w:rsidDel="00AA7582">
          <w:rPr>
            <w:rFonts w:ascii="Arial" w:hAnsi="Arial" w:cs="Arial"/>
            <w:spacing w:val="-5"/>
            <w:w w:val="105"/>
            <w:szCs w:val="22"/>
          </w:rPr>
          <w:lastRenderedPageBreak/>
          <w:delText>years</w:delText>
        </w:r>
        <w:r w:rsidRPr="0062583A" w:rsidDel="00AA7582">
          <w:rPr>
            <w:rFonts w:ascii="Arial" w:hAnsi="Arial" w:cs="Arial"/>
            <w:spacing w:val="-5"/>
            <w:w w:val="105"/>
            <w:szCs w:val="22"/>
          </w:rPr>
          <w:delText xml:space="preserve">.  This appointment should take place as soon as possible following the Junior Athlete Representatives election at the annual 13 and Over SCY State Championships.  </w:delText>
        </w:r>
      </w:del>
    </w:p>
    <w:p w:rsidR="00F33715" w:rsidRDefault="00F33715" w:rsidP="00F33715">
      <w:pPr>
        <w:tabs>
          <w:tab w:val="left" w:pos="0"/>
        </w:tabs>
        <w:spacing w:before="72"/>
        <w:jc w:val="both"/>
        <w:rPr>
          <w:ins w:id="1463" w:author="Jan" w:date="2014-07-16T00:08:00Z"/>
          <w:rFonts w:ascii="Arial" w:hAnsi="Arial" w:cs="Arial"/>
          <w:spacing w:val="-5"/>
          <w:w w:val="105"/>
          <w:szCs w:val="22"/>
        </w:rPr>
      </w:pPr>
      <w:ins w:id="1464" w:author="Jan" w:date="2014-07-16T00:08:00Z">
        <w:r>
          <w:rPr>
            <w:rFonts w:ascii="Arial" w:hAnsi="Arial" w:cs="Arial"/>
            <w:spacing w:val="-5"/>
            <w:w w:val="105"/>
            <w:szCs w:val="22"/>
          </w:rPr>
          <w:t>Two (2) At-Large Athlete Representatives are nominated and elected each year by the Athlete Member delegates present and voting during the annual House of Delegates meeting.</w:t>
        </w:r>
      </w:ins>
    </w:p>
    <w:p w:rsidR="00F33715" w:rsidRDefault="00F33715" w:rsidP="00F33715">
      <w:pPr>
        <w:tabs>
          <w:tab w:val="left" w:pos="0"/>
        </w:tabs>
        <w:spacing w:before="72"/>
        <w:jc w:val="center"/>
        <w:rPr>
          <w:ins w:id="1465" w:author="Jan" w:date="2014-07-16T00:10:00Z"/>
          <w:rFonts w:ascii="Arial" w:hAnsi="Arial" w:cs="Arial"/>
          <w:b/>
          <w:spacing w:val="-5"/>
          <w:w w:val="105"/>
          <w:szCs w:val="22"/>
        </w:rPr>
      </w:pPr>
      <w:ins w:id="1466" w:author="Jan" w:date="2014-07-16T00:10:00Z">
        <w:r>
          <w:rPr>
            <w:rFonts w:ascii="Arial" w:hAnsi="Arial" w:cs="Arial"/>
            <w:b/>
            <w:spacing w:val="-5"/>
            <w:w w:val="105"/>
            <w:szCs w:val="22"/>
          </w:rPr>
          <w:t>TERM OF OFFICE</w:t>
        </w:r>
      </w:ins>
    </w:p>
    <w:p w:rsidR="00F33715" w:rsidRPr="00AA7582" w:rsidRDefault="00F33715" w:rsidP="00F33715">
      <w:pPr>
        <w:tabs>
          <w:tab w:val="left" w:pos="0"/>
        </w:tabs>
        <w:spacing w:before="72"/>
        <w:jc w:val="both"/>
        <w:rPr>
          <w:ins w:id="1467" w:author="Jan" w:date="2014-07-16T00:08:00Z"/>
          <w:rFonts w:ascii="Arial" w:hAnsi="Arial" w:cs="Arial"/>
          <w:spacing w:val="-5"/>
          <w:w w:val="105"/>
          <w:szCs w:val="22"/>
        </w:rPr>
      </w:pPr>
      <w:ins w:id="1468" w:author="Jan" w:date="2014-07-16T00:10:00Z">
        <w:r>
          <w:rPr>
            <w:rFonts w:ascii="Arial" w:hAnsi="Arial" w:cs="Arial"/>
            <w:spacing w:val="-5"/>
            <w:w w:val="105"/>
            <w:szCs w:val="22"/>
          </w:rPr>
          <w:t>The term of office of each Athlete Representative is one (1) year.</w:t>
        </w:r>
      </w:ins>
    </w:p>
    <w:p w:rsidR="009D535E" w:rsidRPr="0062583A" w:rsidDel="00AA7582" w:rsidRDefault="009D535E" w:rsidP="009D535E">
      <w:pPr>
        <w:pStyle w:val="Heading2"/>
        <w:rPr>
          <w:del w:id="1469" w:author="Jan" w:date="2014-07-16T00:11:00Z"/>
        </w:rPr>
      </w:pPr>
      <w:bookmarkStart w:id="1470" w:name="_Toc298441505"/>
      <w:del w:id="1471" w:author="Jan" w:date="2014-07-16T00:11:00Z">
        <w:r w:rsidRPr="0062583A" w:rsidDel="00AA7582">
          <w:delText>REQUIREMENTS</w:delText>
        </w:r>
      </w:del>
      <w:bookmarkEnd w:id="1470"/>
      <w:ins w:id="1472" w:author="Jan" w:date="2014-07-16T00:11:00Z">
        <w:r>
          <w:t xml:space="preserve"> </w:t>
        </w:r>
        <w:proofErr w:type="spellStart"/>
        <w:r>
          <w:t>QUALIFICATIONS</w:t>
        </w:r>
      </w:ins>
    </w:p>
    <w:p w:rsidR="009D535E" w:rsidRDefault="009D535E" w:rsidP="009D535E">
      <w:pPr>
        <w:tabs>
          <w:tab w:val="left" w:pos="0"/>
        </w:tabs>
        <w:spacing w:before="72"/>
        <w:jc w:val="both"/>
        <w:rPr>
          <w:rFonts w:ascii="Arial" w:hAnsi="Arial" w:cs="Arial"/>
          <w:spacing w:val="1"/>
          <w:w w:val="105"/>
          <w:szCs w:val="22"/>
        </w:rPr>
      </w:pPr>
      <w:del w:id="1473" w:author="Jan" w:date="2014-07-16T00:12:00Z">
        <w:r w:rsidRPr="0062583A" w:rsidDel="00825D97">
          <w:rPr>
            <w:rFonts w:ascii="Arial" w:hAnsi="Arial" w:cs="Arial"/>
            <w:w w:val="105"/>
            <w:szCs w:val="22"/>
          </w:rPr>
          <w:delText>Nominees for election and the at-large appointment by the General Chair</w:delText>
        </w:r>
      </w:del>
      <w:ins w:id="1474" w:author="Jan" w:date="2014-07-16T00:12:00Z">
        <w:r>
          <w:rPr>
            <w:rFonts w:ascii="Arial" w:hAnsi="Arial" w:cs="Arial"/>
            <w:w w:val="105"/>
            <w:szCs w:val="22"/>
          </w:rPr>
          <w:t>eACH</w:t>
        </w:r>
        <w:proofErr w:type="spellEnd"/>
        <w:r>
          <w:rPr>
            <w:rFonts w:ascii="Arial" w:hAnsi="Arial" w:cs="Arial"/>
            <w:w w:val="105"/>
            <w:szCs w:val="22"/>
          </w:rPr>
          <w:t xml:space="preserve"> Athlete Representative </w:t>
        </w:r>
      </w:ins>
      <w:r w:rsidRPr="0062583A">
        <w:rPr>
          <w:rFonts w:ascii="Arial" w:hAnsi="Arial" w:cs="Arial"/>
          <w:w w:val="105"/>
          <w:szCs w:val="22"/>
        </w:rPr>
        <w:t xml:space="preserve"> must be: (a) </w:t>
      </w:r>
      <w:del w:id="1475" w:author="Jan" w:date="2014-07-16T00:12:00Z">
        <w:r w:rsidRPr="0062583A" w:rsidDel="00825D97">
          <w:rPr>
            <w:rFonts w:ascii="Arial" w:hAnsi="Arial" w:cs="Arial"/>
            <w:w w:val="105"/>
            <w:szCs w:val="22"/>
          </w:rPr>
          <w:delText xml:space="preserve">a year round </w:delText>
        </w:r>
      </w:del>
      <w:ins w:id="1476" w:author="Jan" w:date="2014-07-16T00:12:00Z">
        <w:r>
          <w:rPr>
            <w:rFonts w:ascii="Arial" w:hAnsi="Arial" w:cs="Arial"/>
            <w:w w:val="105"/>
            <w:szCs w:val="22"/>
          </w:rPr>
          <w:t>an</w:t>
        </w:r>
      </w:ins>
      <w:ins w:id="1477" w:author="Jan" w:date="2014-07-16T00:13:00Z">
        <w:r>
          <w:rPr>
            <w:rFonts w:ascii="Arial" w:hAnsi="Arial" w:cs="Arial"/>
            <w:w w:val="105"/>
            <w:szCs w:val="22"/>
          </w:rPr>
          <w:t xml:space="preserve"> </w:t>
        </w:r>
      </w:ins>
      <w:del w:id="1478" w:author="Jan" w:date="2014-07-16T00:13:00Z">
        <w:r w:rsidRPr="0062583A" w:rsidDel="00825D97">
          <w:rPr>
            <w:rFonts w:ascii="Arial" w:hAnsi="Arial" w:cs="Arial"/>
            <w:spacing w:val="-1"/>
            <w:w w:val="105"/>
            <w:szCs w:val="22"/>
          </w:rPr>
          <w:delText xml:space="preserve">athlete </w:delText>
        </w:r>
      </w:del>
      <w:ins w:id="1479" w:author="Jan" w:date="2014-07-16T00:13:00Z">
        <w:r>
          <w:rPr>
            <w:rFonts w:ascii="Arial" w:hAnsi="Arial" w:cs="Arial"/>
            <w:spacing w:val="-1"/>
            <w:w w:val="105"/>
            <w:szCs w:val="22"/>
          </w:rPr>
          <w:t>A</w:t>
        </w:r>
        <w:r w:rsidRPr="0062583A">
          <w:rPr>
            <w:rFonts w:ascii="Arial" w:hAnsi="Arial" w:cs="Arial"/>
            <w:spacing w:val="-1"/>
            <w:w w:val="105"/>
            <w:szCs w:val="22"/>
          </w:rPr>
          <w:t xml:space="preserve">thlete </w:t>
        </w:r>
      </w:ins>
      <w:r w:rsidRPr="0062583A">
        <w:rPr>
          <w:rFonts w:ascii="Arial" w:hAnsi="Arial" w:cs="Arial"/>
          <w:spacing w:val="-1"/>
          <w:w w:val="105"/>
          <w:szCs w:val="22"/>
        </w:rPr>
        <w:t>member</w:t>
      </w:r>
      <w:ins w:id="1480" w:author="Jan" w:date="2014-07-16T00:14:00Z">
        <w:r>
          <w:rPr>
            <w:rFonts w:ascii="Arial" w:hAnsi="Arial" w:cs="Arial"/>
            <w:spacing w:val="-1"/>
            <w:w w:val="105"/>
            <w:szCs w:val="22"/>
          </w:rPr>
          <w:t xml:space="preserve"> or a Seasonal Athlete Member</w:t>
        </w:r>
      </w:ins>
      <w:r w:rsidRPr="0062583A">
        <w:rPr>
          <w:rFonts w:ascii="Arial" w:hAnsi="Arial" w:cs="Arial"/>
          <w:spacing w:val="-1"/>
          <w:w w:val="105"/>
          <w:szCs w:val="22"/>
        </w:rPr>
        <w:t xml:space="preserve"> </w:t>
      </w:r>
      <w:del w:id="1481" w:author="Jan" w:date="2014-07-16T00:14:00Z">
        <w:r w:rsidRPr="0062583A" w:rsidDel="00825D97">
          <w:rPr>
            <w:rFonts w:ascii="Arial" w:hAnsi="Arial" w:cs="Arial"/>
            <w:spacing w:val="-1"/>
            <w:w w:val="105"/>
            <w:szCs w:val="22"/>
          </w:rPr>
          <w:delText xml:space="preserve">of MS </w:delText>
        </w:r>
      </w:del>
      <w:r w:rsidRPr="0062583A">
        <w:rPr>
          <w:rFonts w:ascii="Arial" w:hAnsi="Arial" w:cs="Arial"/>
          <w:spacing w:val="-1"/>
          <w:w w:val="105"/>
          <w:szCs w:val="22"/>
        </w:rPr>
        <w:t>in good standing</w:t>
      </w:r>
      <w:del w:id="1482" w:author="Jan" w:date="2014-07-16T00:14:00Z">
        <w:r w:rsidRPr="0062583A" w:rsidDel="00825D97">
          <w:rPr>
            <w:rFonts w:ascii="Arial" w:hAnsi="Arial" w:cs="Arial"/>
            <w:spacing w:val="-1"/>
            <w:w w:val="105"/>
            <w:szCs w:val="22"/>
          </w:rPr>
          <w:delText xml:space="preserve"> (i.e. seasonal athlete members are not eligible</w:delText>
        </w:r>
      </w:del>
      <w:del w:id="1483" w:author="Jan" w:date="2014-07-16T00:15:00Z">
        <w:r w:rsidRPr="0062583A" w:rsidDel="00825D97">
          <w:rPr>
            <w:rFonts w:ascii="Arial" w:hAnsi="Arial" w:cs="Arial"/>
            <w:spacing w:val="-1"/>
            <w:w w:val="105"/>
            <w:szCs w:val="22"/>
          </w:rPr>
          <w:delText>)</w:delText>
        </w:r>
      </w:del>
      <w:r w:rsidRPr="0062583A">
        <w:rPr>
          <w:rFonts w:ascii="Arial" w:hAnsi="Arial" w:cs="Arial"/>
          <w:spacing w:val="-1"/>
          <w:w w:val="105"/>
          <w:szCs w:val="22"/>
        </w:rPr>
        <w:t xml:space="preserve">; (b) at least </w:t>
      </w:r>
      <w:del w:id="1484" w:author="Jan" w:date="2014-07-16T00:15:00Z">
        <w:r w:rsidRPr="0062583A" w:rsidDel="00825D97">
          <w:rPr>
            <w:rFonts w:ascii="Arial" w:hAnsi="Arial" w:cs="Arial"/>
            <w:spacing w:val="-1"/>
            <w:w w:val="105"/>
            <w:szCs w:val="22"/>
          </w:rPr>
          <w:delText xml:space="preserve">16 </w:delText>
        </w:r>
      </w:del>
      <w:ins w:id="1485" w:author="Jan" w:date="2014-07-16T00:15:00Z">
        <w:r>
          <w:rPr>
            <w:rFonts w:ascii="Arial" w:hAnsi="Arial" w:cs="Arial"/>
            <w:spacing w:val="-1"/>
            <w:w w:val="105"/>
            <w:szCs w:val="22"/>
          </w:rPr>
          <w:t>(15)</w:t>
        </w:r>
        <w:r w:rsidRPr="0062583A">
          <w:rPr>
            <w:rFonts w:ascii="Arial" w:hAnsi="Arial" w:cs="Arial"/>
            <w:spacing w:val="-1"/>
            <w:w w:val="105"/>
            <w:szCs w:val="22"/>
          </w:rPr>
          <w:t xml:space="preserve"> </w:t>
        </w:r>
      </w:ins>
      <w:r w:rsidRPr="0062583A">
        <w:rPr>
          <w:rFonts w:ascii="Arial" w:hAnsi="Arial" w:cs="Arial"/>
          <w:spacing w:val="-1"/>
          <w:w w:val="105"/>
          <w:szCs w:val="22"/>
        </w:rPr>
        <w:t xml:space="preserve">years of age or at least a </w:t>
      </w:r>
      <w:del w:id="1486" w:author="Jan" w:date="2014-07-16T00:15:00Z">
        <w:r w:rsidRPr="0062583A" w:rsidDel="00825D97">
          <w:rPr>
            <w:rFonts w:ascii="Arial" w:hAnsi="Arial" w:cs="Arial"/>
            <w:spacing w:val="-1"/>
            <w:w w:val="105"/>
            <w:szCs w:val="22"/>
          </w:rPr>
          <w:delText xml:space="preserve">sophomore </w:delText>
        </w:r>
      </w:del>
      <w:ins w:id="1487" w:author="Jan" w:date="2014-07-16T00:15:00Z">
        <w:r>
          <w:rPr>
            <w:rFonts w:ascii="Arial" w:hAnsi="Arial" w:cs="Arial"/>
            <w:spacing w:val="-1"/>
            <w:w w:val="105"/>
            <w:szCs w:val="22"/>
          </w:rPr>
          <w:t>freshman</w:t>
        </w:r>
        <w:r w:rsidRPr="0062583A">
          <w:rPr>
            <w:rFonts w:ascii="Arial" w:hAnsi="Arial" w:cs="Arial"/>
            <w:spacing w:val="-1"/>
            <w:w w:val="105"/>
            <w:szCs w:val="22"/>
          </w:rPr>
          <w:t xml:space="preserve"> </w:t>
        </w:r>
      </w:ins>
      <w:r w:rsidRPr="0062583A">
        <w:rPr>
          <w:rFonts w:ascii="Arial" w:hAnsi="Arial" w:cs="Arial"/>
          <w:spacing w:val="-1"/>
          <w:w w:val="105"/>
          <w:szCs w:val="22"/>
        </w:rPr>
        <w:t xml:space="preserve">in high school (c) </w:t>
      </w:r>
      <w:ins w:id="1488" w:author="Jan" w:date="2014-07-16T00:16:00Z">
        <w:r>
          <w:rPr>
            <w:rFonts w:ascii="Arial" w:hAnsi="Arial" w:cs="Arial"/>
            <w:spacing w:val="-1"/>
            <w:w w:val="105"/>
            <w:szCs w:val="22"/>
          </w:rPr>
          <w:t xml:space="preserve">Junior Athlete Representatives must be no higher than sophomore year status of high school;; (d) </w:t>
        </w:r>
      </w:ins>
      <w:r w:rsidRPr="0062583A">
        <w:rPr>
          <w:rFonts w:ascii="Arial" w:hAnsi="Arial" w:cs="Arial"/>
          <w:spacing w:val="-1"/>
          <w:w w:val="105"/>
          <w:szCs w:val="22"/>
        </w:rPr>
        <w:t>be currently competing</w:t>
      </w:r>
      <w:ins w:id="1489" w:author="Jan" w:date="2014-07-16T00:17:00Z">
        <w:r>
          <w:rPr>
            <w:rFonts w:ascii="Arial" w:hAnsi="Arial" w:cs="Arial"/>
            <w:spacing w:val="-1"/>
            <w:w w:val="105"/>
            <w:szCs w:val="22"/>
          </w:rPr>
          <w:t>, or have competed during three (3) immediately preceding years, in the program of swimming conducted by MS or another LSC;</w:t>
        </w:r>
      </w:ins>
      <w:del w:id="1490" w:author="Jan" w:date="2014-07-16T00:19:00Z">
        <w:r w:rsidRPr="0062583A" w:rsidDel="00825D97">
          <w:rPr>
            <w:rFonts w:ascii="Arial" w:hAnsi="Arial" w:cs="Arial"/>
            <w:spacing w:val="-1"/>
            <w:w w:val="105"/>
            <w:szCs w:val="22"/>
          </w:rPr>
          <w:delText xml:space="preserve"> and expects to compete within the Michigan LSC for the next year</w:delText>
        </w:r>
        <w:r w:rsidRPr="0062583A" w:rsidDel="00825D97">
          <w:rPr>
            <w:rFonts w:ascii="Arial" w:hAnsi="Arial" w:cs="Arial"/>
            <w:spacing w:val="-2"/>
            <w:w w:val="105"/>
            <w:szCs w:val="22"/>
          </w:rPr>
          <w:delText>;</w:delText>
        </w:r>
      </w:del>
      <w:del w:id="1491" w:author="Jan" w:date="2014-07-16T00:21:00Z">
        <w:r w:rsidRPr="0062583A" w:rsidDel="009E18F9">
          <w:rPr>
            <w:rFonts w:ascii="Arial" w:hAnsi="Arial" w:cs="Arial"/>
            <w:spacing w:val="-2"/>
            <w:w w:val="105"/>
            <w:szCs w:val="22"/>
          </w:rPr>
          <w:delText xml:space="preserve"> </w:delText>
        </w:r>
      </w:del>
      <w:del w:id="1492" w:author="Jan" w:date="2014-07-16T00:23:00Z">
        <w:r w:rsidDel="009E18F9">
          <w:rPr>
            <w:rFonts w:ascii="Arial" w:hAnsi="Arial" w:cs="Arial"/>
            <w:spacing w:val="-2"/>
            <w:w w:val="105"/>
            <w:szCs w:val="22"/>
          </w:rPr>
          <w:delText>and</w:delText>
        </w:r>
      </w:del>
      <w:ins w:id="1493" w:author="Jan" w:date="2014-07-16T00:21:00Z">
        <w:r>
          <w:rPr>
            <w:rFonts w:ascii="Arial" w:hAnsi="Arial" w:cs="Arial"/>
            <w:spacing w:val="-2"/>
            <w:w w:val="105"/>
            <w:szCs w:val="22"/>
          </w:rPr>
          <w:t xml:space="preserve"> </w:t>
        </w:r>
      </w:ins>
      <w:del w:id="1494" w:author="Jan" w:date="2014-07-16T00:22:00Z">
        <w:r w:rsidRPr="0062583A" w:rsidDel="009E18F9">
          <w:rPr>
            <w:rFonts w:ascii="Arial" w:hAnsi="Arial" w:cs="Arial"/>
            <w:spacing w:val="-2"/>
            <w:w w:val="105"/>
            <w:szCs w:val="22"/>
          </w:rPr>
          <w:delText>(</w:delText>
        </w:r>
      </w:del>
      <w:del w:id="1495" w:author="Jan" w:date="2014-07-16T00:19:00Z">
        <w:r w:rsidRPr="0062583A" w:rsidDel="00825D97">
          <w:rPr>
            <w:rFonts w:ascii="Arial" w:hAnsi="Arial" w:cs="Arial"/>
            <w:spacing w:val="-2"/>
            <w:w w:val="105"/>
            <w:szCs w:val="22"/>
          </w:rPr>
          <w:delText>d</w:delText>
        </w:r>
      </w:del>
      <w:del w:id="1496" w:author="Jan" w:date="2014-07-16T00:22:00Z">
        <w:r w:rsidRPr="0062583A" w:rsidDel="009E18F9">
          <w:rPr>
            <w:rFonts w:ascii="Arial" w:hAnsi="Arial" w:cs="Arial"/>
            <w:spacing w:val="-2"/>
            <w:w w:val="105"/>
            <w:szCs w:val="22"/>
          </w:rPr>
          <w:delText xml:space="preserve">) </w:delText>
        </w:r>
      </w:del>
      <w:del w:id="1497" w:author="Jan" w:date="2014-07-16T00:20:00Z">
        <w:r w:rsidRPr="0062583A" w:rsidDel="00825D97">
          <w:rPr>
            <w:rFonts w:ascii="Arial" w:hAnsi="Arial" w:cs="Arial"/>
            <w:spacing w:val="-2"/>
            <w:w w:val="105"/>
            <w:szCs w:val="22"/>
          </w:rPr>
          <w:delText>currently resides in Michigan and expects to reside in Michigan for the next yea</w:delText>
        </w:r>
      </w:del>
      <w:ins w:id="1498" w:author="Jan" w:date="2014-07-16T00:23:00Z">
        <w:r>
          <w:rPr>
            <w:rFonts w:ascii="Arial" w:hAnsi="Arial" w:cs="Arial"/>
            <w:spacing w:val="-2"/>
            <w:w w:val="105"/>
            <w:szCs w:val="22"/>
          </w:rPr>
          <w:t xml:space="preserve"> and (e) </w:t>
        </w:r>
      </w:ins>
      <w:ins w:id="1499" w:author="Jan" w:date="2014-07-16T00:24:00Z">
        <w:r>
          <w:rPr>
            <w:rFonts w:ascii="Arial" w:hAnsi="Arial" w:cs="Arial"/>
            <w:spacing w:val="-2"/>
            <w:w w:val="105"/>
            <w:szCs w:val="22"/>
          </w:rPr>
          <w:t>h</w:t>
        </w:r>
      </w:ins>
      <w:ins w:id="1500" w:author="Jan" w:date="2014-07-16T00:20:00Z">
        <w:r>
          <w:rPr>
            <w:rFonts w:ascii="Arial" w:hAnsi="Arial" w:cs="Arial"/>
            <w:spacing w:val="-2"/>
            <w:w w:val="105"/>
            <w:szCs w:val="22"/>
          </w:rPr>
          <w:t>ave his or her place of permanent residence in the Territory and expects to reside therein throughout at least the first half of the term (other than periods of enrollment in an institution of higher education).</w:t>
        </w:r>
      </w:ins>
      <w:r w:rsidRPr="0062583A">
        <w:rPr>
          <w:rFonts w:ascii="Arial" w:hAnsi="Arial" w:cs="Arial"/>
          <w:spacing w:val="1"/>
          <w:w w:val="105"/>
          <w:szCs w:val="22"/>
        </w:rPr>
        <w:t xml:space="preserve">.  </w:t>
      </w:r>
      <w:del w:id="1501" w:author="Jan" w:date="2014-07-16T00:25:00Z">
        <w:r w:rsidRPr="0062583A" w:rsidDel="009E18F9">
          <w:rPr>
            <w:rFonts w:ascii="Arial" w:hAnsi="Arial" w:cs="Arial"/>
            <w:spacing w:val="1"/>
            <w:w w:val="105"/>
            <w:szCs w:val="22"/>
          </w:rPr>
          <w:delText>If vacancies in any Athlete Representative position occur as a result of a resignation, etc, any vacancy filled by an appointment of the General Chair must also meet these requirements.</w:delText>
        </w:r>
      </w:del>
    </w:p>
    <w:p w:rsidR="009D535E" w:rsidRDefault="009D535E" w:rsidP="009D535E">
      <w:pPr>
        <w:tabs>
          <w:tab w:val="left" w:pos="0"/>
        </w:tabs>
        <w:spacing w:before="72"/>
        <w:jc w:val="center"/>
        <w:rPr>
          <w:ins w:id="1502" w:author="Jan" w:date="2014-07-16T00:25:00Z"/>
          <w:rFonts w:ascii="Arial" w:hAnsi="Arial" w:cs="Arial"/>
          <w:b/>
          <w:spacing w:val="1"/>
          <w:w w:val="105"/>
          <w:szCs w:val="22"/>
        </w:rPr>
      </w:pPr>
      <w:ins w:id="1503" w:author="Jan" w:date="2014-07-16T00:25:00Z">
        <w:r>
          <w:rPr>
            <w:rFonts w:ascii="Arial" w:hAnsi="Arial" w:cs="Arial"/>
            <w:b/>
            <w:spacing w:val="1"/>
            <w:w w:val="105"/>
            <w:szCs w:val="22"/>
          </w:rPr>
          <w:t>VACANCIES</w:t>
        </w:r>
      </w:ins>
    </w:p>
    <w:p w:rsidR="009D535E" w:rsidRPr="009E18F9" w:rsidRDefault="009D535E" w:rsidP="009D535E">
      <w:pPr>
        <w:tabs>
          <w:tab w:val="left" w:pos="0"/>
        </w:tabs>
        <w:spacing w:before="72"/>
        <w:jc w:val="both"/>
        <w:rPr>
          <w:rFonts w:ascii="Arial" w:hAnsi="Arial" w:cs="Arial"/>
          <w:spacing w:val="1"/>
          <w:w w:val="105"/>
          <w:szCs w:val="22"/>
        </w:rPr>
      </w:pPr>
      <w:ins w:id="1504" w:author="Jan" w:date="2014-07-16T00:26:00Z">
        <w:r>
          <w:rPr>
            <w:rFonts w:ascii="Arial" w:hAnsi="Arial" w:cs="Arial"/>
            <w:spacing w:val="1"/>
            <w:w w:val="105"/>
            <w:szCs w:val="22"/>
          </w:rPr>
          <w:t>If the office of any Athlete Representative shall become vacant for any reason, the General Chair shall, with the advice and consent of the Board of Directors, appoint a replacement to serve the remainder of the term.</w:t>
        </w:r>
      </w:ins>
    </w:p>
    <w:p w:rsidR="009D535E" w:rsidRPr="0062583A" w:rsidRDefault="009D535E" w:rsidP="009D535E">
      <w:pPr>
        <w:pStyle w:val="Heading2"/>
      </w:pPr>
      <w:bookmarkStart w:id="1505" w:name="_Toc298441506"/>
      <w:del w:id="1506" w:author="Jan" w:date="2014-07-16T00:27:00Z">
        <w:r w:rsidRPr="0062583A" w:rsidDel="009E18F9">
          <w:delText xml:space="preserve">NOTICE OF JUNIOR ATHLETE REPRESENTATIVE </w:delText>
        </w:r>
      </w:del>
      <w:r w:rsidRPr="0062583A">
        <w:t>ELECTION</w:t>
      </w:r>
      <w:bookmarkEnd w:id="1505"/>
      <w:ins w:id="1507" w:author="Jan" w:date="2014-07-16T00:27:00Z">
        <w:r>
          <w:t xml:space="preserve"> PROCESS</w:t>
        </w:r>
      </w:ins>
    </w:p>
    <w:p w:rsidR="009D535E" w:rsidDel="009E18F9" w:rsidRDefault="009D535E" w:rsidP="009D535E">
      <w:pPr>
        <w:spacing w:before="252"/>
        <w:jc w:val="both"/>
        <w:rPr>
          <w:del w:id="1508" w:author="Jan" w:date="2014-07-16T00:29:00Z"/>
          <w:rFonts w:ascii="Arial" w:hAnsi="Arial" w:cs="Arial"/>
          <w:spacing w:val="1"/>
          <w:w w:val="105"/>
          <w:szCs w:val="22"/>
        </w:rPr>
      </w:pPr>
      <w:del w:id="1509" w:author="Jan" w:date="2014-07-16T00:29:00Z">
        <w:r w:rsidRPr="0062583A" w:rsidDel="009E18F9">
          <w:rPr>
            <w:rFonts w:ascii="Arial" w:hAnsi="Arial" w:cs="Arial"/>
            <w:spacing w:val="8"/>
            <w:w w:val="105"/>
            <w:szCs w:val="22"/>
          </w:rPr>
          <w:delText xml:space="preserve">The current Senior Athlete Representative is responsible for noticing the election process shortly before the annual 13 and Over SCY State Championships (which is in March) and carrying out the election process with the assistance of the MS Office and the Administrative Vice Chair. Notice of the election of the Junior Athlete </w:delText>
        </w:r>
        <w:r w:rsidRPr="0062583A" w:rsidDel="009E18F9">
          <w:rPr>
            <w:rFonts w:ascii="Arial" w:hAnsi="Arial" w:cs="Arial"/>
            <w:w w:val="105"/>
            <w:szCs w:val="22"/>
          </w:rPr>
          <w:delText xml:space="preserve">Representative will be communicated by e-mail by the MS Office to interested parties and/or by posting on </w:delText>
        </w:r>
        <w:r w:rsidRPr="0062583A" w:rsidDel="009E18F9">
          <w:rPr>
            <w:rFonts w:ascii="Arial" w:hAnsi="Arial" w:cs="Arial"/>
            <w:spacing w:val="-6"/>
            <w:w w:val="105"/>
            <w:szCs w:val="22"/>
          </w:rPr>
          <w:delText>the MS website no later than 30 days prior to the date of the annual 13 and Over SCY State Championships. General i</w:delText>
        </w:r>
        <w:r w:rsidRPr="0062583A" w:rsidDel="009E18F9">
          <w:rPr>
            <w:rFonts w:ascii="Arial" w:hAnsi="Arial" w:cs="Arial"/>
            <w:spacing w:val="-3"/>
            <w:w w:val="105"/>
            <w:szCs w:val="22"/>
          </w:rPr>
          <w:delText xml:space="preserve">nstructions on the conduct of the </w:delText>
        </w:r>
        <w:r w:rsidRPr="0062583A" w:rsidDel="009E18F9">
          <w:rPr>
            <w:rFonts w:ascii="Arial" w:hAnsi="Arial" w:cs="Arial"/>
            <w:spacing w:val="1"/>
            <w:w w:val="105"/>
            <w:szCs w:val="22"/>
          </w:rPr>
          <w:delText xml:space="preserve">election will be included in the communication. Any currently certified MS athlete is eligible to be nominated; however, no athlete shall be placed on the ballot without his or her consent.  Athletes may place their own name on the ballot.  You do not have to be swimming at the State Championships nor be present during the election to run.  </w:delText>
        </w:r>
        <w:r w:rsidRPr="0062583A" w:rsidDel="009E18F9">
          <w:rPr>
            <w:rFonts w:ascii="Arial" w:hAnsi="Arial" w:cs="Arial"/>
            <w:spacing w:val="1"/>
            <w:w w:val="105"/>
            <w:szCs w:val="22"/>
          </w:rPr>
          <w:lastRenderedPageBreak/>
          <w:delText xml:space="preserve">The deadline for having your name placed on the official ballot is one week before the annual 13 and Over SCY State Championships and this ballot deadline date shall be included in the communication.   </w:delText>
        </w:r>
      </w:del>
    </w:p>
    <w:p w:rsidR="009D535E" w:rsidRPr="009D535E" w:rsidRDefault="009D535E" w:rsidP="009D535E">
      <w:pPr>
        <w:spacing w:before="252"/>
        <w:jc w:val="both"/>
        <w:rPr>
          <w:rFonts w:ascii="Arial" w:hAnsi="Arial" w:cs="Arial"/>
          <w:spacing w:val="1"/>
          <w:w w:val="105"/>
          <w:szCs w:val="22"/>
        </w:rPr>
      </w:pPr>
      <w:ins w:id="1510" w:author="Jan" w:date="2014-07-16T00:29:00Z">
        <w:r>
          <w:rPr>
            <w:rFonts w:ascii="Arial" w:hAnsi="Arial" w:cs="Arial"/>
            <w:spacing w:val="1"/>
            <w:w w:val="105"/>
            <w:szCs w:val="22"/>
          </w:rPr>
          <w:t>Elections occur during the Athlete Division meeting at the annual House of Delegates meeting.  Prospective candidates are given the opportunity to speak in front of their peers.  A ballot will be passed out to the athlete division members (maximum two (2) votes per club) in attendance.  In order to avoid vote tampering, a designated MS office employee will count and record votes.</w:t>
        </w:r>
      </w:ins>
    </w:p>
    <w:p w:rsidR="009D535E" w:rsidRPr="00537BDB" w:rsidDel="00653D55" w:rsidRDefault="009D535E" w:rsidP="009D535E">
      <w:pPr>
        <w:numPr>
          <w:ilvl w:val="0"/>
          <w:numId w:val="2"/>
        </w:numPr>
        <w:overflowPunct w:val="0"/>
        <w:autoSpaceDE w:val="0"/>
        <w:autoSpaceDN w:val="0"/>
        <w:adjustRightInd w:val="0"/>
        <w:spacing w:before="120" w:after="120" w:line="240" w:lineRule="auto"/>
        <w:ind w:left="994"/>
        <w:jc w:val="center"/>
        <w:textAlignment w:val="baseline"/>
        <w:rPr>
          <w:del w:id="1511" w:author="Jan" w:date="2014-07-15T20:38:00Z"/>
          <w:rFonts w:asciiTheme="minorHAnsi" w:hAnsiTheme="minorHAnsi" w:cstheme="minorHAnsi"/>
          <w:b/>
        </w:rPr>
      </w:pPr>
      <w:bookmarkStart w:id="1512" w:name="_Toc298441507"/>
      <w:del w:id="1513" w:author="Jan" w:date="2014-07-15T20:38:00Z">
        <w:r w:rsidRPr="00537BDB" w:rsidDel="00653D55">
          <w:rPr>
            <w:rFonts w:asciiTheme="minorHAnsi" w:hAnsiTheme="minorHAnsi" w:cstheme="minorHAnsi"/>
            <w:b/>
          </w:rPr>
          <w:delText>The Election and Voting Process</w:delText>
        </w:r>
        <w:bookmarkEnd w:id="1512"/>
      </w:del>
    </w:p>
    <w:p w:rsidR="009D535E" w:rsidRDefault="009D535E" w:rsidP="009D535E">
      <w:pPr>
        <w:tabs>
          <w:tab w:val="left" w:pos="0"/>
        </w:tabs>
        <w:spacing w:before="72"/>
        <w:jc w:val="both"/>
        <w:rPr>
          <w:rFonts w:ascii="Arial" w:hAnsi="Arial" w:cs="Arial"/>
          <w:spacing w:val="-2"/>
          <w:w w:val="105"/>
          <w:szCs w:val="22"/>
        </w:rPr>
      </w:pPr>
      <w:del w:id="1514" w:author="Jan" w:date="2014-07-15T20:38:00Z">
        <w:r w:rsidRPr="0062583A" w:rsidDel="00653D55">
          <w:rPr>
            <w:rFonts w:ascii="Arial" w:hAnsi="Arial" w:cs="Arial"/>
            <w:spacing w:val="-3"/>
            <w:w w:val="105"/>
            <w:szCs w:val="22"/>
          </w:rPr>
          <w:delText xml:space="preserve">The Junior Athlete Representative election is conducted on the first two days of the </w:delText>
        </w:r>
        <w:r w:rsidRPr="0062583A" w:rsidDel="00653D55">
          <w:rPr>
            <w:rFonts w:ascii="Arial" w:hAnsi="Arial" w:cs="Arial"/>
            <w:w w:val="105"/>
            <w:szCs w:val="22"/>
          </w:rPr>
          <w:delText xml:space="preserve">meet with the polls open for a 90-minute period at the beginning of warm ups for </w:delText>
        </w:r>
        <w:r w:rsidRPr="0062583A" w:rsidDel="00653D55">
          <w:rPr>
            <w:rFonts w:ascii="Arial" w:hAnsi="Arial" w:cs="Arial"/>
            <w:spacing w:val="1"/>
            <w:w w:val="105"/>
            <w:szCs w:val="22"/>
          </w:rPr>
          <w:delText xml:space="preserve">the morning session. All MS registered athletes ages 13 and older on the date of the election are eligible to vote. </w:delText>
        </w:r>
        <w:r w:rsidRPr="0062583A" w:rsidDel="00653D55">
          <w:rPr>
            <w:rFonts w:ascii="Arial" w:hAnsi="Arial" w:cs="Arial"/>
            <w:spacing w:val="-3"/>
            <w:w w:val="105"/>
            <w:szCs w:val="22"/>
          </w:rPr>
          <w:delText xml:space="preserve">Candidates are encouraged to post a description of their qualifications at the voting location. The </w:delText>
        </w:r>
        <w:r w:rsidRPr="0062583A" w:rsidDel="00653D55">
          <w:rPr>
            <w:rFonts w:ascii="Arial" w:hAnsi="Arial" w:cs="Arial"/>
            <w:spacing w:val="-1"/>
            <w:w w:val="105"/>
            <w:szCs w:val="22"/>
          </w:rPr>
          <w:delText xml:space="preserve">printed ballot includes the names and club affiliations of all announced candidates as well as </w:delText>
        </w:r>
        <w:r w:rsidRPr="0062583A" w:rsidDel="00653D55">
          <w:rPr>
            <w:rFonts w:ascii="Arial" w:hAnsi="Arial" w:cs="Arial"/>
            <w:w w:val="105"/>
            <w:szCs w:val="22"/>
          </w:rPr>
          <w:delText xml:space="preserve">space for write-in candidates. The voting area is staffed by the Chair of the Administrative </w:delText>
        </w:r>
        <w:r w:rsidRPr="0062583A" w:rsidDel="00653D55">
          <w:rPr>
            <w:rFonts w:ascii="Arial" w:hAnsi="Arial" w:cs="Arial"/>
            <w:spacing w:val="2"/>
            <w:w w:val="105"/>
            <w:szCs w:val="22"/>
          </w:rPr>
          <w:delText xml:space="preserve">Division or their designees and the current athlete reps or their designees. To prevent voting irregularities, as </w:delText>
        </w:r>
        <w:r w:rsidRPr="0062583A" w:rsidDel="00653D55">
          <w:rPr>
            <w:rFonts w:ascii="Arial" w:hAnsi="Arial" w:cs="Arial"/>
            <w:spacing w:val="-2"/>
            <w:w w:val="105"/>
            <w:szCs w:val="22"/>
          </w:rPr>
          <w:delText xml:space="preserve">each athlete votes, his/her name is lined-out on a list of currently registered MS swimmers. Voting by proxy is not allowed. </w:delText>
        </w:r>
      </w:del>
    </w:p>
    <w:p w:rsidR="009D535E" w:rsidRDefault="009D535E" w:rsidP="009D535E">
      <w:pPr>
        <w:pStyle w:val="ListParagraph"/>
        <w:overflowPunct w:val="0"/>
        <w:autoSpaceDE w:val="0"/>
        <w:autoSpaceDN w:val="0"/>
        <w:adjustRightInd w:val="0"/>
        <w:spacing w:before="120" w:after="120" w:line="240" w:lineRule="auto"/>
        <w:ind w:left="990"/>
        <w:jc w:val="center"/>
        <w:textAlignment w:val="baseline"/>
      </w:pPr>
      <w:bookmarkStart w:id="1515" w:name="_Toc298441508"/>
      <w:del w:id="1516" w:author="Jan" w:date="2014-07-16T00:37:00Z">
        <w:r w:rsidRPr="008F304C" w:rsidDel="008F304C">
          <w:delText>Results and Term of Office</w:delText>
        </w:r>
      </w:del>
      <w:bookmarkEnd w:id="1515"/>
    </w:p>
    <w:p w:rsidR="009D535E" w:rsidRPr="008F304C" w:rsidDel="008F304C" w:rsidRDefault="009D535E" w:rsidP="009D535E">
      <w:pPr>
        <w:pStyle w:val="ListParagraph"/>
        <w:overflowPunct w:val="0"/>
        <w:autoSpaceDE w:val="0"/>
        <w:autoSpaceDN w:val="0"/>
        <w:adjustRightInd w:val="0"/>
        <w:spacing w:before="120" w:after="120" w:line="240" w:lineRule="auto"/>
        <w:ind w:left="990"/>
        <w:jc w:val="center"/>
        <w:textAlignment w:val="baseline"/>
        <w:rPr>
          <w:del w:id="1517" w:author="Jan" w:date="2014-07-16T00:37:00Z"/>
          <w:b/>
        </w:rPr>
      </w:pPr>
      <w:ins w:id="1518" w:author="Jan" w:date="2014-07-16T00:38:00Z">
        <w:r>
          <w:rPr>
            <w:b/>
          </w:rPr>
          <w:t>RESULTS AND TERM START</w:t>
        </w:r>
      </w:ins>
    </w:p>
    <w:p w:rsidR="009D535E" w:rsidRPr="00B111C8" w:rsidDel="008F304C" w:rsidRDefault="009D535E" w:rsidP="009D535E">
      <w:pPr>
        <w:tabs>
          <w:tab w:val="left" w:pos="0"/>
        </w:tabs>
        <w:spacing w:before="72"/>
        <w:jc w:val="both"/>
        <w:rPr>
          <w:del w:id="1519" w:author="Jan" w:date="2014-07-16T00:39:00Z"/>
          <w:rFonts w:ascii="Arial" w:hAnsi="Arial" w:cs="Arial"/>
          <w:spacing w:val="10"/>
          <w:w w:val="105"/>
          <w:szCs w:val="22"/>
        </w:rPr>
      </w:pPr>
      <w:del w:id="1520" w:author="Jan" w:date="2014-07-16T00:39:00Z">
        <w:r w:rsidRPr="00B111C8" w:rsidDel="008F304C">
          <w:rPr>
            <w:rFonts w:ascii="Arial" w:hAnsi="Arial" w:cs="Arial"/>
            <w:w w:val="105"/>
            <w:szCs w:val="22"/>
          </w:rPr>
          <w:delText xml:space="preserve">After the election closes and the ballots are counted, the name of the new Junior Athlete Representative is announced at </w:delText>
        </w:r>
        <w:r w:rsidRPr="00B111C8" w:rsidDel="008F304C">
          <w:rPr>
            <w:rFonts w:ascii="Arial" w:hAnsi="Arial" w:cs="Arial"/>
            <w:spacing w:val="10"/>
            <w:w w:val="105"/>
            <w:szCs w:val="22"/>
          </w:rPr>
          <w:delText>the annual 13 and Over SCY State Championship meet.  His/her term of office begins immediately and he/she should attend the next regularly scheduled Board of Directors and House of Delegates meetings.</w:delText>
        </w:r>
      </w:del>
    </w:p>
    <w:p w:rsidR="009D535E" w:rsidRPr="00B111C8" w:rsidDel="008F304C" w:rsidRDefault="009D535E" w:rsidP="009D535E">
      <w:pPr>
        <w:tabs>
          <w:tab w:val="left" w:pos="0"/>
        </w:tabs>
        <w:spacing w:before="72"/>
        <w:jc w:val="both"/>
        <w:rPr>
          <w:del w:id="1521" w:author="Jan" w:date="2014-07-16T00:39:00Z"/>
          <w:rFonts w:ascii="Arial" w:hAnsi="Arial" w:cs="Arial"/>
          <w:spacing w:val="-5"/>
          <w:w w:val="105"/>
          <w:szCs w:val="22"/>
        </w:rPr>
      </w:pPr>
      <w:del w:id="1522" w:author="Jan" w:date="2014-07-16T00:39:00Z">
        <w:r w:rsidRPr="00B111C8" w:rsidDel="008F304C">
          <w:rPr>
            <w:rFonts w:ascii="Arial" w:hAnsi="Arial" w:cs="Arial"/>
            <w:spacing w:val="10"/>
            <w:w w:val="105"/>
            <w:szCs w:val="22"/>
          </w:rPr>
          <w:delText xml:space="preserve">The At Large Athlete Representatives' term of office begins when he/she is appointed by the General Chair. The term continues </w:delText>
        </w:r>
        <w:r w:rsidRPr="00B111C8" w:rsidDel="008F304C">
          <w:rPr>
            <w:rFonts w:ascii="Arial" w:hAnsi="Arial" w:cs="Arial"/>
            <w:spacing w:val="-5"/>
            <w:w w:val="105"/>
            <w:szCs w:val="22"/>
          </w:rPr>
          <w:delText>for an approximate two year term or until the next at large athlete is appointed in even numbered years.</w:delText>
        </w:r>
      </w:del>
    </w:p>
    <w:p w:rsidR="009D535E" w:rsidRDefault="009D535E" w:rsidP="009D535E">
      <w:pPr>
        <w:tabs>
          <w:tab w:val="left" w:pos="0"/>
        </w:tabs>
        <w:spacing w:before="72"/>
        <w:jc w:val="both"/>
        <w:rPr>
          <w:ins w:id="1523" w:author="Jan" w:date="2014-07-16T00:39:00Z"/>
          <w:rFonts w:ascii="Arial" w:hAnsi="Arial" w:cs="Arial"/>
          <w:spacing w:val="10"/>
          <w:w w:val="105"/>
          <w:szCs w:val="22"/>
        </w:rPr>
      </w:pPr>
      <w:del w:id="1524" w:author="Jan" w:date="2014-07-16T00:39:00Z">
        <w:r w:rsidRPr="00B111C8" w:rsidDel="008F304C">
          <w:rPr>
            <w:rFonts w:ascii="Arial" w:hAnsi="Arial" w:cs="Arial"/>
            <w:spacing w:val="10"/>
            <w:w w:val="105"/>
            <w:szCs w:val="22"/>
          </w:rPr>
          <w:delText>The intent of the above election/appointment process and related statements as to term of office is to insure that there are always three (3) currently serving athlete representatives and to compromise at least 20% of the Board of Directors.</w:delText>
        </w:r>
      </w:del>
    </w:p>
    <w:p w:rsidR="009D535E" w:rsidRPr="00B111C8" w:rsidRDefault="009D535E" w:rsidP="009D535E">
      <w:pPr>
        <w:tabs>
          <w:tab w:val="left" w:pos="0"/>
        </w:tabs>
        <w:spacing w:before="72"/>
        <w:jc w:val="both"/>
        <w:rPr>
          <w:rFonts w:ascii="Arial" w:hAnsi="Arial" w:cs="Arial"/>
          <w:b/>
          <w:spacing w:val="-2"/>
          <w:w w:val="105"/>
          <w:szCs w:val="22"/>
          <w:u w:val="single"/>
        </w:rPr>
      </w:pPr>
      <w:ins w:id="1525" w:author="Jan" w:date="2014-07-16T00:39:00Z">
        <w:r>
          <w:rPr>
            <w:rFonts w:ascii="Arial" w:hAnsi="Arial" w:cs="Arial"/>
            <w:spacing w:val="10"/>
            <w:w w:val="105"/>
            <w:szCs w:val="22"/>
          </w:rPr>
          <w:t>The results of the elections will be announced before the end of the annual House of Delegates meeting.  The term for each position will begin at the next regularly scheduled Board meeting.</w:t>
        </w:r>
      </w:ins>
    </w:p>
    <w:p w:rsidR="00D93A6A" w:rsidRDefault="00D93A6A" w:rsidP="00D93A6A">
      <w:pPr>
        <w:suppressLineNumbers/>
        <w:pBdr>
          <w:top w:val="single" w:sz="4" w:space="1" w:color="auto"/>
          <w:left w:val="single" w:sz="4" w:space="4" w:color="auto"/>
          <w:bottom w:val="single" w:sz="4" w:space="1" w:color="auto"/>
          <w:right w:val="single" w:sz="4" w:space="4" w:color="auto"/>
        </w:pBdr>
        <w:jc w:val="both"/>
      </w:pPr>
      <w:r>
        <w:t>R-36</w:t>
      </w:r>
      <w:r>
        <w:t xml:space="preserve"> ACTION:  Adopted     Defeated     Adopted/Amended    Tabled    Postponed    Pulled</w:t>
      </w:r>
    </w:p>
    <w:p w:rsidR="00D93A6A" w:rsidRDefault="00D93A6A" w:rsidP="00D93A6A">
      <w:pPr>
        <w:jc w:val="both"/>
      </w:pPr>
      <w:r w:rsidRPr="00D918FB">
        <w:rPr>
          <w:b/>
        </w:rPr>
        <w:lastRenderedPageBreak/>
        <w:t>Location:</w:t>
      </w:r>
      <w:r>
        <w:tab/>
      </w:r>
      <w:r>
        <w:t>New</w:t>
      </w:r>
    </w:p>
    <w:p w:rsidR="00D93A6A" w:rsidRDefault="00D93A6A" w:rsidP="00D93A6A">
      <w:pPr>
        <w:jc w:val="both"/>
      </w:pPr>
      <w:r w:rsidRPr="00D918FB">
        <w:rPr>
          <w:b/>
        </w:rPr>
        <w:t>Proposed by:</w:t>
      </w:r>
      <w:r>
        <w:tab/>
      </w:r>
      <w:r>
        <w:t>Joe McBratnie, Program Development Vice-Chair</w:t>
      </w:r>
    </w:p>
    <w:p w:rsidR="00D93A6A" w:rsidRDefault="00D93A6A" w:rsidP="00D93A6A">
      <w:pPr>
        <w:jc w:val="both"/>
      </w:pPr>
      <w:r w:rsidRPr="00D918FB">
        <w:rPr>
          <w:b/>
        </w:rPr>
        <w:t>Purpose:</w:t>
      </w:r>
      <w:r>
        <w:tab/>
      </w:r>
      <w:r>
        <w:t>Eliminate sanctions for competing meets on same weekends as championship meet</w:t>
      </w:r>
      <w:r w:rsidR="003956C3">
        <w:t>s</w:t>
      </w:r>
      <w:r>
        <w:t>.</w:t>
      </w:r>
    </w:p>
    <w:p w:rsidR="00D93A6A" w:rsidRPr="00D93A6A" w:rsidRDefault="00D93A6A" w:rsidP="00D93A6A">
      <w:pPr>
        <w:jc w:val="both"/>
      </w:pPr>
      <w:r>
        <w:rPr>
          <w:b/>
        </w:rPr>
        <w:t xml:space="preserve">Effective Date:  </w:t>
      </w:r>
      <w:r>
        <w:t>January 1, 2015.</w:t>
      </w:r>
    </w:p>
    <w:p w:rsidR="00D93A6A" w:rsidRPr="00F33715" w:rsidRDefault="00D93A6A" w:rsidP="00D93A6A">
      <w:pPr>
        <w:tabs>
          <w:tab w:val="right" w:pos="10710"/>
        </w:tabs>
        <w:jc w:val="both"/>
        <w:rPr>
          <w:i/>
          <w:u w:val="single"/>
        </w:rPr>
      </w:pPr>
      <w:r>
        <w:rPr>
          <w:b/>
        </w:rPr>
        <w:t xml:space="preserve">Recommendation:  </w:t>
      </w:r>
      <w:r>
        <w:rPr>
          <w:i/>
        </w:rPr>
        <w:t>The MS Board of Directors recommends</w:t>
      </w:r>
      <w:r>
        <w:rPr>
          <w:i/>
          <w:u w:val="single"/>
        </w:rPr>
        <w:tab/>
      </w:r>
    </w:p>
    <w:p w:rsidR="003956C3" w:rsidRDefault="003956C3" w:rsidP="009D535E">
      <w:pPr>
        <w:tabs>
          <w:tab w:val="left" w:pos="0"/>
        </w:tabs>
        <w:spacing w:before="72"/>
        <w:jc w:val="both"/>
        <w:rPr>
          <w:rFonts w:ascii="Arial" w:hAnsi="Arial" w:cs="Arial"/>
          <w:spacing w:val="-2"/>
          <w:w w:val="105"/>
          <w:szCs w:val="22"/>
        </w:rPr>
      </w:pPr>
      <w:ins w:id="1526" w:author="Jan" w:date="2014-08-07T17:48:00Z">
        <w:r>
          <w:rPr>
            <w:rFonts w:ascii="Arial" w:hAnsi="Arial" w:cs="Arial"/>
            <w:spacing w:val="-2"/>
            <w:w w:val="105"/>
            <w:szCs w:val="22"/>
          </w:rPr>
          <w:t xml:space="preserve">Michigan Swimming will not sanction a competing meet on the same weekend as a championship meet.  For example:  On the 12 and </w:t>
        </w:r>
        <w:proofErr w:type="gramStart"/>
        <w:r>
          <w:rPr>
            <w:rFonts w:ascii="Arial" w:hAnsi="Arial" w:cs="Arial"/>
            <w:spacing w:val="-2"/>
            <w:w w:val="105"/>
            <w:szCs w:val="22"/>
          </w:rPr>
          <w:t>Under</w:t>
        </w:r>
        <w:proofErr w:type="gramEnd"/>
        <w:r>
          <w:rPr>
            <w:rFonts w:ascii="Arial" w:hAnsi="Arial" w:cs="Arial"/>
            <w:spacing w:val="-2"/>
            <w:w w:val="105"/>
            <w:szCs w:val="22"/>
          </w:rPr>
          <w:t xml:space="preserve"> state meet weekend, no other meets will be sanctioned that involve 12 and under swimmers.</w:t>
        </w:r>
      </w:ins>
    </w:p>
    <w:bookmarkEnd w:id="1431"/>
    <w:bookmarkEnd w:id="1432"/>
    <w:p w:rsidR="003956C3" w:rsidRDefault="003956C3" w:rsidP="003956C3">
      <w:pPr>
        <w:suppressLineNumbers/>
        <w:pBdr>
          <w:top w:val="single" w:sz="4" w:space="1" w:color="auto"/>
          <w:left w:val="single" w:sz="4" w:space="4" w:color="auto"/>
          <w:bottom w:val="single" w:sz="4" w:space="1" w:color="auto"/>
          <w:right w:val="single" w:sz="4" w:space="4" w:color="auto"/>
        </w:pBdr>
        <w:jc w:val="both"/>
      </w:pPr>
      <w:r>
        <w:t>R-3</w:t>
      </w:r>
      <w:r>
        <w:t>7</w:t>
      </w:r>
      <w:r>
        <w:t xml:space="preserve"> ACTION:  Adopted     Defeated     Adopted/Amended    Tabled    Postponed    Pulled</w:t>
      </w:r>
    </w:p>
    <w:p w:rsidR="003956C3" w:rsidRDefault="003956C3" w:rsidP="003956C3">
      <w:pPr>
        <w:jc w:val="both"/>
      </w:pPr>
      <w:r w:rsidRPr="00D918FB">
        <w:rPr>
          <w:b/>
        </w:rPr>
        <w:t>Location:</w:t>
      </w:r>
      <w:r>
        <w:tab/>
        <w:t>New</w:t>
      </w:r>
    </w:p>
    <w:p w:rsidR="003956C3" w:rsidRDefault="003956C3" w:rsidP="003956C3">
      <w:pPr>
        <w:jc w:val="both"/>
      </w:pPr>
      <w:r w:rsidRPr="00D918FB">
        <w:rPr>
          <w:b/>
        </w:rPr>
        <w:t>Proposed by:</w:t>
      </w:r>
      <w:r>
        <w:tab/>
        <w:t>Joe McBratnie, Program Development Vice-Chair</w:t>
      </w:r>
    </w:p>
    <w:p w:rsidR="003956C3" w:rsidRDefault="003956C3" w:rsidP="003956C3">
      <w:pPr>
        <w:jc w:val="both"/>
      </w:pPr>
      <w:r w:rsidRPr="00D918FB">
        <w:rPr>
          <w:b/>
        </w:rPr>
        <w:t>Purpose:</w:t>
      </w:r>
      <w:r>
        <w:tab/>
      </w:r>
      <w:r>
        <w:t>Annual reviews of employees.</w:t>
      </w:r>
    </w:p>
    <w:p w:rsidR="003956C3" w:rsidRPr="00D93A6A" w:rsidRDefault="003956C3" w:rsidP="003956C3">
      <w:pPr>
        <w:jc w:val="both"/>
      </w:pPr>
      <w:r>
        <w:rPr>
          <w:b/>
        </w:rPr>
        <w:t xml:space="preserve">Effective Date:  </w:t>
      </w:r>
      <w:r>
        <w:t>January 1, 2015.</w:t>
      </w:r>
    </w:p>
    <w:p w:rsidR="00F33715" w:rsidRPr="003956C3" w:rsidRDefault="003956C3" w:rsidP="00F33715">
      <w:pPr>
        <w:jc w:val="both"/>
      </w:pPr>
      <w:ins w:id="1527" w:author="Jan" w:date="2014-08-07T17:56:00Z">
        <w:r>
          <w:t>The General Chair and the Administrative Vice-Chair are to conduct reviews of the employees on a yearly basis and before they end the currently seated term.  This will be used by the board to help evaluate the employees and how they are working for the swim community.</w:t>
        </w:r>
      </w:ins>
    </w:p>
    <w:sectPr w:rsidR="00F33715" w:rsidRPr="003956C3" w:rsidSect="00AB03F9">
      <w:pgSz w:w="12240" w:h="15840" w:code="1"/>
      <w:pgMar w:top="720" w:right="432" w:bottom="720" w:left="1008" w:header="720" w:footer="720" w:gutter="0"/>
      <w:lnNumType w:countBy="1" w:restart="continuous"/>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79" w:author="Jan" w:date="2014-07-13T23:01:00Z" w:initials="JBC">
    <w:p w:rsidR="00B451F8" w:rsidRDefault="00B451F8">
      <w:pPr>
        <w:pStyle w:val="CommentText"/>
      </w:pPr>
      <w:r>
        <w:rPr>
          <w:rStyle w:val="CommentReference"/>
        </w:rPr>
        <w:annotationRef/>
      </w:r>
      <w:r>
        <w:t>Moved to Common Rules (C)</w:t>
      </w:r>
    </w:p>
  </w:comment>
  <w:comment w:id="591" w:author="Jan" w:date="2014-07-13T23:03:00Z" w:initials="JBC">
    <w:p w:rsidR="00B451F8" w:rsidRDefault="00B451F8">
      <w:pPr>
        <w:pStyle w:val="CommentText"/>
      </w:pPr>
      <w:r>
        <w:rPr>
          <w:rStyle w:val="CommentReference"/>
        </w:rPr>
        <w:annotationRef/>
      </w:r>
      <w:r>
        <w:t>Moved to Common Rules (B)</w:t>
      </w:r>
    </w:p>
  </w:comment>
  <w:comment w:id="609" w:author="Jan" w:date="2014-07-13T23:05:00Z" w:initials="JBC">
    <w:p w:rsidR="00B451F8" w:rsidRDefault="00B451F8">
      <w:pPr>
        <w:pStyle w:val="CommentText"/>
      </w:pPr>
      <w:r>
        <w:rPr>
          <w:rStyle w:val="CommentReference"/>
        </w:rPr>
        <w:annotationRef/>
      </w:r>
      <w:r>
        <w:t>Moved to Common Rules (D)</w:t>
      </w:r>
    </w:p>
  </w:comment>
  <w:comment w:id="614" w:author="Jan" w:date="2014-07-13T23:06:00Z" w:initials="JBC">
    <w:p w:rsidR="00B451F8" w:rsidRDefault="00B451F8">
      <w:pPr>
        <w:pStyle w:val="CommentText"/>
      </w:pPr>
      <w:r>
        <w:rPr>
          <w:rStyle w:val="CommentReference"/>
        </w:rPr>
        <w:annotationRef/>
      </w:r>
      <w:r>
        <w:t>Moved to Common Rules (D)</w:t>
      </w:r>
    </w:p>
  </w:comment>
  <w:comment w:id="638" w:author="Jan" w:date="2014-07-13T23:24:00Z" w:initials="JBC">
    <w:p w:rsidR="00B451F8" w:rsidRDefault="00B451F8">
      <w:pPr>
        <w:pStyle w:val="CommentText"/>
      </w:pPr>
      <w:r>
        <w:rPr>
          <w:rStyle w:val="CommentReference"/>
        </w:rPr>
        <w:annotationRef/>
      </w:r>
      <w:r>
        <w:t>Moved to (A)</w:t>
      </w:r>
    </w:p>
  </w:comment>
  <w:comment w:id="674" w:author="Jan" w:date="2014-07-16T16:36:00Z" w:initials="JBC">
    <w:p w:rsidR="00B451F8" w:rsidRDefault="00B451F8" w:rsidP="00885C82">
      <w:pPr>
        <w:pStyle w:val="CommentText"/>
      </w:pPr>
      <w:r>
        <w:rPr>
          <w:rStyle w:val="CommentReference"/>
        </w:rPr>
        <w:annotationRef/>
      </w:r>
      <w:r>
        <w:t>Moved to Common Rules (H)</w:t>
      </w:r>
    </w:p>
  </w:comment>
  <w:comment w:id="680" w:author="Jan" w:date="2014-07-16T16:36:00Z" w:initials="JBC">
    <w:p w:rsidR="00B451F8" w:rsidRDefault="00B451F8" w:rsidP="00885C82">
      <w:pPr>
        <w:pStyle w:val="CommentText"/>
      </w:pPr>
      <w:r>
        <w:rPr>
          <w:rStyle w:val="CommentReference"/>
        </w:rPr>
        <w:annotationRef/>
      </w:r>
      <w:r>
        <w:t>Moved to (D)</w:t>
      </w:r>
    </w:p>
  </w:comment>
  <w:comment w:id="687" w:author="Jan" w:date="2014-07-16T16:38:00Z" w:initials="JBC">
    <w:p w:rsidR="00B451F8" w:rsidRDefault="00B451F8" w:rsidP="00885C82">
      <w:pPr>
        <w:pStyle w:val="CommentText"/>
      </w:pPr>
      <w:r>
        <w:rPr>
          <w:rStyle w:val="CommentReference"/>
        </w:rPr>
        <w:annotationRef/>
      </w:r>
      <w:r>
        <w:t>Moved to (F)</w:t>
      </w:r>
    </w:p>
  </w:comment>
  <w:comment w:id="737" w:author="Jan" w:date="2014-07-13T23:28:00Z" w:initials="JBC">
    <w:p w:rsidR="00B451F8" w:rsidRDefault="00B451F8">
      <w:pPr>
        <w:pStyle w:val="CommentText"/>
      </w:pPr>
      <w:r>
        <w:rPr>
          <w:rStyle w:val="CommentReference"/>
        </w:rPr>
        <w:annotationRef/>
      </w:r>
      <w:r>
        <w:t>Moved to Common Rule (I)</w:t>
      </w:r>
    </w:p>
  </w:comment>
  <w:comment w:id="750" w:author="Jan" w:date="2014-07-13T23:29:00Z" w:initials="JBC">
    <w:p w:rsidR="00B451F8" w:rsidRDefault="00B451F8">
      <w:pPr>
        <w:pStyle w:val="CommentText"/>
      </w:pPr>
      <w:r>
        <w:rPr>
          <w:rStyle w:val="CommentReference"/>
        </w:rPr>
        <w:annotationRef/>
      </w:r>
      <w:r>
        <w:t>Moved to (G)</w:t>
      </w:r>
    </w:p>
  </w:comment>
  <w:comment w:id="757" w:author="Jan" w:date="2014-07-13T23:30:00Z" w:initials="JBC">
    <w:p w:rsidR="00B451F8" w:rsidRDefault="00B451F8">
      <w:pPr>
        <w:pStyle w:val="CommentText"/>
      </w:pPr>
      <w:r>
        <w:rPr>
          <w:rStyle w:val="CommentReference"/>
        </w:rPr>
        <w:annotationRef/>
      </w:r>
      <w:r>
        <w:t>Moved to (E)</w:t>
      </w:r>
    </w:p>
  </w:comment>
  <w:comment w:id="763" w:author="Jan" w:date="2014-07-13T23:31:00Z" w:initials="JBC">
    <w:p w:rsidR="00B451F8" w:rsidRDefault="00B451F8">
      <w:pPr>
        <w:pStyle w:val="CommentText"/>
      </w:pPr>
      <w:r>
        <w:rPr>
          <w:rStyle w:val="CommentReference"/>
        </w:rPr>
        <w:annotationRef/>
      </w:r>
      <w:r>
        <w:t>Moved to Common Rules (J)</w:t>
      </w:r>
    </w:p>
  </w:comment>
  <w:comment w:id="772" w:author="Jan" w:date="2014-07-13T23:32:00Z" w:initials="JBC">
    <w:p w:rsidR="00B451F8" w:rsidRDefault="00B451F8">
      <w:pPr>
        <w:pStyle w:val="CommentText"/>
      </w:pPr>
      <w:r>
        <w:rPr>
          <w:rStyle w:val="CommentReference"/>
        </w:rPr>
        <w:annotationRef/>
      </w:r>
      <w:r>
        <w:t>Moved to Common Rules (G)</w:t>
      </w:r>
    </w:p>
  </w:comment>
  <w:comment w:id="781" w:author="Jan" w:date="2014-07-13T23:35:00Z" w:initials="JBC">
    <w:p w:rsidR="00B451F8" w:rsidRDefault="00B451F8">
      <w:pPr>
        <w:pStyle w:val="CommentText"/>
      </w:pPr>
      <w:r>
        <w:rPr>
          <w:rStyle w:val="CommentReference"/>
        </w:rPr>
        <w:annotationRef/>
      </w:r>
      <w:r>
        <w:t>Moved to Common Rules (K)</w:t>
      </w:r>
    </w:p>
  </w:comment>
  <w:comment w:id="786" w:author="Jan" w:date="2014-07-13T23:36:00Z" w:initials="JBC">
    <w:p w:rsidR="00B451F8" w:rsidRDefault="00B451F8">
      <w:pPr>
        <w:pStyle w:val="CommentText"/>
      </w:pPr>
      <w:r>
        <w:rPr>
          <w:rStyle w:val="CommentReference"/>
        </w:rPr>
        <w:annotationRef/>
      </w:r>
      <w:r>
        <w:t>Moved to (E)</w:t>
      </w:r>
    </w:p>
  </w:comment>
  <w:comment w:id="795" w:author="Jan" w:date="2014-07-13T23:53:00Z" w:initials="JBC">
    <w:p w:rsidR="00B451F8" w:rsidRDefault="00B451F8">
      <w:pPr>
        <w:pStyle w:val="CommentText"/>
      </w:pPr>
      <w:r>
        <w:rPr>
          <w:rStyle w:val="CommentReference"/>
        </w:rPr>
        <w:annotationRef/>
      </w:r>
      <w:r>
        <w:t>Moved to Common Rules (A)</w:t>
      </w:r>
    </w:p>
  </w:comment>
  <w:comment w:id="818" w:author="Jan" w:date="2014-07-13T23:59:00Z" w:initials="JBC">
    <w:p w:rsidR="00B451F8" w:rsidRDefault="00B451F8">
      <w:pPr>
        <w:pStyle w:val="CommentText"/>
      </w:pPr>
      <w:r>
        <w:rPr>
          <w:rStyle w:val="CommentReference"/>
        </w:rPr>
        <w:annotationRef/>
      </w:r>
      <w:r>
        <w:t>Moved to fee chart</w:t>
      </w:r>
    </w:p>
  </w:comment>
  <w:comment w:id="865" w:author="Jan" w:date="2014-07-14T00:18:00Z" w:initials="JBC">
    <w:p w:rsidR="00B451F8" w:rsidRDefault="00B451F8">
      <w:pPr>
        <w:pStyle w:val="CommentText"/>
      </w:pPr>
      <w:r>
        <w:rPr>
          <w:rStyle w:val="CommentReference"/>
        </w:rPr>
        <w:annotationRef/>
      </w:r>
      <w:r>
        <w:t>Moved to Common Rules (G)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F14" w:rsidRDefault="00C25F14" w:rsidP="00696E3E">
      <w:pPr>
        <w:spacing w:after="0" w:line="240" w:lineRule="auto"/>
      </w:pPr>
      <w:r>
        <w:separator/>
      </w:r>
    </w:p>
  </w:endnote>
  <w:endnote w:type="continuationSeparator" w:id="0">
    <w:p w:rsidR="00C25F14" w:rsidRDefault="00C25F14" w:rsidP="00696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1F8" w:rsidRDefault="00B451F8" w:rsidP="00696E3E">
    <w:pPr>
      <w:pStyle w:val="Footer"/>
      <w:tabs>
        <w:tab w:val="clear" w:pos="4680"/>
        <w:tab w:val="clear" w:pos="9360"/>
        <w:tab w:val="right" w:pos="11340"/>
      </w:tabs>
    </w:pPr>
    <w:r>
      <w:t>05/17/2013</w:t>
    </w:r>
    <w:r>
      <w:tab/>
      <w:t xml:space="preserve">Page </w:t>
    </w:r>
    <w:r>
      <w:rPr>
        <w:b/>
      </w:rPr>
      <w:fldChar w:fldCharType="begin"/>
    </w:r>
    <w:r>
      <w:rPr>
        <w:b/>
      </w:rPr>
      <w:instrText xml:space="preserve"> PAGE  \* Arabic  \* MERGEFORMAT </w:instrText>
    </w:r>
    <w:r>
      <w:rPr>
        <w:b/>
      </w:rPr>
      <w:fldChar w:fldCharType="separate"/>
    </w:r>
    <w:r w:rsidR="00D22EDA">
      <w:rPr>
        <w:b/>
        <w:noProof/>
      </w:rPr>
      <w:t>2</w:t>
    </w:r>
    <w:r>
      <w:rPr>
        <w:b/>
      </w:rPr>
      <w:fldChar w:fldCharType="end"/>
    </w:r>
    <w:r>
      <w:t xml:space="preserve"> of </w:t>
    </w:r>
    <w:r>
      <w:rPr>
        <w:b/>
      </w:rPr>
      <w:fldChar w:fldCharType="begin"/>
    </w:r>
    <w:r>
      <w:rPr>
        <w:b/>
      </w:rPr>
      <w:instrText xml:space="preserve"> NUMPAGES  \* Arabic  \* MERGEFORMAT </w:instrText>
    </w:r>
    <w:r>
      <w:rPr>
        <w:b/>
      </w:rPr>
      <w:fldChar w:fldCharType="separate"/>
    </w:r>
    <w:r w:rsidR="00D22EDA">
      <w:rPr>
        <w:b/>
        <w:noProof/>
      </w:rPr>
      <w:t>70</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F14" w:rsidRDefault="00C25F14" w:rsidP="00696E3E">
      <w:pPr>
        <w:spacing w:after="0" w:line="240" w:lineRule="auto"/>
      </w:pPr>
      <w:r>
        <w:separator/>
      </w:r>
    </w:p>
  </w:footnote>
  <w:footnote w:type="continuationSeparator" w:id="0">
    <w:p w:rsidR="00C25F14" w:rsidRDefault="00C25F14" w:rsidP="00696E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1F8" w:rsidRDefault="00B451F8" w:rsidP="00696E3E">
    <w:pPr>
      <w:spacing w:after="0" w:line="240" w:lineRule="auto"/>
    </w:pPr>
    <w:r>
      <w:t>Proposed Amendments to Rules &amp; Procedures</w:t>
    </w:r>
  </w:p>
  <w:p w:rsidR="00B451F8" w:rsidRDefault="00B451F8" w:rsidP="00696E3E">
    <w:r>
      <w:t>May 2014</w:t>
    </w:r>
  </w:p>
  <w:p w:rsidR="00B451F8" w:rsidRDefault="00B451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12C0A"/>
    <w:multiLevelType w:val="hybridMultilevel"/>
    <w:tmpl w:val="103A04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D5C99"/>
    <w:multiLevelType w:val="hybridMultilevel"/>
    <w:tmpl w:val="D7323B62"/>
    <w:lvl w:ilvl="0" w:tplc="81503DCA">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0C04186C"/>
    <w:multiLevelType w:val="hybridMultilevel"/>
    <w:tmpl w:val="D42C41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64721"/>
    <w:multiLevelType w:val="hybridMultilevel"/>
    <w:tmpl w:val="FDE000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F97EB2"/>
    <w:multiLevelType w:val="hybridMultilevel"/>
    <w:tmpl w:val="B254C498"/>
    <w:lvl w:ilvl="0" w:tplc="0E3EB71E">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17EA1663"/>
    <w:multiLevelType w:val="hybridMultilevel"/>
    <w:tmpl w:val="351002B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A45DEB"/>
    <w:multiLevelType w:val="hybridMultilevel"/>
    <w:tmpl w:val="C2C81F08"/>
    <w:lvl w:ilvl="0" w:tplc="D4CE63E2">
      <w:start w:val="1"/>
      <w:numFmt w:val="upperLetter"/>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A3730D5"/>
    <w:multiLevelType w:val="hybridMultilevel"/>
    <w:tmpl w:val="7E6A1038"/>
    <w:lvl w:ilvl="0" w:tplc="66F0A140">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2EE67A85"/>
    <w:multiLevelType w:val="hybridMultilevel"/>
    <w:tmpl w:val="476C4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ED7FAA"/>
    <w:multiLevelType w:val="hybridMultilevel"/>
    <w:tmpl w:val="BF12B8E8"/>
    <w:lvl w:ilvl="0" w:tplc="6414BE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EF47556"/>
    <w:multiLevelType w:val="hybridMultilevel"/>
    <w:tmpl w:val="7698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C37605"/>
    <w:multiLevelType w:val="hybridMultilevel"/>
    <w:tmpl w:val="3A94A22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D81179"/>
    <w:multiLevelType w:val="multilevel"/>
    <w:tmpl w:val="2306F53E"/>
    <w:styleLink w:val="FormalOutline"/>
    <w:lvl w:ilvl="0">
      <w:start w:val="1"/>
      <w:numFmt w:val="decimal"/>
      <w:lvlText w:val="%1."/>
      <w:lvlJc w:val="right"/>
      <w:pPr>
        <w:tabs>
          <w:tab w:val="num" w:pos="180"/>
        </w:tabs>
        <w:ind w:left="180" w:hanging="180"/>
      </w:pPr>
      <w:rPr>
        <w:rFonts w:ascii="Arial" w:eastAsia="Times New Roman" w:hAnsi="Arial" w:cs="Arial"/>
        <w:b/>
        <w:sz w:val="24"/>
        <w:szCs w:val="24"/>
      </w:rPr>
    </w:lvl>
    <w:lvl w:ilvl="1">
      <w:start w:val="1"/>
      <w:numFmt w:val="lowerLetter"/>
      <w:lvlText w:val="%2)"/>
      <w:lvlJc w:val="left"/>
      <w:pPr>
        <w:tabs>
          <w:tab w:val="num" w:pos="450"/>
        </w:tabs>
        <w:ind w:left="630" w:hanging="360"/>
      </w:pPr>
      <w:rPr>
        <w:rFonts w:ascii="Arial" w:eastAsia="Times New Roman" w:hAnsi="Arial" w:cs="Arial"/>
        <w:b/>
      </w:rPr>
    </w:lvl>
    <w:lvl w:ilvl="2">
      <w:start w:val="1"/>
      <w:numFmt w:val="decimal"/>
      <w:lvlText w:val="%3)"/>
      <w:lvlJc w:val="right"/>
      <w:pPr>
        <w:tabs>
          <w:tab w:val="num" w:pos="1620"/>
        </w:tabs>
        <w:ind w:left="1620" w:hanging="180"/>
      </w:pPr>
      <w:rPr>
        <w:rFonts w:ascii="Arial" w:eastAsia="Times New Roman" w:hAnsi="Arial" w:cs="Arial"/>
      </w:rPr>
    </w:lvl>
    <w:lvl w:ilvl="3">
      <w:start w:val="1"/>
      <w:numFmt w:val="lowerLetter"/>
      <w:lvlText w:val="%4."/>
      <w:lvlJc w:val="left"/>
      <w:pPr>
        <w:tabs>
          <w:tab w:val="num" w:pos="2340"/>
        </w:tabs>
        <w:ind w:left="2340" w:hanging="360"/>
      </w:pPr>
    </w:lvl>
    <w:lvl w:ilvl="4">
      <w:start w:val="1"/>
      <w:numFmt w:val="decimal"/>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3">
    <w:nsid w:val="371B52DE"/>
    <w:multiLevelType w:val="multilevel"/>
    <w:tmpl w:val="2306F53E"/>
    <w:numStyleLink w:val="FormalOutline"/>
  </w:abstractNum>
  <w:abstractNum w:abstractNumId="14">
    <w:nsid w:val="3C303CEB"/>
    <w:multiLevelType w:val="hybridMultilevel"/>
    <w:tmpl w:val="F3968A82"/>
    <w:lvl w:ilvl="0" w:tplc="20B08520">
      <w:start w:val="1"/>
      <w:numFmt w:val="upperLetter"/>
      <w:lvlText w:val="%1."/>
      <w:lvlJc w:val="left"/>
      <w:pPr>
        <w:ind w:left="990" w:hanging="36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3C9A15CA"/>
    <w:multiLevelType w:val="hybridMultilevel"/>
    <w:tmpl w:val="4E22EC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FAB4B91"/>
    <w:multiLevelType w:val="hybridMultilevel"/>
    <w:tmpl w:val="8F3EC164"/>
    <w:lvl w:ilvl="0" w:tplc="A7060756">
      <w:start w:val="1"/>
      <w:numFmt w:val="decimal"/>
      <w:lvlText w:val="%1."/>
      <w:lvlJc w:val="left"/>
      <w:pPr>
        <w:ind w:left="1080" w:hanging="360"/>
      </w:pPr>
      <w:rPr>
        <w:rFonts w:ascii="Arial" w:eastAsia="Times New Roman" w:hAnsi="Arial" w:cs="Aria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28A724A"/>
    <w:multiLevelType w:val="hybridMultilevel"/>
    <w:tmpl w:val="D9B224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8D654A"/>
    <w:multiLevelType w:val="hybridMultilevel"/>
    <w:tmpl w:val="FB36E8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5C1BCD"/>
    <w:multiLevelType w:val="hybridMultilevel"/>
    <w:tmpl w:val="D108D3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7E1602"/>
    <w:multiLevelType w:val="hybridMultilevel"/>
    <w:tmpl w:val="E4DE9C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1960BA"/>
    <w:multiLevelType w:val="hybridMultilevel"/>
    <w:tmpl w:val="06809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EB4BCB"/>
    <w:multiLevelType w:val="hybridMultilevel"/>
    <w:tmpl w:val="E43205C0"/>
    <w:lvl w:ilvl="0" w:tplc="E848ACB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5B09BA"/>
    <w:multiLevelType w:val="hybridMultilevel"/>
    <w:tmpl w:val="94202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EF94167"/>
    <w:multiLevelType w:val="hybridMultilevel"/>
    <w:tmpl w:val="D8061778"/>
    <w:lvl w:ilvl="0" w:tplc="D7EC20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417A89"/>
    <w:multiLevelType w:val="hybridMultilevel"/>
    <w:tmpl w:val="8F3EC164"/>
    <w:lvl w:ilvl="0" w:tplc="A7060756">
      <w:start w:val="1"/>
      <w:numFmt w:val="decimal"/>
      <w:lvlText w:val="%1."/>
      <w:lvlJc w:val="left"/>
      <w:pPr>
        <w:ind w:left="1080" w:hanging="360"/>
      </w:pPr>
      <w:rPr>
        <w:rFonts w:ascii="Arial" w:eastAsia="Times New Roman" w:hAnsi="Arial" w:cs="Aria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15A16C1"/>
    <w:multiLevelType w:val="hybridMultilevel"/>
    <w:tmpl w:val="4F8ADDF4"/>
    <w:lvl w:ilvl="0" w:tplc="0409000F">
      <w:start w:val="1"/>
      <w:numFmt w:val="decimal"/>
      <w:lvlText w:val="%1."/>
      <w:lvlJc w:val="left"/>
      <w:pPr>
        <w:ind w:left="720" w:hanging="360"/>
      </w:pPr>
      <w:rPr>
        <w:rFonts w:hint="default"/>
      </w:rPr>
    </w:lvl>
    <w:lvl w:ilvl="1" w:tplc="04090019">
      <w:start w:val="1"/>
      <w:numFmt w:val="lowerLetter"/>
      <w:lvlText w:val="%2."/>
      <w:lvlJc w:val="left"/>
      <w:pPr>
        <w:ind w:left="30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840ED"/>
    <w:multiLevelType w:val="hybridMultilevel"/>
    <w:tmpl w:val="5ECAC1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DE76EC66">
      <w:start w:val="1995"/>
      <w:numFmt w:val="bullet"/>
      <w:lvlText w:val="•"/>
      <w:lvlJc w:val="left"/>
      <w:pPr>
        <w:ind w:left="2880" w:hanging="360"/>
      </w:pPr>
      <w:rPr>
        <w:rFonts w:ascii="Arial" w:eastAsia="Times New Roman" w:hAnsi="Arial" w:cs="Aria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CBE0343"/>
    <w:multiLevelType w:val="hybridMultilevel"/>
    <w:tmpl w:val="88C0C8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657AB9"/>
    <w:multiLevelType w:val="hybridMultilevel"/>
    <w:tmpl w:val="5FA0E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EF4A65"/>
    <w:multiLevelType w:val="hybridMultilevel"/>
    <w:tmpl w:val="5378B960"/>
    <w:lvl w:ilvl="0" w:tplc="3800B732">
      <w:start w:val="1"/>
      <w:numFmt w:val="upperLetter"/>
      <w:lvlText w:val="%1."/>
      <w:lvlJc w:val="left"/>
      <w:pPr>
        <w:ind w:left="5220" w:hanging="360"/>
      </w:pPr>
      <w:rPr>
        <w:rFonts w:ascii="Arial" w:eastAsia="Times New Roman" w:hAnsi="Arial" w:cs="Arial" w:hint="default"/>
        <w:color w:val="auto"/>
        <w:sz w:val="20"/>
      </w:rPr>
    </w:lvl>
    <w:lvl w:ilvl="1" w:tplc="04090019" w:tentative="1">
      <w:start w:val="1"/>
      <w:numFmt w:val="lowerLetter"/>
      <w:lvlText w:val="%2."/>
      <w:lvlJc w:val="left"/>
      <w:pPr>
        <w:ind w:left="5940" w:hanging="360"/>
      </w:pPr>
    </w:lvl>
    <w:lvl w:ilvl="2" w:tplc="0409001B" w:tentative="1">
      <w:start w:val="1"/>
      <w:numFmt w:val="lowerRoman"/>
      <w:lvlText w:val="%3."/>
      <w:lvlJc w:val="right"/>
      <w:pPr>
        <w:ind w:left="6660" w:hanging="180"/>
      </w:pPr>
    </w:lvl>
    <w:lvl w:ilvl="3" w:tplc="0409000F" w:tentative="1">
      <w:start w:val="1"/>
      <w:numFmt w:val="decimal"/>
      <w:lvlText w:val="%4."/>
      <w:lvlJc w:val="left"/>
      <w:pPr>
        <w:ind w:left="7380" w:hanging="360"/>
      </w:pPr>
    </w:lvl>
    <w:lvl w:ilvl="4" w:tplc="04090019" w:tentative="1">
      <w:start w:val="1"/>
      <w:numFmt w:val="lowerLetter"/>
      <w:lvlText w:val="%5."/>
      <w:lvlJc w:val="left"/>
      <w:pPr>
        <w:ind w:left="8100" w:hanging="360"/>
      </w:pPr>
    </w:lvl>
    <w:lvl w:ilvl="5" w:tplc="0409001B" w:tentative="1">
      <w:start w:val="1"/>
      <w:numFmt w:val="lowerRoman"/>
      <w:lvlText w:val="%6."/>
      <w:lvlJc w:val="right"/>
      <w:pPr>
        <w:ind w:left="8820" w:hanging="180"/>
      </w:pPr>
    </w:lvl>
    <w:lvl w:ilvl="6" w:tplc="0409000F" w:tentative="1">
      <w:start w:val="1"/>
      <w:numFmt w:val="decimal"/>
      <w:lvlText w:val="%7."/>
      <w:lvlJc w:val="left"/>
      <w:pPr>
        <w:ind w:left="9540" w:hanging="360"/>
      </w:pPr>
    </w:lvl>
    <w:lvl w:ilvl="7" w:tplc="04090019" w:tentative="1">
      <w:start w:val="1"/>
      <w:numFmt w:val="lowerLetter"/>
      <w:lvlText w:val="%8."/>
      <w:lvlJc w:val="left"/>
      <w:pPr>
        <w:ind w:left="10260" w:hanging="360"/>
      </w:pPr>
    </w:lvl>
    <w:lvl w:ilvl="8" w:tplc="0409001B" w:tentative="1">
      <w:start w:val="1"/>
      <w:numFmt w:val="lowerRoman"/>
      <w:lvlText w:val="%9."/>
      <w:lvlJc w:val="right"/>
      <w:pPr>
        <w:ind w:left="10980" w:hanging="180"/>
      </w:pPr>
    </w:lvl>
  </w:abstractNum>
  <w:abstractNum w:abstractNumId="31">
    <w:nsid w:val="764B654A"/>
    <w:multiLevelType w:val="hybridMultilevel"/>
    <w:tmpl w:val="2E421FEA"/>
    <w:lvl w:ilvl="0" w:tplc="205020E4">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nsid w:val="76E90967"/>
    <w:multiLevelType w:val="multilevel"/>
    <w:tmpl w:val="2306F53E"/>
    <w:numStyleLink w:val="FormalOutline"/>
  </w:abstractNum>
  <w:abstractNum w:abstractNumId="33">
    <w:nsid w:val="7B39141D"/>
    <w:multiLevelType w:val="hybridMultilevel"/>
    <w:tmpl w:val="5B4CDCD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B2488"/>
    <w:multiLevelType w:val="hybridMultilevel"/>
    <w:tmpl w:val="0838AF14"/>
    <w:lvl w:ilvl="0" w:tplc="CFBA9F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7F2A4B48"/>
    <w:multiLevelType w:val="hybridMultilevel"/>
    <w:tmpl w:val="ECD08F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1"/>
  </w:num>
  <w:num w:numId="3">
    <w:abstractNumId w:val="20"/>
  </w:num>
  <w:num w:numId="4">
    <w:abstractNumId w:val="10"/>
  </w:num>
  <w:num w:numId="5">
    <w:abstractNumId w:val="21"/>
  </w:num>
  <w:num w:numId="6">
    <w:abstractNumId w:val="2"/>
  </w:num>
  <w:num w:numId="7">
    <w:abstractNumId w:val="18"/>
  </w:num>
  <w:num w:numId="8">
    <w:abstractNumId w:val="8"/>
  </w:num>
  <w:num w:numId="9">
    <w:abstractNumId w:val="26"/>
  </w:num>
  <w:num w:numId="10">
    <w:abstractNumId w:val="30"/>
  </w:num>
  <w:num w:numId="11">
    <w:abstractNumId w:val="19"/>
  </w:num>
  <w:num w:numId="12">
    <w:abstractNumId w:val="14"/>
  </w:num>
  <w:num w:numId="13">
    <w:abstractNumId w:val="9"/>
  </w:num>
  <w:num w:numId="14">
    <w:abstractNumId w:val="11"/>
  </w:num>
  <w:num w:numId="15">
    <w:abstractNumId w:val="34"/>
  </w:num>
  <w:num w:numId="16">
    <w:abstractNumId w:val="29"/>
  </w:num>
  <w:num w:numId="17">
    <w:abstractNumId w:val="27"/>
  </w:num>
  <w:num w:numId="18">
    <w:abstractNumId w:val="7"/>
  </w:num>
  <w:num w:numId="19">
    <w:abstractNumId w:val="4"/>
  </w:num>
  <w:num w:numId="20">
    <w:abstractNumId w:val="12"/>
  </w:num>
  <w:num w:numId="21">
    <w:abstractNumId w:val="13"/>
  </w:num>
  <w:num w:numId="22">
    <w:abstractNumId w:val="32"/>
  </w:num>
  <w:num w:numId="23">
    <w:abstractNumId w:val="22"/>
  </w:num>
  <w:num w:numId="24">
    <w:abstractNumId w:val="6"/>
  </w:num>
  <w:num w:numId="25">
    <w:abstractNumId w:val="33"/>
  </w:num>
  <w:num w:numId="26">
    <w:abstractNumId w:val="5"/>
  </w:num>
  <w:num w:numId="27">
    <w:abstractNumId w:val="35"/>
  </w:num>
  <w:num w:numId="28">
    <w:abstractNumId w:val="17"/>
  </w:num>
  <w:num w:numId="29">
    <w:abstractNumId w:val="23"/>
  </w:num>
  <w:num w:numId="30">
    <w:abstractNumId w:val="15"/>
  </w:num>
  <w:num w:numId="31">
    <w:abstractNumId w:val="3"/>
  </w:num>
  <w:num w:numId="32">
    <w:abstractNumId w:val="25"/>
  </w:num>
  <w:num w:numId="33">
    <w:abstractNumId w:val="24"/>
  </w:num>
  <w:num w:numId="34">
    <w:abstractNumId w:val="16"/>
  </w:num>
  <w:num w:numId="35">
    <w:abstractNumId w:val="1"/>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E3E"/>
    <w:rsid w:val="000039A4"/>
    <w:rsid w:val="000347F0"/>
    <w:rsid w:val="0007044B"/>
    <w:rsid w:val="000766F7"/>
    <w:rsid w:val="000771B6"/>
    <w:rsid w:val="000927C9"/>
    <w:rsid w:val="000A5D0F"/>
    <w:rsid w:val="000C7D77"/>
    <w:rsid w:val="000F080D"/>
    <w:rsid w:val="000F6E51"/>
    <w:rsid w:val="00107B53"/>
    <w:rsid w:val="00114232"/>
    <w:rsid w:val="001202D1"/>
    <w:rsid w:val="00121021"/>
    <w:rsid w:val="00127795"/>
    <w:rsid w:val="0013781F"/>
    <w:rsid w:val="00154A53"/>
    <w:rsid w:val="00173E9B"/>
    <w:rsid w:val="00181B1E"/>
    <w:rsid w:val="00186DEE"/>
    <w:rsid w:val="0019148E"/>
    <w:rsid w:val="00192535"/>
    <w:rsid w:val="001A2A62"/>
    <w:rsid w:val="001E4601"/>
    <w:rsid w:val="001E4BB3"/>
    <w:rsid w:val="001E4FA4"/>
    <w:rsid w:val="001E630B"/>
    <w:rsid w:val="002028D1"/>
    <w:rsid w:val="002043A0"/>
    <w:rsid w:val="00207738"/>
    <w:rsid w:val="00212A75"/>
    <w:rsid w:val="002244D9"/>
    <w:rsid w:val="00240A6D"/>
    <w:rsid w:val="0025448C"/>
    <w:rsid w:val="002709C5"/>
    <w:rsid w:val="00287C52"/>
    <w:rsid w:val="002B1034"/>
    <w:rsid w:val="002C1DB4"/>
    <w:rsid w:val="002F6B67"/>
    <w:rsid w:val="00311E0F"/>
    <w:rsid w:val="00316737"/>
    <w:rsid w:val="00316DD9"/>
    <w:rsid w:val="00317531"/>
    <w:rsid w:val="00340A43"/>
    <w:rsid w:val="00347ED0"/>
    <w:rsid w:val="00356181"/>
    <w:rsid w:val="00363C9C"/>
    <w:rsid w:val="00366729"/>
    <w:rsid w:val="003956C3"/>
    <w:rsid w:val="003A578E"/>
    <w:rsid w:val="003B2916"/>
    <w:rsid w:val="003B42A8"/>
    <w:rsid w:val="003B4D58"/>
    <w:rsid w:val="003C31F6"/>
    <w:rsid w:val="003D21A7"/>
    <w:rsid w:val="003E6F0F"/>
    <w:rsid w:val="0040314B"/>
    <w:rsid w:val="004064BB"/>
    <w:rsid w:val="00411F3E"/>
    <w:rsid w:val="00430360"/>
    <w:rsid w:val="00461A98"/>
    <w:rsid w:val="00462368"/>
    <w:rsid w:val="004643C5"/>
    <w:rsid w:val="0047284E"/>
    <w:rsid w:val="004874DD"/>
    <w:rsid w:val="004A4BE8"/>
    <w:rsid w:val="004A7013"/>
    <w:rsid w:val="004D3FDA"/>
    <w:rsid w:val="004D5CFC"/>
    <w:rsid w:val="004D76C3"/>
    <w:rsid w:val="004E1EE3"/>
    <w:rsid w:val="004F19A2"/>
    <w:rsid w:val="004F25FC"/>
    <w:rsid w:val="00503259"/>
    <w:rsid w:val="0050327B"/>
    <w:rsid w:val="00504701"/>
    <w:rsid w:val="0050636F"/>
    <w:rsid w:val="005121BA"/>
    <w:rsid w:val="00512AF5"/>
    <w:rsid w:val="00513EA3"/>
    <w:rsid w:val="005231B8"/>
    <w:rsid w:val="00531AAF"/>
    <w:rsid w:val="00531E0A"/>
    <w:rsid w:val="005461CF"/>
    <w:rsid w:val="00584E5C"/>
    <w:rsid w:val="005915C6"/>
    <w:rsid w:val="005A0B0D"/>
    <w:rsid w:val="005A0C1C"/>
    <w:rsid w:val="005A4BA8"/>
    <w:rsid w:val="005A5E41"/>
    <w:rsid w:val="005B3386"/>
    <w:rsid w:val="005C33B4"/>
    <w:rsid w:val="005C6D51"/>
    <w:rsid w:val="005D28D7"/>
    <w:rsid w:val="005D7C80"/>
    <w:rsid w:val="005E49EF"/>
    <w:rsid w:val="00601032"/>
    <w:rsid w:val="0060412C"/>
    <w:rsid w:val="00613B5D"/>
    <w:rsid w:val="00621F74"/>
    <w:rsid w:val="006235AD"/>
    <w:rsid w:val="00653D55"/>
    <w:rsid w:val="00661605"/>
    <w:rsid w:val="00680E56"/>
    <w:rsid w:val="00682235"/>
    <w:rsid w:val="00696E3E"/>
    <w:rsid w:val="006B0025"/>
    <w:rsid w:val="006B538C"/>
    <w:rsid w:val="006C32A6"/>
    <w:rsid w:val="006E036C"/>
    <w:rsid w:val="006E3BED"/>
    <w:rsid w:val="00701AFE"/>
    <w:rsid w:val="007118CF"/>
    <w:rsid w:val="00716D28"/>
    <w:rsid w:val="00722321"/>
    <w:rsid w:val="00741BA9"/>
    <w:rsid w:val="007523F9"/>
    <w:rsid w:val="00755F87"/>
    <w:rsid w:val="007867EF"/>
    <w:rsid w:val="007915EE"/>
    <w:rsid w:val="0079614A"/>
    <w:rsid w:val="007A60A2"/>
    <w:rsid w:val="007A69F1"/>
    <w:rsid w:val="007A7352"/>
    <w:rsid w:val="007C166B"/>
    <w:rsid w:val="007E35BA"/>
    <w:rsid w:val="007F2469"/>
    <w:rsid w:val="007F34C9"/>
    <w:rsid w:val="007F5AFC"/>
    <w:rsid w:val="0082314E"/>
    <w:rsid w:val="0082515E"/>
    <w:rsid w:val="00825D97"/>
    <w:rsid w:val="00830149"/>
    <w:rsid w:val="00885C82"/>
    <w:rsid w:val="008864A3"/>
    <w:rsid w:val="008944CC"/>
    <w:rsid w:val="008A5B82"/>
    <w:rsid w:val="008D5791"/>
    <w:rsid w:val="008F304C"/>
    <w:rsid w:val="008F5F5A"/>
    <w:rsid w:val="00925AEF"/>
    <w:rsid w:val="00933E4C"/>
    <w:rsid w:val="00937FDC"/>
    <w:rsid w:val="00957071"/>
    <w:rsid w:val="009657F6"/>
    <w:rsid w:val="009702F3"/>
    <w:rsid w:val="009720AC"/>
    <w:rsid w:val="00987F86"/>
    <w:rsid w:val="009A2229"/>
    <w:rsid w:val="009A3323"/>
    <w:rsid w:val="009A72D7"/>
    <w:rsid w:val="009B0B2D"/>
    <w:rsid w:val="009B0EED"/>
    <w:rsid w:val="009B1269"/>
    <w:rsid w:val="009B25B3"/>
    <w:rsid w:val="009B49E1"/>
    <w:rsid w:val="009B5343"/>
    <w:rsid w:val="009B73A5"/>
    <w:rsid w:val="009C0015"/>
    <w:rsid w:val="009C7BDC"/>
    <w:rsid w:val="009D399D"/>
    <w:rsid w:val="009D3F2F"/>
    <w:rsid w:val="009D535E"/>
    <w:rsid w:val="009E18F9"/>
    <w:rsid w:val="00A053A0"/>
    <w:rsid w:val="00A1185C"/>
    <w:rsid w:val="00A1304B"/>
    <w:rsid w:val="00A20381"/>
    <w:rsid w:val="00A212E0"/>
    <w:rsid w:val="00A32D39"/>
    <w:rsid w:val="00A54DC2"/>
    <w:rsid w:val="00A556B1"/>
    <w:rsid w:val="00A749C7"/>
    <w:rsid w:val="00A864A9"/>
    <w:rsid w:val="00AA2093"/>
    <w:rsid w:val="00AA36C4"/>
    <w:rsid w:val="00AA7582"/>
    <w:rsid w:val="00AA7B2F"/>
    <w:rsid w:val="00AB03F9"/>
    <w:rsid w:val="00AC76E5"/>
    <w:rsid w:val="00AD3E24"/>
    <w:rsid w:val="00AF2AD6"/>
    <w:rsid w:val="00AF5A45"/>
    <w:rsid w:val="00AF6AD0"/>
    <w:rsid w:val="00B006FA"/>
    <w:rsid w:val="00B10193"/>
    <w:rsid w:val="00B266AE"/>
    <w:rsid w:val="00B31BC9"/>
    <w:rsid w:val="00B451F8"/>
    <w:rsid w:val="00B45ACE"/>
    <w:rsid w:val="00B60C61"/>
    <w:rsid w:val="00B7109A"/>
    <w:rsid w:val="00B92B1C"/>
    <w:rsid w:val="00BB16C3"/>
    <w:rsid w:val="00BE0152"/>
    <w:rsid w:val="00BE4B2F"/>
    <w:rsid w:val="00BF5CFB"/>
    <w:rsid w:val="00C17F65"/>
    <w:rsid w:val="00C25F14"/>
    <w:rsid w:val="00C3569A"/>
    <w:rsid w:val="00C4402E"/>
    <w:rsid w:val="00C46E39"/>
    <w:rsid w:val="00C478CA"/>
    <w:rsid w:val="00C6040D"/>
    <w:rsid w:val="00C73DBB"/>
    <w:rsid w:val="00C75D6D"/>
    <w:rsid w:val="00CA18C0"/>
    <w:rsid w:val="00CA4011"/>
    <w:rsid w:val="00CD08F6"/>
    <w:rsid w:val="00CD1680"/>
    <w:rsid w:val="00CD41DE"/>
    <w:rsid w:val="00CE6D74"/>
    <w:rsid w:val="00CE72BE"/>
    <w:rsid w:val="00D02414"/>
    <w:rsid w:val="00D13B15"/>
    <w:rsid w:val="00D14C9E"/>
    <w:rsid w:val="00D20F46"/>
    <w:rsid w:val="00D22EDA"/>
    <w:rsid w:val="00D26D5D"/>
    <w:rsid w:val="00D36149"/>
    <w:rsid w:val="00D569A5"/>
    <w:rsid w:val="00D66989"/>
    <w:rsid w:val="00D90A77"/>
    <w:rsid w:val="00D918FB"/>
    <w:rsid w:val="00D92FBC"/>
    <w:rsid w:val="00D93A6A"/>
    <w:rsid w:val="00D94C9D"/>
    <w:rsid w:val="00DB54E2"/>
    <w:rsid w:val="00DC29DA"/>
    <w:rsid w:val="00DD4BEA"/>
    <w:rsid w:val="00E0326A"/>
    <w:rsid w:val="00E056F2"/>
    <w:rsid w:val="00E12115"/>
    <w:rsid w:val="00E1267F"/>
    <w:rsid w:val="00E12692"/>
    <w:rsid w:val="00E201E7"/>
    <w:rsid w:val="00E23630"/>
    <w:rsid w:val="00E2490C"/>
    <w:rsid w:val="00E41296"/>
    <w:rsid w:val="00E426C5"/>
    <w:rsid w:val="00E47B4F"/>
    <w:rsid w:val="00E50184"/>
    <w:rsid w:val="00E7360B"/>
    <w:rsid w:val="00E74206"/>
    <w:rsid w:val="00E8531E"/>
    <w:rsid w:val="00E937AE"/>
    <w:rsid w:val="00E94A4B"/>
    <w:rsid w:val="00E95D81"/>
    <w:rsid w:val="00EB1C95"/>
    <w:rsid w:val="00EB3FB9"/>
    <w:rsid w:val="00ED1A9C"/>
    <w:rsid w:val="00ED325E"/>
    <w:rsid w:val="00ED7DD0"/>
    <w:rsid w:val="00EE5864"/>
    <w:rsid w:val="00EE78B8"/>
    <w:rsid w:val="00EF053E"/>
    <w:rsid w:val="00F03459"/>
    <w:rsid w:val="00F33715"/>
    <w:rsid w:val="00F40BE1"/>
    <w:rsid w:val="00F4260C"/>
    <w:rsid w:val="00F45E7B"/>
    <w:rsid w:val="00F565D5"/>
    <w:rsid w:val="00F56D38"/>
    <w:rsid w:val="00F5772A"/>
    <w:rsid w:val="00F60244"/>
    <w:rsid w:val="00F67606"/>
    <w:rsid w:val="00F71988"/>
    <w:rsid w:val="00F82239"/>
    <w:rsid w:val="00FB6187"/>
    <w:rsid w:val="00FD2F94"/>
    <w:rsid w:val="00FE072E"/>
    <w:rsid w:val="00FE5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2F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Bylaws H2"/>
    <w:basedOn w:val="Normal"/>
    <w:next w:val="Normal"/>
    <w:link w:val="Heading2Char"/>
    <w:autoRedefine/>
    <w:qFormat/>
    <w:rsid w:val="004F19A2"/>
    <w:pPr>
      <w:keepNext/>
      <w:tabs>
        <w:tab w:val="left" w:pos="3600"/>
      </w:tabs>
      <w:spacing w:before="240" w:after="120" w:line="240" w:lineRule="auto"/>
      <w:jc w:val="center"/>
      <w:outlineLvl w:val="1"/>
    </w:pPr>
    <w:rPr>
      <w:rFonts w:ascii="Arial" w:eastAsiaTheme="majorEastAsia" w:hAnsi="Arial" w:cs="Arial"/>
      <w:b/>
      <w:bCs/>
      <w:caps/>
      <w:w w:val="105"/>
      <w:sz w:val="22"/>
      <w:szCs w:val="22"/>
    </w:rPr>
  </w:style>
  <w:style w:type="paragraph" w:styleId="Heading6">
    <w:name w:val="heading 6"/>
    <w:basedOn w:val="Normal"/>
    <w:next w:val="Normal"/>
    <w:link w:val="Heading6Char"/>
    <w:uiPriority w:val="9"/>
    <w:semiHidden/>
    <w:unhideWhenUsed/>
    <w:qFormat/>
    <w:rsid w:val="0040314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96E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E3E"/>
  </w:style>
  <w:style w:type="paragraph" w:styleId="Footer">
    <w:name w:val="footer"/>
    <w:basedOn w:val="Normal"/>
    <w:link w:val="FooterChar"/>
    <w:uiPriority w:val="99"/>
    <w:unhideWhenUsed/>
    <w:rsid w:val="00696E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E3E"/>
  </w:style>
  <w:style w:type="paragraph" w:styleId="Revision">
    <w:name w:val="Revision"/>
    <w:hidden/>
    <w:uiPriority w:val="99"/>
    <w:semiHidden/>
    <w:rsid w:val="00D92FBC"/>
    <w:pPr>
      <w:spacing w:after="0" w:line="240" w:lineRule="auto"/>
    </w:pPr>
  </w:style>
  <w:style w:type="paragraph" w:styleId="BalloonText">
    <w:name w:val="Balloon Text"/>
    <w:basedOn w:val="Normal"/>
    <w:link w:val="BalloonTextChar"/>
    <w:uiPriority w:val="99"/>
    <w:semiHidden/>
    <w:unhideWhenUsed/>
    <w:rsid w:val="00D92F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2FBC"/>
    <w:rPr>
      <w:rFonts w:ascii="Tahoma" w:hAnsi="Tahoma" w:cs="Tahoma"/>
      <w:sz w:val="16"/>
      <w:szCs w:val="16"/>
    </w:rPr>
  </w:style>
  <w:style w:type="character" w:styleId="LineNumber">
    <w:name w:val="line number"/>
    <w:basedOn w:val="DefaultParagraphFont"/>
    <w:uiPriority w:val="99"/>
    <w:semiHidden/>
    <w:unhideWhenUsed/>
    <w:rsid w:val="00D13B15"/>
  </w:style>
  <w:style w:type="paragraph" w:styleId="ListParagraph">
    <w:name w:val="List Paragraph"/>
    <w:basedOn w:val="Normal"/>
    <w:uiPriority w:val="34"/>
    <w:qFormat/>
    <w:rsid w:val="002B1034"/>
    <w:pPr>
      <w:ind w:left="720"/>
      <w:contextualSpacing/>
    </w:pPr>
  </w:style>
  <w:style w:type="character" w:customStyle="1" w:styleId="Heading2Char">
    <w:name w:val="Heading 2 Char"/>
    <w:aliases w:val="Bylaws H2 Char"/>
    <w:basedOn w:val="DefaultParagraphFont"/>
    <w:link w:val="Heading2"/>
    <w:rsid w:val="004F19A2"/>
    <w:rPr>
      <w:rFonts w:ascii="Arial" w:eastAsiaTheme="majorEastAsia" w:hAnsi="Arial" w:cs="Arial"/>
      <w:b/>
      <w:bCs/>
      <w:caps/>
      <w:w w:val="105"/>
      <w:sz w:val="22"/>
      <w:szCs w:val="22"/>
    </w:rPr>
  </w:style>
  <w:style w:type="paragraph" w:styleId="BodyText">
    <w:name w:val="Body Text"/>
    <w:basedOn w:val="Normal"/>
    <w:link w:val="BodyTextChar"/>
    <w:rsid w:val="00F03459"/>
    <w:pPr>
      <w:autoSpaceDE w:val="0"/>
      <w:autoSpaceDN w:val="0"/>
      <w:adjustRightInd w:val="0"/>
      <w:spacing w:after="0" w:line="240" w:lineRule="auto"/>
      <w:jc w:val="both"/>
    </w:pPr>
    <w:rPr>
      <w:rFonts w:ascii="Arial" w:eastAsia="Times New Roman" w:hAnsi="Arial" w:cs="Times New Roman"/>
      <w:sz w:val="22"/>
      <w:szCs w:val="26"/>
    </w:rPr>
  </w:style>
  <w:style w:type="character" w:customStyle="1" w:styleId="BodyTextChar">
    <w:name w:val="Body Text Char"/>
    <w:basedOn w:val="DefaultParagraphFont"/>
    <w:link w:val="BodyText"/>
    <w:rsid w:val="00F03459"/>
    <w:rPr>
      <w:rFonts w:ascii="Arial" w:eastAsia="Times New Roman" w:hAnsi="Arial" w:cs="Times New Roman"/>
      <w:sz w:val="22"/>
      <w:szCs w:val="26"/>
    </w:rPr>
  </w:style>
  <w:style w:type="paragraph" w:customStyle="1" w:styleId="Title1">
    <w:name w:val="Title1"/>
    <w:basedOn w:val="Normal"/>
    <w:rsid w:val="00BE0152"/>
    <w:pPr>
      <w:pBdr>
        <w:top w:val="single" w:sz="18" w:space="1" w:color="auto"/>
        <w:bottom w:val="single" w:sz="18" w:space="1" w:color="auto"/>
      </w:pBdr>
      <w:shd w:val="pct10" w:color="auto" w:fill="auto"/>
      <w:overflowPunct w:val="0"/>
      <w:autoSpaceDE w:val="0"/>
      <w:autoSpaceDN w:val="0"/>
      <w:adjustRightInd w:val="0"/>
      <w:spacing w:after="360" w:line="240" w:lineRule="auto"/>
      <w:jc w:val="center"/>
      <w:textAlignment w:val="baseline"/>
    </w:pPr>
    <w:rPr>
      <w:rFonts w:ascii="Times New Roman" w:eastAsia="Times New Roman" w:hAnsi="Times New Roman" w:cs="Times New Roman"/>
      <w:b/>
      <w:sz w:val="52"/>
      <w:szCs w:val="20"/>
    </w:rPr>
  </w:style>
  <w:style w:type="character" w:customStyle="1" w:styleId="Heading6Char">
    <w:name w:val="Heading 6 Char"/>
    <w:basedOn w:val="DefaultParagraphFont"/>
    <w:link w:val="Heading6"/>
    <w:uiPriority w:val="9"/>
    <w:semiHidden/>
    <w:rsid w:val="0040314B"/>
    <w:rPr>
      <w:rFonts w:asciiTheme="majorHAnsi" w:eastAsiaTheme="majorEastAsia" w:hAnsiTheme="majorHAnsi" w:cstheme="majorBidi"/>
      <w:i/>
      <w:iCs/>
      <w:color w:val="243F60" w:themeColor="accent1" w:themeShade="7F"/>
    </w:rPr>
  </w:style>
  <w:style w:type="character" w:styleId="CommentReference">
    <w:name w:val="annotation reference"/>
    <w:basedOn w:val="DefaultParagraphFont"/>
    <w:uiPriority w:val="99"/>
    <w:semiHidden/>
    <w:unhideWhenUsed/>
    <w:rsid w:val="00127795"/>
    <w:rPr>
      <w:sz w:val="16"/>
      <w:szCs w:val="16"/>
    </w:rPr>
  </w:style>
  <w:style w:type="paragraph" w:styleId="CommentText">
    <w:name w:val="annotation text"/>
    <w:basedOn w:val="Normal"/>
    <w:link w:val="CommentTextChar"/>
    <w:uiPriority w:val="99"/>
    <w:semiHidden/>
    <w:unhideWhenUsed/>
    <w:rsid w:val="00127795"/>
    <w:pPr>
      <w:spacing w:line="240" w:lineRule="auto"/>
    </w:pPr>
    <w:rPr>
      <w:sz w:val="20"/>
      <w:szCs w:val="20"/>
    </w:rPr>
  </w:style>
  <w:style w:type="character" w:customStyle="1" w:styleId="CommentTextChar">
    <w:name w:val="Comment Text Char"/>
    <w:basedOn w:val="DefaultParagraphFont"/>
    <w:link w:val="CommentText"/>
    <w:uiPriority w:val="99"/>
    <w:semiHidden/>
    <w:rsid w:val="00127795"/>
    <w:rPr>
      <w:sz w:val="20"/>
      <w:szCs w:val="20"/>
    </w:rPr>
  </w:style>
  <w:style w:type="paragraph" w:styleId="CommentSubject">
    <w:name w:val="annotation subject"/>
    <w:basedOn w:val="CommentText"/>
    <w:next w:val="CommentText"/>
    <w:link w:val="CommentSubjectChar"/>
    <w:uiPriority w:val="99"/>
    <w:semiHidden/>
    <w:unhideWhenUsed/>
    <w:rsid w:val="00127795"/>
    <w:rPr>
      <w:b/>
      <w:bCs/>
    </w:rPr>
  </w:style>
  <w:style w:type="character" w:customStyle="1" w:styleId="CommentSubjectChar">
    <w:name w:val="Comment Subject Char"/>
    <w:basedOn w:val="CommentTextChar"/>
    <w:link w:val="CommentSubject"/>
    <w:uiPriority w:val="99"/>
    <w:semiHidden/>
    <w:rsid w:val="00127795"/>
    <w:rPr>
      <w:b/>
      <w:bCs/>
      <w:sz w:val="20"/>
      <w:szCs w:val="20"/>
    </w:rPr>
  </w:style>
  <w:style w:type="numbering" w:customStyle="1" w:styleId="FormalOutline">
    <w:name w:val="Formal Outline"/>
    <w:rsid w:val="009657F6"/>
    <w:pPr>
      <w:numPr>
        <w:numId w:val="20"/>
      </w:numPr>
    </w:pPr>
  </w:style>
  <w:style w:type="character" w:styleId="Hyperlink">
    <w:name w:val="Hyperlink"/>
    <w:basedOn w:val="DefaultParagraphFont"/>
    <w:uiPriority w:val="99"/>
    <w:rsid w:val="00B266AE"/>
    <w:rPr>
      <w:color w:val="0000FF"/>
      <w:u w:val="single"/>
    </w:rPr>
  </w:style>
  <w:style w:type="character" w:customStyle="1" w:styleId="Heading1Char">
    <w:name w:val="Heading 1 Char"/>
    <w:basedOn w:val="DefaultParagraphFont"/>
    <w:link w:val="Heading1"/>
    <w:uiPriority w:val="9"/>
    <w:rsid w:val="00FD2F9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2F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Bylaws H2"/>
    <w:basedOn w:val="Normal"/>
    <w:next w:val="Normal"/>
    <w:link w:val="Heading2Char"/>
    <w:autoRedefine/>
    <w:qFormat/>
    <w:rsid w:val="004F19A2"/>
    <w:pPr>
      <w:keepNext/>
      <w:tabs>
        <w:tab w:val="left" w:pos="3600"/>
      </w:tabs>
      <w:spacing w:before="240" w:after="120" w:line="240" w:lineRule="auto"/>
      <w:jc w:val="center"/>
      <w:outlineLvl w:val="1"/>
    </w:pPr>
    <w:rPr>
      <w:rFonts w:ascii="Arial" w:eastAsiaTheme="majorEastAsia" w:hAnsi="Arial" w:cs="Arial"/>
      <w:b/>
      <w:bCs/>
      <w:caps/>
      <w:w w:val="105"/>
      <w:sz w:val="22"/>
      <w:szCs w:val="22"/>
    </w:rPr>
  </w:style>
  <w:style w:type="paragraph" w:styleId="Heading6">
    <w:name w:val="heading 6"/>
    <w:basedOn w:val="Normal"/>
    <w:next w:val="Normal"/>
    <w:link w:val="Heading6Char"/>
    <w:uiPriority w:val="9"/>
    <w:semiHidden/>
    <w:unhideWhenUsed/>
    <w:qFormat/>
    <w:rsid w:val="0040314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96E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E3E"/>
  </w:style>
  <w:style w:type="paragraph" w:styleId="Footer">
    <w:name w:val="footer"/>
    <w:basedOn w:val="Normal"/>
    <w:link w:val="FooterChar"/>
    <w:uiPriority w:val="99"/>
    <w:unhideWhenUsed/>
    <w:rsid w:val="00696E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E3E"/>
  </w:style>
  <w:style w:type="paragraph" w:styleId="Revision">
    <w:name w:val="Revision"/>
    <w:hidden/>
    <w:uiPriority w:val="99"/>
    <w:semiHidden/>
    <w:rsid w:val="00D92FBC"/>
    <w:pPr>
      <w:spacing w:after="0" w:line="240" w:lineRule="auto"/>
    </w:pPr>
  </w:style>
  <w:style w:type="paragraph" w:styleId="BalloonText">
    <w:name w:val="Balloon Text"/>
    <w:basedOn w:val="Normal"/>
    <w:link w:val="BalloonTextChar"/>
    <w:uiPriority w:val="99"/>
    <w:semiHidden/>
    <w:unhideWhenUsed/>
    <w:rsid w:val="00D92F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2FBC"/>
    <w:rPr>
      <w:rFonts w:ascii="Tahoma" w:hAnsi="Tahoma" w:cs="Tahoma"/>
      <w:sz w:val="16"/>
      <w:szCs w:val="16"/>
    </w:rPr>
  </w:style>
  <w:style w:type="character" w:styleId="LineNumber">
    <w:name w:val="line number"/>
    <w:basedOn w:val="DefaultParagraphFont"/>
    <w:uiPriority w:val="99"/>
    <w:semiHidden/>
    <w:unhideWhenUsed/>
    <w:rsid w:val="00D13B15"/>
  </w:style>
  <w:style w:type="paragraph" w:styleId="ListParagraph">
    <w:name w:val="List Paragraph"/>
    <w:basedOn w:val="Normal"/>
    <w:uiPriority w:val="34"/>
    <w:qFormat/>
    <w:rsid w:val="002B1034"/>
    <w:pPr>
      <w:ind w:left="720"/>
      <w:contextualSpacing/>
    </w:pPr>
  </w:style>
  <w:style w:type="character" w:customStyle="1" w:styleId="Heading2Char">
    <w:name w:val="Heading 2 Char"/>
    <w:aliases w:val="Bylaws H2 Char"/>
    <w:basedOn w:val="DefaultParagraphFont"/>
    <w:link w:val="Heading2"/>
    <w:rsid w:val="004F19A2"/>
    <w:rPr>
      <w:rFonts w:ascii="Arial" w:eastAsiaTheme="majorEastAsia" w:hAnsi="Arial" w:cs="Arial"/>
      <w:b/>
      <w:bCs/>
      <w:caps/>
      <w:w w:val="105"/>
      <w:sz w:val="22"/>
      <w:szCs w:val="22"/>
    </w:rPr>
  </w:style>
  <w:style w:type="paragraph" w:styleId="BodyText">
    <w:name w:val="Body Text"/>
    <w:basedOn w:val="Normal"/>
    <w:link w:val="BodyTextChar"/>
    <w:rsid w:val="00F03459"/>
    <w:pPr>
      <w:autoSpaceDE w:val="0"/>
      <w:autoSpaceDN w:val="0"/>
      <w:adjustRightInd w:val="0"/>
      <w:spacing w:after="0" w:line="240" w:lineRule="auto"/>
      <w:jc w:val="both"/>
    </w:pPr>
    <w:rPr>
      <w:rFonts w:ascii="Arial" w:eastAsia="Times New Roman" w:hAnsi="Arial" w:cs="Times New Roman"/>
      <w:sz w:val="22"/>
      <w:szCs w:val="26"/>
    </w:rPr>
  </w:style>
  <w:style w:type="character" w:customStyle="1" w:styleId="BodyTextChar">
    <w:name w:val="Body Text Char"/>
    <w:basedOn w:val="DefaultParagraphFont"/>
    <w:link w:val="BodyText"/>
    <w:rsid w:val="00F03459"/>
    <w:rPr>
      <w:rFonts w:ascii="Arial" w:eastAsia="Times New Roman" w:hAnsi="Arial" w:cs="Times New Roman"/>
      <w:sz w:val="22"/>
      <w:szCs w:val="26"/>
    </w:rPr>
  </w:style>
  <w:style w:type="paragraph" w:customStyle="1" w:styleId="Title1">
    <w:name w:val="Title1"/>
    <w:basedOn w:val="Normal"/>
    <w:rsid w:val="00BE0152"/>
    <w:pPr>
      <w:pBdr>
        <w:top w:val="single" w:sz="18" w:space="1" w:color="auto"/>
        <w:bottom w:val="single" w:sz="18" w:space="1" w:color="auto"/>
      </w:pBdr>
      <w:shd w:val="pct10" w:color="auto" w:fill="auto"/>
      <w:overflowPunct w:val="0"/>
      <w:autoSpaceDE w:val="0"/>
      <w:autoSpaceDN w:val="0"/>
      <w:adjustRightInd w:val="0"/>
      <w:spacing w:after="360" w:line="240" w:lineRule="auto"/>
      <w:jc w:val="center"/>
      <w:textAlignment w:val="baseline"/>
    </w:pPr>
    <w:rPr>
      <w:rFonts w:ascii="Times New Roman" w:eastAsia="Times New Roman" w:hAnsi="Times New Roman" w:cs="Times New Roman"/>
      <w:b/>
      <w:sz w:val="52"/>
      <w:szCs w:val="20"/>
    </w:rPr>
  </w:style>
  <w:style w:type="character" w:customStyle="1" w:styleId="Heading6Char">
    <w:name w:val="Heading 6 Char"/>
    <w:basedOn w:val="DefaultParagraphFont"/>
    <w:link w:val="Heading6"/>
    <w:uiPriority w:val="9"/>
    <w:semiHidden/>
    <w:rsid w:val="0040314B"/>
    <w:rPr>
      <w:rFonts w:asciiTheme="majorHAnsi" w:eastAsiaTheme="majorEastAsia" w:hAnsiTheme="majorHAnsi" w:cstheme="majorBidi"/>
      <w:i/>
      <w:iCs/>
      <w:color w:val="243F60" w:themeColor="accent1" w:themeShade="7F"/>
    </w:rPr>
  </w:style>
  <w:style w:type="character" w:styleId="CommentReference">
    <w:name w:val="annotation reference"/>
    <w:basedOn w:val="DefaultParagraphFont"/>
    <w:uiPriority w:val="99"/>
    <w:semiHidden/>
    <w:unhideWhenUsed/>
    <w:rsid w:val="00127795"/>
    <w:rPr>
      <w:sz w:val="16"/>
      <w:szCs w:val="16"/>
    </w:rPr>
  </w:style>
  <w:style w:type="paragraph" w:styleId="CommentText">
    <w:name w:val="annotation text"/>
    <w:basedOn w:val="Normal"/>
    <w:link w:val="CommentTextChar"/>
    <w:uiPriority w:val="99"/>
    <w:semiHidden/>
    <w:unhideWhenUsed/>
    <w:rsid w:val="00127795"/>
    <w:pPr>
      <w:spacing w:line="240" w:lineRule="auto"/>
    </w:pPr>
    <w:rPr>
      <w:sz w:val="20"/>
      <w:szCs w:val="20"/>
    </w:rPr>
  </w:style>
  <w:style w:type="character" w:customStyle="1" w:styleId="CommentTextChar">
    <w:name w:val="Comment Text Char"/>
    <w:basedOn w:val="DefaultParagraphFont"/>
    <w:link w:val="CommentText"/>
    <w:uiPriority w:val="99"/>
    <w:semiHidden/>
    <w:rsid w:val="00127795"/>
    <w:rPr>
      <w:sz w:val="20"/>
      <w:szCs w:val="20"/>
    </w:rPr>
  </w:style>
  <w:style w:type="paragraph" w:styleId="CommentSubject">
    <w:name w:val="annotation subject"/>
    <w:basedOn w:val="CommentText"/>
    <w:next w:val="CommentText"/>
    <w:link w:val="CommentSubjectChar"/>
    <w:uiPriority w:val="99"/>
    <w:semiHidden/>
    <w:unhideWhenUsed/>
    <w:rsid w:val="00127795"/>
    <w:rPr>
      <w:b/>
      <w:bCs/>
    </w:rPr>
  </w:style>
  <w:style w:type="character" w:customStyle="1" w:styleId="CommentSubjectChar">
    <w:name w:val="Comment Subject Char"/>
    <w:basedOn w:val="CommentTextChar"/>
    <w:link w:val="CommentSubject"/>
    <w:uiPriority w:val="99"/>
    <w:semiHidden/>
    <w:rsid w:val="00127795"/>
    <w:rPr>
      <w:b/>
      <w:bCs/>
      <w:sz w:val="20"/>
      <w:szCs w:val="20"/>
    </w:rPr>
  </w:style>
  <w:style w:type="numbering" w:customStyle="1" w:styleId="FormalOutline">
    <w:name w:val="Formal Outline"/>
    <w:rsid w:val="009657F6"/>
    <w:pPr>
      <w:numPr>
        <w:numId w:val="20"/>
      </w:numPr>
    </w:pPr>
  </w:style>
  <w:style w:type="character" w:styleId="Hyperlink">
    <w:name w:val="Hyperlink"/>
    <w:basedOn w:val="DefaultParagraphFont"/>
    <w:uiPriority w:val="99"/>
    <w:rsid w:val="00B266AE"/>
    <w:rPr>
      <w:color w:val="0000FF"/>
      <w:u w:val="single"/>
    </w:rPr>
  </w:style>
  <w:style w:type="character" w:customStyle="1" w:styleId="Heading1Char">
    <w:name w:val="Heading 1 Char"/>
    <w:basedOn w:val="DefaultParagraphFont"/>
    <w:link w:val="Heading1"/>
    <w:uiPriority w:val="9"/>
    <w:rsid w:val="00FD2F9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swim.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SwimFinance@yahoo.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1E344-75EA-4B4C-B0F2-221D1D37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1</Pages>
  <Words>22247</Words>
  <Characters>126814</Characters>
  <Application>Microsoft Office Word</Application>
  <DocSecurity>0</DocSecurity>
  <Lines>1056</Lines>
  <Paragraphs>297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Jan</cp:lastModifiedBy>
  <cp:revision>13</cp:revision>
  <cp:lastPrinted>2014-07-16T19:37:00Z</cp:lastPrinted>
  <dcterms:created xsi:type="dcterms:W3CDTF">2014-05-17T14:18:00Z</dcterms:created>
  <dcterms:modified xsi:type="dcterms:W3CDTF">2014-08-07T22:11:00Z</dcterms:modified>
</cp:coreProperties>
</file>